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5E8" w:rsidRDefault="001365E8" w:rsidP="001365E8"/>
    <w:p w:rsidR="001365E8" w:rsidRDefault="001365E8" w:rsidP="001365E8"/>
    <w:p w:rsidR="001365E8" w:rsidRDefault="001365E8" w:rsidP="001365E8"/>
    <w:p w:rsidR="001365E8" w:rsidRDefault="001365E8" w:rsidP="001365E8"/>
    <w:p w:rsidR="001365E8" w:rsidRDefault="001365E8" w:rsidP="001365E8"/>
    <w:p w:rsidR="001365E8" w:rsidRDefault="001365E8" w:rsidP="001365E8"/>
    <w:p w:rsidR="001365E8" w:rsidRDefault="001365E8" w:rsidP="001365E8"/>
    <w:p w:rsidR="00C0774F" w:rsidRPr="00C0774F" w:rsidRDefault="00C0774F" w:rsidP="00C0774F">
      <w:pPr>
        <w:spacing w:after="0" w:line="240" w:lineRule="auto"/>
        <w:jc w:val="center"/>
        <w:rPr>
          <w:rFonts w:ascii="Times New Roman" w:eastAsia="Times New Roman" w:hAnsi="Times New Roman" w:cs="Times New Roman"/>
          <w:sz w:val="32"/>
          <w:szCs w:val="32"/>
          <w:lang w:eastAsia="cs-CZ"/>
        </w:rPr>
      </w:pPr>
      <w:r w:rsidRPr="00C0774F">
        <w:rPr>
          <w:rFonts w:ascii="Times New Roman" w:eastAsia="Times New Roman" w:hAnsi="Times New Roman" w:cs="Times New Roman"/>
          <w:color w:val="000000"/>
          <w:sz w:val="32"/>
          <w:szCs w:val="32"/>
          <w:lang w:eastAsia="cs-CZ"/>
        </w:rPr>
        <w:t>Žádost o akreditaci</w:t>
      </w:r>
    </w:p>
    <w:p w:rsidR="00C0774F" w:rsidRPr="00C0774F" w:rsidRDefault="00C0774F" w:rsidP="00C0774F">
      <w:pPr>
        <w:spacing w:after="0" w:line="240" w:lineRule="auto"/>
        <w:jc w:val="center"/>
        <w:rPr>
          <w:rFonts w:ascii="Times New Roman" w:eastAsia="Times New Roman" w:hAnsi="Times New Roman" w:cs="Times New Roman"/>
          <w:sz w:val="32"/>
          <w:szCs w:val="32"/>
          <w:lang w:eastAsia="cs-CZ"/>
        </w:rPr>
      </w:pPr>
    </w:p>
    <w:p w:rsidR="00C0774F" w:rsidRPr="00C0774F" w:rsidRDefault="00C0774F" w:rsidP="00C0774F">
      <w:pPr>
        <w:spacing w:after="0" w:line="360" w:lineRule="auto"/>
        <w:jc w:val="center"/>
        <w:rPr>
          <w:rFonts w:ascii="Times New Roman" w:eastAsia="Times New Roman" w:hAnsi="Times New Roman" w:cs="Times New Roman"/>
          <w:sz w:val="32"/>
          <w:szCs w:val="32"/>
          <w:lang w:eastAsia="cs-CZ"/>
        </w:rPr>
      </w:pPr>
      <w:r>
        <w:rPr>
          <w:rFonts w:ascii="Times New Roman" w:eastAsia="Times New Roman" w:hAnsi="Times New Roman" w:cs="Times New Roman"/>
          <w:sz w:val="32"/>
          <w:szCs w:val="32"/>
          <w:lang w:eastAsia="cs-CZ"/>
        </w:rPr>
        <w:t>magisterského</w:t>
      </w:r>
      <w:r w:rsidRPr="00C0774F">
        <w:rPr>
          <w:rFonts w:ascii="Times New Roman" w:eastAsia="Times New Roman" w:hAnsi="Times New Roman" w:cs="Times New Roman"/>
          <w:sz w:val="32"/>
          <w:szCs w:val="32"/>
          <w:lang w:eastAsia="cs-CZ"/>
        </w:rPr>
        <w:t xml:space="preserve"> studijního programu</w:t>
      </w:r>
    </w:p>
    <w:p w:rsidR="00C0774F" w:rsidRPr="00C0774F" w:rsidRDefault="00C0774F" w:rsidP="00C0774F">
      <w:pPr>
        <w:spacing w:after="0" w:line="360" w:lineRule="auto"/>
        <w:jc w:val="center"/>
        <w:rPr>
          <w:rFonts w:ascii="Times New Roman" w:eastAsia="Times New Roman" w:hAnsi="Times New Roman" w:cs="Times New Roman"/>
          <w:sz w:val="32"/>
          <w:szCs w:val="32"/>
          <w:lang w:eastAsia="cs-CZ"/>
        </w:rPr>
      </w:pPr>
    </w:p>
    <w:p w:rsidR="00C0774F" w:rsidRPr="00C0774F" w:rsidRDefault="00C0774F" w:rsidP="00C0774F">
      <w:pPr>
        <w:spacing w:after="0" w:line="360" w:lineRule="auto"/>
        <w:jc w:val="center"/>
        <w:rPr>
          <w:rFonts w:ascii="Times New Roman" w:eastAsia="Times New Roman" w:hAnsi="Times New Roman" w:cs="Times New Roman"/>
          <w:b/>
          <w:sz w:val="32"/>
          <w:szCs w:val="32"/>
          <w:lang w:eastAsia="cs-CZ"/>
        </w:rPr>
      </w:pPr>
      <w:r w:rsidRPr="00C0774F">
        <w:rPr>
          <w:rFonts w:ascii="Times New Roman" w:eastAsia="Times New Roman" w:hAnsi="Times New Roman" w:cs="Times New Roman"/>
          <w:b/>
          <w:sz w:val="32"/>
          <w:szCs w:val="32"/>
          <w:lang w:eastAsia="cs-CZ"/>
        </w:rPr>
        <w:t>SOCIÁLNÍ PEDAGOGIKA</w:t>
      </w:r>
    </w:p>
    <w:p w:rsidR="00C0774F" w:rsidRPr="00C0774F" w:rsidRDefault="00C0774F" w:rsidP="00C0774F">
      <w:pPr>
        <w:spacing w:after="0" w:line="360" w:lineRule="auto"/>
        <w:jc w:val="center"/>
        <w:rPr>
          <w:rFonts w:ascii="Times New Roman" w:eastAsia="Times New Roman" w:hAnsi="Times New Roman" w:cs="Times New Roman"/>
          <w:sz w:val="32"/>
          <w:szCs w:val="32"/>
          <w:lang w:eastAsia="cs-CZ"/>
        </w:rPr>
      </w:pPr>
    </w:p>
    <w:p w:rsidR="00C0774F" w:rsidRPr="00C0774F" w:rsidRDefault="00C0774F" w:rsidP="00C0774F">
      <w:pPr>
        <w:spacing w:after="0" w:line="240" w:lineRule="auto"/>
        <w:jc w:val="center"/>
        <w:rPr>
          <w:rFonts w:ascii="Times New Roman" w:eastAsia="Times New Roman" w:hAnsi="Times New Roman" w:cs="Times New Roman"/>
          <w:sz w:val="32"/>
          <w:szCs w:val="32"/>
          <w:lang w:eastAsia="cs-CZ"/>
        </w:rPr>
      </w:pPr>
      <w:r>
        <w:rPr>
          <w:rFonts w:ascii="Times New Roman" w:eastAsia="Times New Roman" w:hAnsi="Times New Roman" w:cs="Times New Roman"/>
          <w:sz w:val="32"/>
          <w:szCs w:val="32"/>
          <w:lang w:eastAsia="cs-CZ"/>
        </w:rPr>
        <w:t>prezenční</w:t>
      </w:r>
      <w:r w:rsidRPr="00C0774F">
        <w:rPr>
          <w:rFonts w:ascii="Times New Roman" w:eastAsia="Times New Roman" w:hAnsi="Times New Roman" w:cs="Times New Roman"/>
          <w:sz w:val="32"/>
          <w:szCs w:val="32"/>
          <w:lang w:eastAsia="cs-CZ"/>
        </w:rPr>
        <w:t xml:space="preserve"> forma studia</w:t>
      </w: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240" w:line="240" w:lineRule="auto"/>
        <w:rPr>
          <w:rFonts w:ascii="Times New Roman" w:eastAsia="Times New Roman" w:hAnsi="Times New Roman" w:cs="Times New Roman"/>
          <w:b/>
          <w:sz w:val="28"/>
          <w:szCs w:val="20"/>
          <w:lang w:eastAsia="cs-CZ"/>
        </w:rPr>
      </w:pPr>
    </w:p>
    <w:p w:rsidR="00C0774F" w:rsidRPr="00C0774F" w:rsidRDefault="00C0774F" w:rsidP="00C0774F">
      <w:pPr>
        <w:spacing w:after="0" w:line="240" w:lineRule="auto"/>
        <w:jc w:val="center"/>
        <w:rPr>
          <w:rFonts w:ascii="Times New Roman" w:eastAsia="Times New Roman" w:hAnsi="Times New Roman" w:cs="Times New Roman"/>
          <w:sz w:val="32"/>
          <w:szCs w:val="32"/>
          <w:lang w:eastAsia="cs-CZ"/>
        </w:rPr>
      </w:pPr>
    </w:p>
    <w:p w:rsidR="00C0774F" w:rsidRPr="00C0774F" w:rsidRDefault="00C0774F" w:rsidP="00C0774F">
      <w:pPr>
        <w:spacing w:after="240"/>
        <w:jc w:val="center"/>
        <w:rPr>
          <w:rFonts w:ascii="Times New Roman" w:eastAsia="Times New Roman" w:hAnsi="Times New Roman" w:cs="Times New Roman"/>
          <w:b/>
          <w:sz w:val="28"/>
          <w:szCs w:val="20"/>
          <w:lang w:eastAsia="cs-CZ"/>
        </w:rPr>
      </w:pPr>
      <w:r w:rsidRPr="00C0774F">
        <w:rPr>
          <w:rFonts w:ascii="Times New Roman" w:eastAsia="Times New Roman" w:hAnsi="Times New Roman" w:cs="Times New Roman"/>
          <w:sz w:val="32"/>
          <w:szCs w:val="32"/>
          <w:lang w:eastAsia="cs-CZ"/>
        </w:rPr>
        <w:t>Zlín 2018</w:t>
      </w:r>
    </w:p>
    <w:p w:rsidR="001365E8" w:rsidRDefault="001365E8" w:rsidP="001365E8">
      <w:r>
        <w:rPr>
          <w:noProof/>
          <w:lang w:eastAsia="cs-CZ"/>
        </w:rPr>
        <w:drawing>
          <wp:anchor distT="0" distB="0" distL="114300" distR="114300" simplePos="0" relativeHeight="251659264" behindDoc="0" locked="0" layoutInCell="1" allowOverlap="1">
            <wp:simplePos x="0" y="0"/>
            <wp:positionH relativeFrom="margin">
              <wp:posOffset>-482600</wp:posOffset>
            </wp:positionH>
            <wp:positionV relativeFrom="margin">
              <wp:posOffset>-478790</wp:posOffset>
            </wp:positionV>
            <wp:extent cx="1890395" cy="44704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0395" cy="447040"/>
                    </a:xfrm>
                    <a:prstGeom prst="rect">
                      <a:avLst/>
                    </a:prstGeom>
                    <a:noFill/>
                  </pic:spPr>
                </pic:pic>
              </a:graphicData>
            </a:graphic>
          </wp:anchor>
        </w:drawing>
      </w:r>
    </w:p>
    <w:p w:rsidR="001365E8" w:rsidRDefault="001365E8" w:rsidP="001365E8">
      <w:r>
        <w:br w:type="page"/>
      </w:r>
    </w:p>
    <w:p w:rsidR="001365E8" w:rsidRPr="00BE6215" w:rsidRDefault="001365E8" w:rsidP="001365E8">
      <w:pPr>
        <w:pBdr>
          <w:top w:val="single" w:sz="4" w:space="1" w:color="auto"/>
          <w:left w:val="single" w:sz="4" w:space="4" w:color="auto"/>
          <w:bottom w:val="single" w:sz="4" w:space="1" w:color="auto"/>
          <w:right w:val="single" w:sz="4" w:space="4" w:color="auto"/>
        </w:pBdr>
        <w:shd w:val="clear" w:color="auto" w:fill="BDD6EE"/>
        <w:spacing w:after="0" w:line="240" w:lineRule="auto"/>
        <w:rPr>
          <w:rFonts w:ascii="Times New Roman" w:eastAsia="Times New Roman" w:hAnsi="Times New Roman" w:cs="Times New Roman"/>
          <w:b/>
          <w:sz w:val="26"/>
          <w:szCs w:val="26"/>
          <w:lang w:eastAsia="cs-CZ"/>
        </w:rPr>
      </w:pPr>
      <w:r w:rsidRPr="00BE6215">
        <w:rPr>
          <w:rFonts w:ascii="Times New Roman" w:eastAsia="Times New Roman" w:hAnsi="Times New Roman" w:cs="Times New Roman"/>
          <w:b/>
          <w:sz w:val="28"/>
          <w:szCs w:val="20"/>
          <w:lang w:eastAsia="cs-CZ"/>
        </w:rPr>
        <w:lastRenderedPageBreak/>
        <w:t xml:space="preserve">A-I – </w:t>
      </w:r>
      <w:r w:rsidRPr="00BE6215">
        <w:rPr>
          <w:rFonts w:ascii="Times New Roman" w:eastAsia="Times New Roman" w:hAnsi="Times New Roman" w:cs="Times New Roman"/>
          <w:b/>
          <w:sz w:val="26"/>
          <w:szCs w:val="26"/>
          <w:lang w:eastAsia="cs-CZ"/>
        </w:rPr>
        <w:t>Základní informace o žádosti o akreditaci</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Název vysoké školy: </w:t>
      </w:r>
      <w:r w:rsidRPr="00BE6215">
        <w:rPr>
          <w:rFonts w:ascii="Times New Roman" w:eastAsia="Times New Roman" w:hAnsi="Times New Roman" w:cs="Times New Roman"/>
          <w:sz w:val="28"/>
          <w:szCs w:val="20"/>
          <w:lang w:eastAsia="cs-CZ"/>
        </w:rPr>
        <w:t>Univerzita Tomáše Bati ve Zlíně</w:t>
      </w:r>
    </w:p>
    <w:p w:rsidR="001365E8" w:rsidRPr="00BE6215" w:rsidRDefault="001365E8" w:rsidP="001365E8">
      <w:pPr>
        <w:spacing w:after="240" w:line="240" w:lineRule="auto"/>
        <w:ind w:left="3686" w:hanging="3686"/>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Název součásti vysoké školy:</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Fakulta humanitních studií</w:t>
      </w:r>
    </w:p>
    <w:p w:rsidR="001365E8" w:rsidRPr="00BE6215" w:rsidRDefault="001365E8" w:rsidP="001365E8">
      <w:pPr>
        <w:spacing w:after="240" w:line="240" w:lineRule="auto"/>
        <w:ind w:left="3544" w:hanging="3544"/>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spolupracující instituce:</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Název studijního programu:</w:t>
      </w:r>
      <w:r w:rsidRPr="00BE6215">
        <w:rPr>
          <w:rFonts w:ascii="Times New Roman" w:eastAsia="Times New Roman" w:hAnsi="Times New Roman" w:cs="Times New Roman"/>
          <w:b/>
          <w:sz w:val="28"/>
          <w:szCs w:val="20"/>
          <w:lang w:eastAsia="cs-CZ"/>
        </w:rPr>
        <w:tab/>
      </w:r>
      <w:r w:rsidRPr="00BE6215">
        <w:rPr>
          <w:rFonts w:ascii="Times New Roman" w:eastAsia="Times New Roman" w:hAnsi="Times New Roman" w:cs="Times New Roman"/>
          <w:sz w:val="28"/>
          <w:szCs w:val="20"/>
          <w:lang w:eastAsia="cs-CZ"/>
        </w:rPr>
        <w:t>Sociální pedagogika</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ind w:left="3544" w:hanging="3544"/>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Typ žádosti o akreditaci:</w:t>
      </w:r>
      <w:r w:rsidRPr="00BE6215">
        <w:rPr>
          <w:rFonts w:ascii="Times New Roman" w:eastAsia="Times New Roman" w:hAnsi="Times New Roman" w:cs="Times New Roman"/>
          <w:sz w:val="28"/>
          <w:szCs w:val="20"/>
          <w:lang w:eastAsia="cs-CZ"/>
        </w:rPr>
        <w:t xml:space="preserve"> udělení akreditace</w:t>
      </w: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BB79AE" w:rsidRDefault="00BB79AE" w:rsidP="00C0774F">
      <w:pPr>
        <w:spacing w:after="0" w:line="240" w:lineRule="auto"/>
        <w:rPr>
          <w:rFonts w:ascii="Times New Roman" w:eastAsia="Times New Roman" w:hAnsi="Times New Roman" w:cs="Times New Roman"/>
          <w:sz w:val="28"/>
          <w:szCs w:val="20"/>
          <w:lang w:eastAsia="cs-CZ"/>
        </w:rPr>
      </w:pPr>
      <w:r w:rsidRPr="00FE1E58">
        <w:rPr>
          <w:rFonts w:ascii="Times New Roman" w:eastAsia="Times New Roman" w:hAnsi="Times New Roman" w:cs="Times New Roman"/>
          <w:b/>
          <w:sz w:val="28"/>
          <w:szCs w:val="20"/>
          <w:lang w:eastAsia="cs-CZ"/>
        </w:rPr>
        <w:t xml:space="preserve">Schvalující orgán: </w:t>
      </w:r>
      <w:r w:rsidRPr="00FE1E58">
        <w:rPr>
          <w:rFonts w:ascii="Times New Roman" w:eastAsia="Times New Roman" w:hAnsi="Times New Roman" w:cs="Times New Roman"/>
          <w:sz w:val="28"/>
          <w:szCs w:val="20"/>
          <w:lang w:eastAsia="cs-CZ"/>
        </w:rPr>
        <w:t>Vědecká rad</w:t>
      </w:r>
      <w:r w:rsidR="0029462F">
        <w:rPr>
          <w:rFonts w:ascii="Times New Roman" w:eastAsia="Times New Roman" w:hAnsi="Times New Roman" w:cs="Times New Roman"/>
          <w:sz w:val="28"/>
          <w:szCs w:val="20"/>
          <w:lang w:eastAsia="cs-CZ"/>
        </w:rPr>
        <w:t>a</w:t>
      </w:r>
      <w:r w:rsidR="00C0774F">
        <w:rPr>
          <w:rFonts w:ascii="Times New Roman" w:eastAsia="Times New Roman" w:hAnsi="Times New Roman" w:cs="Times New Roman"/>
          <w:sz w:val="28"/>
          <w:szCs w:val="20"/>
          <w:lang w:eastAsia="cs-CZ"/>
        </w:rPr>
        <w:t xml:space="preserve"> FHS UTB, </w:t>
      </w:r>
      <w:r w:rsidRPr="00FE1E58">
        <w:rPr>
          <w:rFonts w:ascii="Times New Roman" w:eastAsia="Times New Roman" w:hAnsi="Times New Roman" w:cs="Times New Roman"/>
          <w:sz w:val="28"/>
          <w:szCs w:val="20"/>
          <w:lang w:eastAsia="cs-CZ"/>
        </w:rPr>
        <w:t xml:space="preserve">Rada pro vnitřní hodnocení UTB </w:t>
      </w:r>
    </w:p>
    <w:p w:rsidR="00C0774F" w:rsidRPr="00FE1E58" w:rsidRDefault="00C0774F" w:rsidP="00C0774F">
      <w:pPr>
        <w:spacing w:after="0" w:line="240" w:lineRule="auto"/>
        <w:rPr>
          <w:rFonts w:ascii="Times New Roman" w:eastAsia="Times New Roman" w:hAnsi="Times New Roman" w:cs="Times New Roman"/>
          <w:sz w:val="28"/>
          <w:szCs w:val="20"/>
          <w:lang w:eastAsia="cs-CZ"/>
        </w:rPr>
      </w:pPr>
    </w:p>
    <w:p w:rsidR="00BB79AE" w:rsidRDefault="00BB79AE" w:rsidP="00BB79AE">
      <w:pPr>
        <w:spacing w:after="0" w:line="240" w:lineRule="auto"/>
        <w:rPr>
          <w:rFonts w:ascii="Times New Roman" w:eastAsia="Times New Roman" w:hAnsi="Times New Roman" w:cs="Times New Roman"/>
          <w:sz w:val="28"/>
          <w:szCs w:val="20"/>
          <w:lang w:eastAsia="cs-CZ"/>
        </w:rPr>
      </w:pPr>
      <w:r w:rsidRPr="00FE1E58">
        <w:rPr>
          <w:rFonts w:ascii="Times New Roman" w:eastAsia="Times New Roman" w:hAnsi="Times New Roman" w:cs="Times New Roman"/>
          <w:b/>
          <w:sz w:val="28"/>
          <w:szCs w:val="20"/>
          <w:lang w:eastAsia="cs-CZ"/>
        </w:rPr>
        <w:t xml:space="preserve">Datum schválení žádosti: </w:t>
      </w:r>
      <w:r w:rsidRPr="00FE1E58">
        <w:rPr>
          <w:rFonts w:ascii="Times New Roman" w:eastAsia="Times New Roman" w:hAnsi="Times New Roman" w:cs="Times New Roman"/>
          <w:sz w:val="28"/>
          <w:szCs w:val="20"/>
          <w:lang w:eastAsia="cs-CZ"/>
        </w:rPr>
        <w:t>S</w:t>
      </w:r>
      <w:r w:rsidR="00614436">
        <w:rPr>
          <w:rFonts w:ascii="Times New Roman" w:eastAsia="Times New Roman" w:hAnsi="Times New Roman" w:cs="Times New Roman"/>
          <w:sz w:val="28"/>
          <w:szCs w:val="20"/>
          <w:lang w:eastAsia="cs-CZ"/>
        </w:rPr>
        <w:t>chváleno Vědeckou radu FHS UTB 3</w:t>
      </w:r>
      <w:r w:rsidRPr="00FE1E58">
        <w:rPr>
          <w:rFonts w:ascii="Times New Roman" w:eastAsia="Times New Roman" w:hAnsi="Times New Roman" w:cs="Times New Roman"/>
          <w:sz w:val="28"/>
          <w:szCs w:val="20"/>
          <w:lang w:eastAsia="cs-CZ"/>
        </w:rPr>
        <w:t>. 1. 2018</w:t>
      </w:r>
      <w:r w:rsidR="00C0774F">
        <w:rPr>
          <w:rFonts w:ascii="Times New Roman" w:eastAsia="Times New Roman" w:hAnsi="Times New Roman" w:cs="Times New Roman"/>
          <w:sz w:val="28"/>
          <w:szCs w:val="20"/>
          <w:lang w:eastAsia="cs-CZ"/>
        </w:rPr>
        <w:t xml:space="preserve">, </w:t>
      </w:r>
    </w:p>
    <w:p w:rsidR="00C0774F" w:rsidRPr="00FE1E58" w:rsidRDefault="00C0774F" w:rsidP="00C0774F">
      <w:pPr>
        <w:spacing w:after="0" w:line="240" w:lineRule="auto"/>
        <w:ind w:left="3119"/>
        <w:rPr>
          <w:rFonts w:ascii="Times New Roman" w:eastAsia="Times New Roman" w:hAnsi="Times New Roman" w:cs="Times New Roman"/>
          <w:b/>
          <w:sz w:val="28"/>
          <w:szCs w:val="20"/>
          <w:lang w:eastAsia="cs-CZ"/>
        </w:rPr>
      </w:pPr>
      <w:r>
        <w:rPr>
          <w:rFonts w:ascii="Times New Roman" w:eastAsia="Times New Roman" w:hAnsi="Times New Roman" w:cs="Times New Roman"/>
          <w:sz w:val="28"/>
          <w:szCs w:val="20"/>
          <w:lang w:eastAsia="cs-CZ"/>
        </w:rPr>
        <w:t>Radou pro Vnitřní hodnocení UTB</w:t>
      </w:r>
    </w:p>
    <w:p w:rsidR="00BB79AE" w:rsidRPr="00BB79AE" w:rsidRDefault="00BB79AE" w:rsidP="00BB79AE">
      <w:pPr>
        <w:spacing w:after="240" w:line="240" w:lineRule="auto"/>
        <w:ind w:left="3119"/>
        <w:rPr>
          <w:rFonts w:ascii="Times New Roman" w:eastAsia="Times New Roman" w:hAnsi="Times New Roman" w:cs="Times New Roman"/>
          <w:sz w:val="28"/>
          <w:szCs w:val="20"/>
          <w:lang w:eastAsia="cs-CZ"/>
        </w:rPr>
      </w:pPr>
    </w:p>
    <w:p w:rsidR="00C0774F" w:rsidRDefault="001365E8" w:rsidP="00C0774F">
      <w:pPr>
        <w:spacing w:after="0"/>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 xml:space="preserve">Odkaz na elektronickou podobu žádosti: </w:t>
      </w:r>
    </w:p>
    <w:p w:rsidR="00C0774F" w:rsidRDefault="00E856B7" w:rsidP="00C0774F">
      <w:pPr>
        <w:spacing w:after="0"/>
        <w:rPr>
          <w:rFonts w:ascii="Times New Roman" w:eastAsia="Times New Roman" w:hAnsi="Times New Roman" w:cs="Times New Roman"/>
          <w:sz w:val="28"/>
          <w:szCs w:val="28"/>
          <w:lang w:eastAsia="cs-CZ"/>
        </w:rPr>
      </w:pPr>
      <w:hyperlink r:id="rId9" w:history="1">
        <w:r w:rsidR="00C0774F" w:rsidRPr="00C0774F">
          <w:rPr>
            <w:rFonts w:ascii="Times New Roman" w:eastAsia="Times New Roman" w:hAnsi="Times New Roman" w:cs="Times New Roman"/>
            <w:color w:val="0000FF"/>
            <w:sz w:val="28"/>
            <w:szCs w:val="28"/>
            <w:u w:val="single"/>
            <w:lang w:eastAsia="cs-CZ"/>
          </w:rPr>
          <w:t>https://fhs.utb.cz/wp-login.php</w:t>
        </w:r>
      </w:hyperlink>
      <w:r w:rsidR="00C0774F" w:rsidRPr="00C0774F">
        <w:rPr>
          <w:rFonts w:ascii="Times New Roman" w:eastAsia="Times New Roman" w:hAnsi="Times New Roman" w:cs="Times New Roman"/>
          <w:sz w:val="28"/>
          <w:szCs w:val="28"/>
          <w:lang w:eastAsia="cs-CZ"/>
        </w:rPr>
        <w:t xml:space="preserve">       </w:t>
      </w:r>
    </w:p>
    <w:p w:rsidR="00C0774F" w:rsidRPr="00C0774F" w:rsidRDefault="00C0774F" w:rsidP="00C0774F">
      <w:pPr>
        <w:spacing w:after="0"/>
        <w:rPr>
          <w:rFonts w:ascii="Times New Roman" w:eastAsia="Times New Roman" w:hAnsi="Times New Roman" w:cs="Times New Roman"/>
          <w:sz w:val="28"/>
          <w:szCs w:val="28"/>
          <w:lang w:eastAsia="cs-CZ"/>
        </w:rPr>
      </w:pPr>
      <w:r w:rsidRPr="00C0774F">
        <w:rPr>
          <w:rFonts w:ascii="Times New Roman" w:eastAsia="Times New Roman" w:hAnsi="Times New Roman" w:cs="Times New Roman"/>
          <w:sz w:val="28"/>
          <w:szCs w:val="28"/>
          <w:lang w:eastAsia="cs-CZ"/>
        </w:rPr>
        <w:t>jméno a heslo k přístupu na www: fhs-akreditace, FHS_akreditace/123</w:t>
      </w:r>
    </w:p>
    <w:p w:rsidR="00C0774F" w:rsidRPr="00C0774F" w:rsidRDefault="00C0774F" w:rsidP="00C0774F">
      <w:pPr>
        <w:spacing w:after="0" w:line="240" w:lineRule="auto"/>
        <w:rPr>
          <w:rFonts w:ascii="Times New Roman" w:eastAsia="Times New Roman" w:hAnsi="Times New Roman" w:cs="Times New Roman"/>
          <w:sz w:val="28"/>
          <w:szCs w:val="20"/>
          <w:lang w:eastAsia="cs-CZ"/>
        </w:rPr>
      </w:pPr>
      <w:r w:rsidRPr="00C0774F">
        <w:rPr>
          <w:rFonts w:ascii="Times New Roman" w:eastAsia="Times New Roman" w:hAnsi="Times New Roman" w:cs="Times New Roman"/>
          <w:sz w:val="28"/>
          <w:szCs w:val="28"/>
          <w:lang w:eastAsia="cs-CZ"/>
        </w:rPr>
        <w:t xml:space="preserve">Poté vložit odkaz: </w:t>
      </w:r>
      <w:hyperlink r:id="rId10" w:history="1">
        <w:r w:rsidRPr="00C0774F">
          <w:rPr>
            <w:rFonts w:ascii="Times New Roman" w:eastAsia="Times New Roman" w:hAnsi="Times New Roman" w:cs="Times New Roman"/>
            <w:color w:val="0000FF"/>
            <w:sz w:val="28"/>
            <w:szCs w:val="28"/>
            <w:u w:val="single"/>
            <w:lang w:eastAsia="cs-CZ"/>
          </w:rPr>
          <w:t>https://fhs.utb.cz/o-fakulte/uredni-deska/akreditace/</w:t>
        </w:r>
      </w:hyperlink>
    </w:p>
    <w:p w:rsidR="001365E8" w:rsidRPr="00BE6215" w:rsidRDefault="001365E8" w:rsidP="00C0774F">
      <w:pPr>
        <w:spacing w:after="0" w:line="240" w:lineRule="auto"/>
        <w:rPr>
          <w:rFonts w:ascii="Times New Roman" w:eastAsia="Times New Roman" w:hAnsi="Times New Roman" w:cs="Times New Roman"/>
          <w:b/>
          <w:sz w:val="28"/>
          <w:szCs w:val="20"/>
          <w:lang w:eastAsia="cs-CZ"/>
        </w:rPr>
      </w:pPr>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r w:rsidRPr="00BE6215">
        <w:rPr>
          <w:rFonts w:ascii="Times New Roman" w:eastAsia="Times New Roman" w:hAnsi="Times New Roman" w:cs="Times New Roman"/>
          <w:b/>
          <w:sz w:val="28"/>
          <w:szCs w:val="20"/>
          <w:lang w:eastAsia="cs-CZ"/>
        </w:rPr>
        <w:t xml:space="preserve">Odkazy na relevantní vnitřní předpisy: </w:t>
      </w:r>
    </w:p>
    <w:p w:rsidR="00C0774F" w:rsidRPr="00C0774F" w:rsidRDefault="00C0774F" w:rsidP="00C0774F">
      <w:pPr>
        <w:spacing w:after="240" w:line="240" w:lineRule="auto"/>
        <w:rPr>
          <w:rFonts w:ascii="Times New Roman" w:eastAsia="Times New Roman" w:hAnsi="Times New Roman" w:cs="Times New Roman"/>
          <w:sz w:val="28"/>
          <w:szCs w:val="28"/>
          <w:lang w:eastAsia="cs-CZ"/>
        </w:rPr>
      </w:pPr>
      <w:r w:rsidRPr="00C0774F">
        <w:rPr>
          <w:rFonts w:ascii="Times New Roman" w:eastAsia="Times New Roman" w:hAnsi="Times New Roman" w:cs="Times New Roman"/>
          <w:sz w:val="28"/>
          <w:szCs w:val="28"/>
          <w:lang w:eastAsia="cs-CZ"/>
        </w:rPr>
        <w:t xml:space="preserve">Vnitřní předpisy UTB: </w:t>
      </w:r>
      <w:hyperlink r:id="rId11" w:history="1">
        <w:r w:rsidRPr="00C0774F">
          <w:rPr>
            <w:rFonts w:ascii="Times New Roman" w:eastAsia="Times New Roman" w:hAnsi="Times New Roman" w:cs="Times New Roman"/>
            <w:color w:val="0000FF"/>
            <w:sz w:val="28"/>
            <w:szCs w:val="28"/>
            <w:u w:val="single"/>
            <w:lang w:eastAsia="cs-CZ"/>
          </w:rPr>
          <w:t>https://www.utb.cz/univerzita/uredni-deska/vnitrni-normy-a-predpisy/vnitrni-predpisy/</w:t>
        </w:r>
      </w:hyperlink>
    </w:p>
    <w:p w:rsidR="00C0774F" w:rsidRPr="00C0774F" w:rsidRDefault="00C0774F" w:rsidP="00C0774F">
      <w:pPr>
        <w:spacing w:after="240" w:line="240" w:lineRule="auto"/>
        <w:rPr>
          <w:rFonts w:ascii="Times New Roman" w:eastAsia="Times New Roman" w:hAnsi="Times New Roman" w:cs="Times New Roman"/>
          <w:sz w:val="28"/>
          <w:szCs w:val="28"/>
          <w:lang w:eastAsia="cs-CZ"/>
        </w:rPr>
      </w:pPr>
      <w:r w:rsidRPr="00C0774F">
        <w:rPr>
          <w:rFonts w:ascii="Times New Roman" w:eastAsia="Times New Roman" w:hAnsi="Times New Roman" w:cs="Times New Roman"/>
          <w:sz w:val="28"/>
          <w:szCs w:val="28"/>
          <w:lang w:eastAsia="cs-CZ"/>
        </w:rPr>
        <w:t xml:space="preserve">Vnitřní předpisy FHS UTB: </w:t>
      </w:r>
      <w:hyperlink r:id="rId12" w:history="1">
        <w:r w:rsidRPr="00C0774F">
          <w:rPr>
            <w:rFonts w:ascii="Times New Roman" w:eastAsia="Times New Roman" w:hAnsi="Times New Roman" w:cs="Times New Roman"/>
            <w:color w:val="0000FF"/>
            <w:sz w:val="28"/>
            <w:szCs w:val="28"/>
            <w:u w:val="single"/>
            <w:lang w:eastAsia="cs-CZ"/>
          </w:rPr>
          <w:t>https://fhs.utb.cz/o-fakulte/uredni-deska/vnitrni-normy-a-predpisy/vnitrni-predpisy-utb-a-fhs/</w:t>
        </w:r>
      </w:hyperlink>
    </w:p>
    <w:p w:rsidR="001365E8" w:rsidRPr="00BE6215" w:rsidRDefault="001365E8" w:rsidP="001365E8">
      <w:pPr>
        <w:spacing w:after="240" w:line="240" w:lineRule="auto"/>
        <w:rPr>
          <w:rFonts w:ascii="Times New Roman" w:eastAsia="Times New Roman" w:hAnsi="Times New Roman" w:cs="Times New Roman"/>
          <w:b/>
          <w:sz w:val="28"/>
          <w:szCs w:val="20"/>
          <w:lang w:eastAsia="cs-CZ"/>
        </w:rPr>
      </w:pPr>
    </w:p>
    <w:p w:rsidR="001365E8" w:rsidRDefault="001365E8" w:rsidP="001365E8">
      <w:pPr>
        <w:spacing w:after="240" w:line="240" w:lineRule="auto"/>
        <w:rPr>
          <w:rFonts w:ascii="Times New Roman" w:eastAsia="Times New Roman" w:hAnsi="Times New Roman" w:cs="Times New Roman"/>
          <w:sz w:val="28"/>
          <w:szCs w:val="20"/>
          <w:lang w:eastAsia="cs-CZ"/>
        </w:rPr>
      </w:pPr>
      <w:r w:rsidRPr="00BE6215">
        <w:rPr>
          <w:rFonts w:ascii="Times New Roman" w:eastAsia="Times New Roman" w:hAnsi="Times New Roman" w:cs="Times New Roman"/>
          <w:b/>
          <w:sz w:val="28"/>
          <w:szCs w:val="20"/>
          <w:lang w:eastAsia="cs-CZ"/>
        </w:rPr>
        <w:t xml:space="preserve">ISCED F: </w:t>
      </w:r>
      <w:r w:rsidR="006F5442" w:rsidRPr="006F5442">
        <w:rPr>
          <w:rFonts w:ascii="Times New Roman" w:eastAsia="Times New Roman" w:hAnsi="Times New Roman" w:cs="Times New Roman"/>
          <w:sz w:val="28"/>
          <w:szCs w:val="20"/>
          <w:lang w:eastAsia="cs-CZ"/>
        </w:rPr>
        <w:t>0188 Interdisciplinární programy a kvalifikace zahrnující vzdělávání a výchovu</w:t>
      </w:r>
    </w:p>
    <w:p w:rsidR="00C15D57" w:rsidRPr="00BE6215" w:rsidRDefault="00C15D57" w:rsidP="001365E8">
      <w:pPr>
        <w:spacing w:after="240" w:line="240" w:lineRule="auto"/>
        <w:rPr>
          <w:rFonts w:ascii="Times New Roman" w:eastAsia="Times New Roman" w:hAnsi="Times New Roman" w:cs="Times New Roman"/>
          <w:sz w:val="28"/>
          <w:szCs w:val="20"/>
          <w:lang w:eastAsia="cs-CZ"/>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365E8" w:rsidRPr="001365E8" w:rsidTr="003C05AC">
        <w:tc>
          <w:tcPr>
            <w:tcW w:w="9285" w:type="dxa"/>
            <w:gridSpan w:val="4"/>
            <w:tcBorders>
              <w:bottom w:val="double" w:sz="4" w:space="0" w:color="auto"/>
            </w:tcBorders>
            <w:shd w:val="clear" w:color="auto" w:fill="BDD6EE"/>
          </w:tcPr>
          <w:p w:rsidR="001365E8" w:rsidRPr="001365E8" w:rsidRDefault="001365E8" w:rsidP="001365E8">
            <w:pPr>
              <w:spacing w:after="0" w:line="240" w:lineRule="auto"/>
              <w:jc w:val="both"/>
              <w:rPr>
                <w:rFonts w:ascii="Times New Roman" w:eastAsia="Times New Roman" w:hAnsi="Times New Roman" w:cs="Times New Roman"/>
                <w:b/>
                <w:sz w:val="28"/>
                <w:szCs w:val="20"/>
                <w:lang w:eastAsia="cs-CZ"/>
              </w:rPr>
            </w:pPr>
            <w:r w:rsidRPr="001365E8">
              <w:rPr>
                <w:rFonts w:ascii="Times New Roman" w:eastAsia="Times New Roman" w:hAnsi="Times New Roman" w:cs="Times New Roman"/>
                <w:b/>
                <w:sz w:val="28"/>
                <w:szCs w:val="20"/>
                <w:lang w:eastAsia="cs-CZ"/>
              </w:rPr>
              <w:t xml:space="preserve">B-I – </w:t>
            </w:r>
            <w:r w:rsidRPr="001365E8">
              <w:rPr>
                <w:rFonts w:ascii="Times New Roman" w:eastAsia="Times New Roman" w:hAnsi="Times New Roman" w:cs="Times New Roman"/>
                <w:b/>
                <w:sz w:val="26"/>
                <w:szCs w:val="26"/>
                <w:lang w:eastAsia="cs-CZ"/>
              </w:rPr>
              <w:t>Charakteristika studijního programu</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Název studijního programu</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Sociální pedagogika</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Typ studijního programu</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magisterský</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Profil studijního programu</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akademicky zaměřený</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Forma studia</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prezenční</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Standardní doba studia</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 roky</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Jazyk studia</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český</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Udělovaný akademický titul</w:t>
            </w:r>
          </w:p>
        </w:tc>
        <w:tc>
          <w:tcPr>
            <w:tcW w:w="6117" w:type="dxa"/>
            <w:gridSpan w:val="3"/>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w:t>
            </w: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Rigorózní řízení</w:t>
            </w:r>
          </w:p>
        </w:tc>
        <w:tc>
          <w:tcPr>
            <w:tcW w:w="1543" w:type="dxa"/>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w:t>
            </w:r>
          </w:p>
        </w:tc>
        <w:tc>
          <w:tcPr>
            <w:tcW w:w="2835" w:type="dxa"/>
            <w:tcBorders>
              <w:bottom w:val="single" w:sz="2" w:space="0" w:color="auto"/>
            </w:tcBorders>
            <w:shd w:val="clear" w:color="auto" w:fill="F7CAAC"/>
          </w:tcPr>
          <w:p w:rsidR="001365E8" w:rsidRPr="001365E8" w:rsidRDefault="001365E8" w:rsidP="001365E8">
            <w:pPr>
              <w:spacing w:after="0" w:line="240" w:lineRule="auto"/>
              <w:rPr>
                <w:rFonts w:ascii="Times New Roman" w:eastAsia="Times New Roman" w:hAnsi="Times New Roman" w:cs="Times New Roman"/>
                <w:b/>
                <w:bCs/>
                <w:sz w:val="20"/>
                <w:szCs w:val="20"/>
                <w:lang w:eastAsia="cs-CZ"/>
              </w:rPr>
            </w:pPr>
            <w:r w:rsidRPr="001365E8">
              <w:rPr>
                <w:rFonts w:ascii="Times New Roman" w:eastAsia="Times New Roman" w:hAnsi="Times New Roman" w:cs="Times New Roman"/>
                <w:b/>
                <w:bCs/>
                <w:sz w:val="20"/>
                <w:szCs w:val="20"/>
                <w:lang w:eastAsia="cs-CZ"/>
              </w:rPr>
              <w:t>Udělovaný akademický titul</w:t>
            </w:r>
          </w:p>
        </w:tc>
        <w:tc>
          <w:tcPr>
            <w:tcW w:w="1739" w:type="dxa"/>
            <w:tcBorders>
              <w:bottom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p>
        </w:tc>
      </w:tr>
      <w:tr w:rsidR="001365E8" w:rsidRPr="001365E8" w:rsidTr="003C05AC">
        <w:tc>
          <w:tcPr>
            <w:tcW w:w="3168" w:type="dxa"/>
            <w:tcBorders>
              <w:bottom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Garant studijního programu</w:t>
            </w:r>
          </w:p>
        </w:tc>
        <w:tc>
          <w:tcPr>
            <w:tcW w:w="6117" w:type="dxa"/>
            <w:gridSpan w:val="3"/>
            <w:tcBorders>
              <w:bottom w:val="single" w:sz="2" w:space="0" w:color="auto"/>
            </w:tcBorders>
          </w:tcPr>
          <w:p w:rsidR="001365E8" w:rsidRPr="001365E8" w:rsidRDefault="007D0883" w:rsidP="001365E8">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w:t>
            </w:r>
            <w:r w:rsidR="001365E8" w:rsidRPr="001365E8">
              <w:rPr>
                <w:rFonts w:ascii="Times New Roman" w:eastAsia="Times New Roman" w:hAnsi="Times New Roman" w:cs="Times New Roman"/>
                <w:sz w:val="20"/>
                <w:szCs w:val="20"/>
                <w:lang w:eastAsia="cs-CZ"/>
              </w:rPr>
              <w:t>oc. PhD</w:t>
            </w:r>
            <w:r w:rsidR="00614436">
              <w:rPr>
                <w:rFonts w:ascii="Times New Roman" w:eastAsia="Times New Roman" w:hAnsi="Times New Roman" w:cs="Times New Roman"/>
                <w:sz w:val="20"/>
                <w:szCs w:val="20"/>
                <w:lang w:eastAsia="cs-CZ"/>
              </w:rPr>
              <w:t>r. Lenka Haburajová Ilavská, Ph</w:t>
            </w:r>
            <w:r w:rsidR="001365E8" w:rsidRPr="001365E8">
              <w:rPr>
                <w:rFonts w:ascii="Times New Roman" w:eastAsia="Times New Roman" w:hAnsi="Times New Roman" w:cs="Times New Roman"/>
                <w:sz w:val="20"/>
                <w:szCs w:val="20"/>
                <w:lang w:eastAsia="cs-CZ"/>
              </w:rPr>
              <w:t>D.</w:t>
            </w:r>
          </w:p>
        </w:tc>
      </w:tr>
      <w:tr w:rsidR="001365E8" w:rsidRPr="001365E8" w:rsidTr="003C05AC">
        <w:tc>
          <w:tcPr>
            <w:tcW w:w="3168" w:type="dxa"/>
            <w:tcBorders>
              <w:top w:val="single" w:sz="2" w:space="0" w:color="auto"/>
              <w:left w:val="single" w:sz="2" w:space="0" w:color="auto"/>
              <w:bottom w:val="single" w:sz="2" w:space="0" w:color="auto"/>
              <w:right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w:t>
            </w:r>
          </w:p>
        </w:tc>
      </w:tr>
      <w:tr w:rsidR="001365E8" w:rsidRPr="001365E8" w:rsidTr="003C05AC">
        <w:tc>
          <w:tcPr>
            <w:tcW w:w="3168" w:type="dxa"/>
            <w:tcBorders>
              <w:top w:val="single" w:sz="2" w:space="0" w:color="auto"/>
              <w:left w:val="single" w:sz="2" w:space="0" w:color="auto"/>
              <w:bottom w:val="single" w:sz="2" w:space="0" w:color="auto"/>
              <w:right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 ne</w:t>
            </w:r>
          </w:p>
        </w:tc>
      </w:tr>
      <w:tr w:rsidR="001365E8" w:rsidRPr="001365E8" w:rsidTr="003C05AC">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p>
        </w:tc>
      </w:tr>
      <w:tr w:rsidR="001365E8" w:rsidRPr="001365E8" w:rsidTr="003C05AC">
        <w:tc>
          <w:tcPr>
            <w:tcW w:w="9285" w:type="dxa"/>
            <w:gridSpan w:val="4"/>
            <w:tcBorders>
              <w:top w:val="single" w:sz="2" w:space="0" w:color="auto"/>
            </w:tcBorders>
            <w:shd w:val="clear" w:color="auto" w:fill="F7CAAC"/>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Oblast(i) vzdělávání a u kombinovaného studijního programu podíl jednotlivých oblastí vzdělávání v %</w:t>
            </w:r>
          </w:p>
        </w:tc>
      </w:tr>
      <w:tr w:rsidR="001365E8" w:rsidRPr="001365E8" w:rsidTr="003C05AC">
        <w:trPr>
          <w:trHeight w:val="316"/>
        </w:trPr>
        <w:tc>
          <w:tcPr>
            <w:tcW w:w="9285" w:type="dxa"/>
            <w:gridSpan w:val="4"/>
            <w:shd w:val="clear" w:color="auto" w:fill="FFFFFF"/>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Neučitelská pedagogika</w:t>
            </w:r>
          </w:p>
        </w:tc>
      </w:tr>
      <w:tr w:rsidR="001365E8" w:rsidRPr="001365E8" w:rsidTr="003C05AC">
        <w:trPr>
          <w:trHeight w:val="70"/>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Cíle studia ve studijním programu</w:t>
            </w:r>
          </w:p>
        </w:tc>
      </w:tr>
      <w:tr w:rsidR="001365E8" w:rsidRPr="001365E8" w:rsidTr="003C05AC">
        <w:trPr>
          <w:trHeight w:val="2108"/>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Sociální pedagogika v navazujícím magisterském stupni je jako studijní obor na Fakultě humanitních studií realizován od roku 2006. Studium navazuje na bakalářský studijní obor Sociální pedagogika. Cílem je rozšířit </w:t>
            </w:r>
            <w:r w:rsidRPr="001365E8">
              <w:rPr>
                <w:rFonts w:ascii="Times New Roman" w:eastAsia="Times New Roman" w:hAnsi="Times New Roman" w:cs="Times New Roman"/>
                <w:sz w:val="20"/>
                <w:szCs w:val="20"/>
                <w:lang w:eastAsia="cs-CZ"/>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představuje zejm. legislativu, management, filozofii a antropologii. Studijní plán vychází ze zpětné vazby 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dovednosti studentů v pedagogické a sociální oblasti podle jejich uvažovaného zaměření. Cílem je také rozvoj komunikačních dovedností studentů. Předměty zaměřené na tuto oblast jsou rovněž zařazeny do povinně volitelných předmětů. </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Rozvoj studijního programu je v souladu s Dlouhodobým záměrem vzdělávací a vědecké, výzkumné, vývojové </w:t>
            </w:r>
            <w:r w:rsidRPr="001365E8">
              <w:rPr>
                <w:rFonts w:ascii="Times New Roman" w:eastAsia="Times New Roman" w:hAnsi="Times New Roman" w:cs="Times New Roman"/>
                <w:sz w:val="20"/>
                <w:szCs w:val="20"/>
                <w:lang w:eastAsia="cs-CZ"/>
              </w:rPr>
              <w:br/>
              <w:t xml:space="preserve">a inovační, umělecké a další tvůrčí činnosti Fakulty humanitních studií a Univerzity Tomáše Bati ve Zlíně </w:t>
            </w:r>
            <w:r w:rsidRPr="001365E8">
              <w:rPr>
                <w:rFonts w:ascii="Times New Roman" w:eastAsia="Times New Roman" w:hAnsi="Times New Roman" w:cs="Times New Roman"/>
                <w:sz w:val="20"/>
                <w:szCs w:val="20"/>
                <w:lang w:eastAsia="cs-CZ"/>
              </w:rPr>
              <w:br/>
              <w:t>na období 2016 – 2020.</w:t>
            </w:r>
          </w:p>
        </w:tc>
      </w:tr>
      <w:tr w:rsidR="001365E8" w:rsidRPr="001365E8" w:rsidTr="003C05AC">
        <w:trPr>
          <w:trHeight w:val="187"/>
        </w:trPr>
        <w:tc>
          <w:tcPr>
            <w:tcW w:w="9285" w:type="dxa"/>
            <w:gridSpan w:val="4"/>
            <w:shd w:val="clear" w:color="auto" w:fill="F7CAAC"/>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Profil absolventa studijního programu</w:t>
            </w:r>
          </w:p>
        </w:tc>
      </w:tr>
      <w:tr w:rsidR="001365E8" w:rsidRPr="001365E8" w:rsidTr="003C05AC">
        <w:trPr>
          <w:trHeight w:val="2694"/>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Legislativní rámec pro uplatnění absolventů tvoří především zákon č. 563/2004 Sb. o pedagogických pracovnících a v zákon 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a instituce poskytující sociální poradenství, pomoc a péči).</w:t>
            </w:r>
          </w:p>
          <w:p w:rsidR="001365E8" w:rsidRPr="001365E8" w:rsidRDefault="001365E8" w:rsidP="00BB79AE">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Absolventi znají historii oboru sociální pedagogika, rozumí terminologii a teoriím sociální pedagogiky; propojují poznatky z oblasti pedagogiky s dalšími společensko vědními disciplínami (zejm. s filozofií /výchovy/, kulturní </w:t>
            </w:r>
            <w:r w:rsidRPr="001365E8">
              <w:rPr>
                <w:rFonts w:ascii="Times New Roman" w:eastAsia="Times New Roman" w:hAnsi="Times New Roman" w:cs="Times New Roman"/>
                <w:sz w:val="20"/>
                <w:szCs w:val="20"/>
                <w:lang w:eastAsia="cs-CZ"/>
              </w:rPr>
              <w:br/>
              <w:t xml:space="preserve">a sociální antropologií, sociologií); znají manažerské postupy a techniky specifické pro výchovně vzdělávací </w:t>
            </w:r>
            <w:r w:rsidRPr="001365E8">
              <w:rPr>
                <w:rFonts w:ascii="Times New Roman" w:eastAsia="Times New Roman" w:hAnsi="Times New Roman" w:cs="Times New Roman"/>
                <w:sz w:val="20"/>
                <w:szCs w:val="20"/>
                <w:lang w:eastAsia="cs-CZ"/>
              </w:rPr>
              <w:br/>
              <w:t>a sociální instituce a organizace; orientují se v legislativě související s výkonem sociální pedagogiky v praxi; plánují, realizují a evaluují výzkumné aktivity a projektovou činnost zaměřenou na pedagogickou a sociální oblast; plánují, realizují a evaluují preventivní, výchovné a vzdělávací činnosti; vedou pracovní týmy; využívají specifické komunikační techniky v závislosti na charakteru prostředí a t</w:t>
            </w:r>
            <w:bookmarkStart w:id="0" w:name="_GoBack"/>
            <w:bookmarkEnd w:id="0"/>
            <w:r w:rsidR="001F4F95">
              <w:rPr>
                <w:rFonts w:ascii="Times New Roman" w:eastAsia="Times New Roman" w:hAnsi="Times New Roman" w:cs="Times New Roman"/>
                <w:sz w:val="20"/>
                <w:szCs w:val="20"/>
                <w:lang w:eastAsia="cs-CZ"/>
              </w:rPr>
              <w:t>y</w:t>
            </w:r>
            <w:r w:rsidRPr="001365E8">
              <w:rPr>
                <w:rFonts w:ascii="Times New Roman" w:eastAsia="Times New Roman" w:hAnsi="Times New Roman" w:cs="Times New Roman"/>
                <w:sz w:val="20"/>
                <w:szCs w:val="20"/>
                <w:lang w:eastAsia="cs-CZ"/>
              </w:rPr>
              <w:t>pu příjemců; využívají odbornou sociálně pedagogickou terminologii při komunikaci v</w:t>
            </w:r>
            <w:r w:rsidR="00BB79AE">
              <w:rPr>
                <w:rFonts w:ascii="Times New Roman" w:eastAsia="Times New Roman" w:hAnsi="Times New Roman" w:cs="Times New Roman"/>
                <w:sz w:val="20"/>
                <w:szCs w:val="20"/>
                <w:lang w:eastAsia="cs-CZ"/>
              </w:rPr>
              <w:t> anglickém jazyce.</w:t>
            </w:r>
          </w:p>
        </w:tc>
      </w:tr>
      <w:tr w:rsidR="001365E8" w:rsidRPr="001365E8" w:rsidTr="003C05AC">
        <w:trPr>
          <w:trHeight w:val="185"/>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Pravidla a podmínky pro tvorbu studijních plánů</w:t>
            </w:r>
          </w:p>
        </w:tc>
      </w:tr>
      <w:tr w:rsidR="001365E8" w:rsidRPr="001365E8" w:rsidTr="003C05AC">
        <w:trPr>
          <w:trHeight w:val="1550"/>
        </w:trPr>
        <w:tc>
          <w:tcPr>
            <w:tcW w:w="9285" w:type="dxa"/>
            <w:gridSpan w:val="4"/>
            <w:shd w:val="clear" w:color="auto" w:fill="FFFFFF"/>
          </w:tcPr>
          <w:p w:rsidR="00BB79AE"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Využívá se kreditový systém ECTS. Vyučovací hodina trvá 50 minut. Studijní plán se skládá z povinných </w:t>
            </w:r>
            <w:r w:rsidRPr="001365E8">
              <w:rPr>
                <w:rFonts w:ascii="Times New Roman" w:eastAsia="Times New Roman" w:hAnsi="Times New Roman" w:cs="Times New Roman"/>
                <w:sz w:val="20"/>
                <w:szCs w:val="20"/>
                <w:lang w:eastAsia="cs-CZ"/>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strukturovány tak, </w:t>
            </w:r>
            <w:r w:rsidRPr="001365E8">
              <w:rPr>
                <w:rFonts w:ascii="Times New Roman" w:eastAsia="Times New Roman" w:hAnsi="Times New Roman" w:cs="Times New Roman"/>
                <w:sz w:val="20"/>
                <w:szCs w:val="20"/>
                <w:lang w:eastAsia="cs-CZ"/>
              </w:rPr>
              <w:br/>
              <w:t>aby podpořily studentovy znalosti a dovednosti v oblasti pedagogické, sociální a komunikační podle jeho uvažovaného zaměření v praxi. Součástí státní závěrečné zkoušky je obhajoba diplomové práce a dva tematické okruhy: Teorie sociální pedagogiky</w:t>
            </w:r>
            <w:r w:rsidR="00C0774F">
              <w:rPr>
                <w:rFonts w:ascii="Times New Roman" w:eastAsia="Times New Roman" w:hAnsi="Times New Roman" w:cs="Times New Roman"/>
                <w:sz w:val="20"/>
                <w:szCs w:val="20"/>
                <w:lang w:eastAsia="cs-CZ"/>
              </w:rPr>
              <w:t>, Aplikace sociální pedagogiky.</w:t>
            </w:r>
          </w:p>
          <w:p w:rsidR="00C0774F" w:rsidRPr="001365E8" w:rsidRDefault="00C0774F"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258"/>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lastRenderedPageBreak/>
              <w:t xml:space="preserve"> Podmínky k přijetí ke studiu</w:t>
            </w:r>
          </w:p>
        </w:tc>
      </w:tr>
      <w:tr w:rsidR="001365E8" w:rsidRPr="001365E8" w:rsidTr="003C05AC">
        <w:trPr>
          <w:trHeight w:val="1327"/>
        </w:trPr>
        <w:tc>
          <w:tcPr>
            <w:tcW w:w="9285" w:type="dxa"/>
            <w:gridSpan w:val="4"/>
            <w:shd w:val="clear" w:color="auto" w:fill="FFFFFF"/>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sz w:val="20"/>
                <w:szCs w:val="20"/>
                <w:lang w:eastAsia="cs-CZ"/>
              </w:rPr>
              <w:t>Podmínky pro přijetí jsou upraveny vnitřním normou fakulty. Uchazeč o magisterský studijní program Sociální pedagogika musí být studentem nebo absolventem studijního programu Sociální pedagogika nebo programu příbuzného. Příbuznost programu u uchazečů – studentů z jiných vysokých škol posoudí přijímací komise na základě potvrzení o studiu a přehledu absolvovaných předmětů ověřených vysokou školou (fakultou). Přijímací zkouška je písemná a obsahuje otázky z tematických okruhů státní závěrečné zkoušky bakalářského studijního programu Sociální pedagogika uskutečňovaného na fakultě.</w:t>
            </w:r>
          </w:p>
        </w:tc>
      </w:tr>
      <w:tr w:rsidR="001365E8" w:rsidRPr="001365E8" w:rsidTr="003C05AC">
        <w:trPr>
          <w:trHeight w:val="268"/>
        </w:trPr>
        <w:tc>
          <w:tcPr>
            <w:tcW w:w="9285" w:type="dxa"/>
            <w:gridSpan w:val="4"/>
            <w:shd w:val="clear" w:color="auto" w:fill="F7CAAC"/>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Návaznost na další typy studijních programů</w:t>
            </w:r>
          </w:p>
        </w:tc>
      </w:tr>
      <w:tr w:rsidR="001365E8" w:rsidRPr="001365E8" w:rsidTr="003C05AC">
        <w:trPr>
          <w:trHeight w:val="370"/>
        </w:trPr>
        <w:tc>
          <w:tcPr>
            <w:tcW w:w="9285" w:type="dxa"/>
            <w:gridSpan w:val="4"/>
            <w:shd w:val="clear" w:color="auto" w:fill="FFFFFF"/>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Na studijní program Sociální pedagogika v magisterském stupni studia navazuje doktorský studijní program Pedagogika.</w:t>
            </w:r>
          </w:p>
        </w:tc>
      </w:tr>
    </w:tbl>
    <w:p w:rsidR="001365E8" w:rsidRPr="001365E8" w:rsidRDefault="001365E8" w:rsidP="001365E8">
      <w:pPr>
        <w:spacing w:after="0" w:line="240" w:lineRule="auto"/>
        <w:rPr>
          <w:rFonts w:ascii="Times New Roman" w:eastAsia="Times New Roman" w:hAnsi="Times New Roman" w:cs="Times New Roman"/>
          <w:sz w:val="20"/>
          <w:szCs w:val="20"/>
          <w:lang w:eastAsia="cs-CZ"/>
        </w:rPr>
      </w:pPr>
    </w:p>
    <w:p w:rsidR="001365E8" w:rsidRPr="001365E8" w:rsidRDefault="001365E8" w:rsidP="001365E8">
      <w:pPr>
        <w:spacing w:after="160" w:line="259"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br w:type="page"/>
      </w:r>
    </w:p>
    <w:tbl>
      <w:tblPr>
        <w:tblW w:w="92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850"/>
        <w:gridCol w:w="993"/>
        <w:gridCol w:w="709"/>
        <w:gridCol w:w="2268"/>
        <w:gridCol w:w="993"/>
        <w:gridCol w:w="814"/>
      </w:tblGrid>
      <w:tr w:rsidR="001365E8" w:rsidRPr="001365E8" w:rsidTr="003C05AC">
        <w:tc>
          <w:tcPr>
            <w:tcW w:w="9286" w:type="dxa"/>
            <w:gridSpan w:val="8"/>
            <w:tcBorders>
              <w:bottom w:val="double" w:sz="4" w:space="0" w:color="auto"/>
            </w:tcBorders>
            <w:shd w:val="clear" w:color="auto" w:fill="BDD6EE"/>
          </w:tcPr>
          <w:p w:rsidR="001365E8" w:rsidRPr="001365E8" w:rsidRDefault="001365E8" w:rsidP="001365E8">
            <w:pPr>
              <w:spacing w:after="0" w:line="240" w:lineRule="auto"/>
              <w:jc w:val="both"/>
              <w:rPr>
                <w:rFonts w:ascii="Times New Roman" w:eastAsia="Times New Roman" w:hAnsi="Times New Roman" w:cs="Times New Roman"/>
                <w:b/>
                <w:sz w:val="28"/>
                <w:szCs w:val="20"/>
                <w:lang w:eastAsia="cs-CZ"/>
              </w:rPr>
            </w:pPr>
            <w:r w:rsidRPr="001365E8">
              <w:rPr>
                <w:rFonts w:ascii="Times New Roman" w:eastAsia="Times New Roman" w:hAnsi="Times New Roman" w:cs="Times New Roman"/>
                <w:b/>
                <w:sz w:val="28"/>
                <w:szCs w:val="20"/>
                <w:lang w:eastAsia="cs-CZ"/>
              </w:rPr>
              <w:lastRenderedPageBreak/>
              <w:t>B-IIa – Studijní plány a návrh témat prací (bakalářské a magisterské studijní programy)</w:t>
            </w:r>
          </w:p>
        </w:tc>
      </w:tr>
      <w:tr w:rsidR="001365E8" w:rsidRPr="001365E8" w:rsidTr="003C05AC">
        <w:tc>
          <w:tcPr>
            <w:tcW w:w="2659" w:type="dxa"/>
            <w:gridSpan w:val="2"/>
            <w:shd w:val="clear" w:color="auto" w:fill="F7CAAC"/>
          </w:tcPr>
          <w:p w:rsidR="001365E8" w:rsidRPr="001365E8" w:rsidRDefault="001365E8" w:rsidP="001365E8">
            <w:pPr>
              <w:spacing w:after="0" w:line="240" w:lineRule="auto"/>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Označení studijního plánu</w:t>
            </w:r>
          </w:p>
        </w:tc>
        <w:tc>
          <w:tcPr>
            <w:tcW w:w="6627" w:type="dxa"/>
            <w:gridSpan w:val="6"/>
          </w:tcPr>
          <w:p w:rsidR="001365E8" w:rsidRPr="001365E8" w:rsidRDefault="001365E8" w:rsidP="001365E8">
            <w:pPr>
              <w:spacing w:after="0" w:line="240" w:lineRule="auto"/>
              <w:jc w:val="center"/>
              <w:rPr>
                <w:rFonts w:ascii="Times New Roman" w:eastAsia="Times New Roman" w:hAnsi="Times New Roman" w:cs="Times New Roman"/>
                <w:b/>
                <w:szCs w:val="20"/>
                <w:lang w:eastAsia="cs-CZ"/>
              </w:rPr>
            </w:pPr>
          </w:p>
        </w:tc>
      </w:tr>
      <w:tr w:rsidR="001365E8" w:rsidRPr="001365E8" w:rsidTr="003C05AC">
        <w:tc>
          <w:tcPr>
            <w:tcW w:w="9286" w:type="dxa"/>
            <w:gridSpan w:val="8"/>
            <w:shd w:val="clear" w:color="auto" w:fill="F7CAAC"/>
          </w:tcPr>
          <w:p w:rsidR="001365E8" w:rsidRPr="001365E8" w:rsidRDefault="001365E8" w:rsidP="001365E8">
            <w:pPr>
              <w:spacing w:after="0" w:line="240" w:lineRule="auto"/>
              <w:jc w:val="center"/>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Povinné předměty</w:t>
            </w:r>
          </w:p>
        </w:tc>
      </w:tr>
      <w:tr w:rsidR="001365E8" w:rsidRPr="001365E8" w:rsidTr="003C05AC">
        <w:tc>
          <w:tcPr>
            <w:tcW w:w="2375"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Cs w:val="20"/>
                <w:lang w:eastAsia="cs-CZ"/>
              </w:rPr>
              <w:t>Název předmětu</w:t>
            </w:r>
          </w:p>
        </w:tc>
        <w:tc>
          <w:tcPr>
            <w:tcW w:w="1134" w:type="dxa"/>
            <w:gridSpan w:val="2"/>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Cs w:val="20"/>
                <w:lang w:eastAsia="cs-CZ"/>
              </w:rPr>
              <w:t>rozsah</w:t>
            </w:r>
          </w:p>
        </w:tc>
        <w:tc>
          <w:tcPr>
            <w:tcW w:w="993"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způsob  ověř.</w:t>
            </w:r>
          </w:p>
        </w:tc>
        <w:tc>
          <w:tcPr>
            <w:tcW w:w="709"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 xml:space="preserve"> počet kred.</w:t>
            </w:r>
          </w:p>
        </w:tc>
        <w:tc>
          <w:tcPr>
            <w:tcW w:w="2268"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vyučující</w:t>
            </w:r>
          </w:p>
        </w:tc>
        <w:tc>
          <w:tcPr>
            <w:tcW w:w="993"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color w:val="FF0000"/>
                <w:szCs w:val="20"/>
                <w:lang w:eastAsia="cs-CZ"/>
              </w:rPr>
            </w:pPr>
            <w:r w:rsidRPr="001365E8">
              <w:rPr>
                <w:rFonts w:ascii="Times New Roman" w:eastAsia="Times New Roman" w:hAnsi="Times New Roman" w:cs="Times New Roman"/>
                <w:b/>
                <w:szCs w:val="20"/>
                <w:lang w:eastAsia="cs-CZ"/>
              </w:rPr>
              <w:t>dop. roč./sem.</w:t>
            </w:r>
          </w:p>
        </w:tc>
        <w:tc>
          <w:tcPr>
            <w:tcW w:w="814" w:type="dxa"/>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t>profil. základ</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Filozofie výchovy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+ 14s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F4F95" w:rsidRDefault="001365E8" w:rsidP="001365E8">
            <w:pPr>
              <w:spacing w:after="0" w:line="240" w:lineRule="auto"/>
              <w:rPr>
                <w:rFonts w:ascii="Times New Roman" w:eastAsia="Times New Roman" w:hAnsi="Times New Roman" w:cs="Times New Roman"/>
                <w:sz w:val="20"/>
                <w:szCs w:val="20"/>
                <w:lang w:eastAsia="cs-CZ"/>
                <w:rPrChange w:id="1" w:author="Marek Libor" w:date="2018-08-31T01:13:00Z">
                  <w:rPr>
                    <w:rFonts w:ascii="Times New Roman" w:eastAsia="Times New Roman" w:hAnsi="Times New Roman" w:cs="Times New Roman"/>
                    <w:sz w:val="20"/>
                    <w:szCs w:val="20"/>
                    <w:lang w:val="en-US" w:eastAsia="cs-CZ"/>
                  </w:rPr>
                </w:rPrChange>
              </w:rPr>
            </w:pPr>
            <w:r w:rsidRPr="001365E8">
              <w:rPr>
                <w:rFonts w:ascii="Times New Roman" w:eastAsia="Times New Roman" w:hAnsi="Times New Roman" w:cs="Times New Roman"/>
                <w:sz w:val="20"/>
                <w:szCs w:val="20"/>
                <w:lang w:eastAsia="cs-CZ"/>
              </w:rPr>
              <w:t>doc. PhDr. Jaroslav Balvín, CSc. (</w:t>
            </w:r>
            <w:r w:rsidRPr="001365E8">
              <w:rPr>
                <w:rFonts w:ascii="Times New Roman" w:eastAsia="Times New Roman" w:hAnsi="Times New Roman" w:cs="Times New Roman"/>
                <w:b/>
                <w:sz w:val="20"/>
                <w:szCs w:val="20"/>
                <w:lang w:eastAsia="cs-CZ"/>
              </w:rPr>
              <w:t>doc. PhDr. Jaroslav Balvín, CSc.</w:t>
            </w:r>
            <w:r w:rsidRPr="001365E8">
              <w:rPr>
                <w:rFonts w:ascii="Times New Roman" w:eastAsia="Times New Roman" w:hAnsi="Times New Roman" w:cs="Times New Roman"/>
                <w:sz w:val="20"/>
                <w:szCs w:val="20"/>
                <w:lang w:eastAsia="cs-CZ"/>
              </w:rPr>
              <w:t>)</w:t>
            </w:r>
            <w:r w:rsidRPr="001F4F95">
              <w:rPr>
                <w:rFonts w:ascii="Times New Roman" w:eastAsia="Times New Roman" w:hAnsi="Times New Roman" w:cs="Times New Roman"/>
                <w:sz w:val="20"/>
                <w:szCs w:val="20"/>
                <w:lang w:eastAsia="cs-CZ"/>
                <w:rPrChange w:id="2" w:author="Marek Libor" w:date="2018-08-31T01:13:00Z">
                  <w:rPr>
                    <w:rFonts w:ascii="Times New Roman" w:eastAsia="Times New Roman" w:hAnsi="Times New Roman" w:cs="Times New Roman"/>
                    <w:sz w:val="20"/>
                    <w:szCs w:val="20"/>
                    <w:lang w:val="en-US" w:eastAsia="cs-CZ"/>
                  </w:rPr>
                </w:rPrChange>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Kulturní a sociální antropologie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+ 14s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Irena Balaban Cakirpaloglu, Ph.D. (</w:t>
            </w:r>
            <w:r w:rsidRPr="001365E8">
              <w:rPr>
                <w:rFonts w:ascii="Times New Roman" w:eastAsia="Times New Roman" w:hAnsi="Times New Roman" w:cs="Times New Roman"/>
                <w:b/>
                <w:sz w:val="20"/>
                <w:szCs w:val="20"/>
                <w:lang w:eastAsia="cs-CZ"/>
              </w:rPr>
              <w:t>Mgr. Irena Balaban Cakirpaloglu,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Moderní pedagogika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+ 14s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6F4120">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prof. PaedDr. Miroslav Krystoň, CSc. (přednášky </w:t>
            </w:r>
            <w:r w:rsidR="006F4120">
              <w:rPr>
                <w:rFonts w:ascii="Times New Roman" w:eastAsia="Times New Roman" w:hAnsi="Times New Roman" w:cs="Times New Roman"/>
                <w:sz w:val="20"/>
                <w:szCs w:val="20"/>
                <w:lang w:eastAsia="cs-CZ"/>
              </w:rPr>
              <w:t>60</w:t>
            </w:r>
            <w:r w:rsidRPr="001365E8">
              <w:rPr>
                <w:rFonts w:ascii="Times New Roman" w:eastAsia="Times New Roman" w:hAnsi="Times New Roman" w:cs="Times New Roman"/>
                <w:sz w:val="20"/>
                <w:szCs w:val="20"/>
                <w:lang w:eastAsia="cs-CZ"/>
              </w:rPr>
              <w:t>%); Mgr. Eliška Suchánková, Ph.D.</w:t>
            </w:r>
            <w:r w:rsidR="006F4120">
              <w:rPr>
                <w:rFonts w:ascii="Times New Roman" w:eastAsia="Times New Roman" w:hAnsi="Times New Roman" w:cs="Times New Roman"/>
                <w:sz w:val="20"/>
                <w:szCs w:val="20"/>
                <w:lang w:eastAsia="cs-CZ"/>
              </w:rPr>
              <w:t xml:space="preserve"> (přednášky 40%, semináře)</w:t>
            </w:r>
            <w:r w:rsidRPr="001365E8">
              <w:rPr>
                <w:rFonts w:ascii="Times New Roman" w:eastAsia="Times New Roman" w:hAnsi="Times New Roman" w:cs="Times New Roman"/>
                <w:sz w:val="20"/>
                <w:szCs w:val="20"/>
                <w:lang w:eastAsia="cs-CZ"/>
              </w:rPr>
              <w:t xml:space="preserve"> (</w:t>
            </w:r>
            <w:r w:rsidRPr="001365E8">
              <w:rPr>
                <w:rFonts w:ascii="Times New Roman" w:eastAsia="Times New Roman" w:hAnsi="Times New Roman" w:cs="Times New Roman"/>
                <w:b/>
                <w:sz w:val="20"/>
                <w:szCs w:val="20"/>
                <w:lang w:eastAsia="cs-CZ"/>
              </w:rPr>
              <w:t>prof. PaedDr. Miroslav Krystoň, CSc.</w:t>
            </w:r>
            <w:r w:rsidRPr="001365E8">
              <w:rPr>
                <w:rFonts w:ascii="Times New Roman" w:eastAsia="Times New Roman" w:hAnsi="Times New Roman" w:cs="Times New Roman"/>
                <w:sz w:val="20"/>
                <w:szCs w:val="20"/>
                <w:lang w:eastAsia="cs-CZ"/>
              </w:rPr>
              <w:t xml:space="preserve">) </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Mediace v pomáhajících profesích</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3</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Karla Hrbáčková,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Odborný anglický jazyk pro sociální pedagogy 1</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415835" w:rsidP="00415835">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Mgr. Jana Máčalová </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Metodologie v sociálních vědách</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14p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Karla Hrbáčková, Ph.D. (</w:t>
            </w:r>
            <w:r w:rsidRPr="001365E8">
              <w:rPr>
                <w:rFonts w:ascii="Times New Roman" w:eastAsia="Times New Roman" w:hAnsi="Times New Roman" w:cs="Times New Roman"/>
                <w:b/>
                <w:sz w:val="20"/>
                <w:szCs w:val="20"/>
                <w:lang w:eastAsia="cs-CZ"/>
              </w:rPr>
              <w:t>Mgr. Karla Hrbáčková,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Sociální pedagogika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14p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Zlatica Bakošová, CSc. (přednášky 100 %); Mgr. Anna Petr Šafránková, Ph.D. (</w:t>
            </w:r>
            <w:r w:rsidRPr="001365E8">
              <w:rPr>
                <w:rFonts w:ascii="Times New Roman" w:eastAsia="Times New Roman" w:hAnsi="Times New Roman" w:cs="Times New Roman"/>
                <w:b/>
                <w:sz w:val="20"/>
                <w:szCs w:val="20"/>
                <w:lang w:eastAsia="cs-CZ"/>
              </w:rPr>
              <w:t>doc. PhDr. Zlatica Bakošová, CSc.</w:t>
            </w:r>
            <w:r w:rsidRPr="001365E8">
              <w:rPr>
                <w:rFonts w:ascii="Times New Roman" w:eastAsia="Times New Roman" w:hAnsi="Times New Roman" w:cs="Times New Roman"/>
                <w:sz w:val="20"/>
                <w:szCs w:val="20"/>
                <w:lang w:eastAsia="cs-CZ"/>
              </w:rPr>
              <w:t xml:space="preserve">) </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Souvislá praxe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80 hodin</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Zp</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8</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Mgr. Jakub Hladík,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Odborný anglický jazyk pro sociální pedagogy 2</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415835" w:rsidP="001365E8">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Jana Máčalová</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Podnikání a jeho specifika ve vzdělávacím sektoru</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14p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6F4120" w:rsidP="00E16448">
            <w:pPr>
              <w:spacing w:after="0" w:line="240" w:lineRule="auto"/>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Ing. Petr Novák, Ph.D.</w:t>
            </w:r>
            <w:r>
              <w:rPr>
                <w:rFonts w:ascii="Times New Roman" w:eastAsia="Times New Roman" w:hAnsi="Times New Roman" w:cs="Times New Roman"/>
                <w:sz w:val="20"/>
                <w:szCs w:val="20"/>
                <w:lang w:eastAsia="cs-CZ"/>
              </w:rPr>
              <w:t xml:space="preserve"> (60% přednášky, semináře), Ing. Ludmila Kozubíková, Ph.D. (40% přednášky)</w:t>
            </w:r>
            <w:r w:rsidRPr="00BE6215">
              <w:rPr>
                <w:rFonts w:ascii="Times New Roman" w:eastAsia="Times New Roman" w:hAnsi="Times New Roman" w:cs="Times New Roman"/>
                <w:sz w:val="20"/>
                <w:szCs w:val="20"/>
                <w:lang w:eastAsia="cs-CZ"/>
              </w:rPr>
              <w:t xml:space="preserve"> (</w:t>
            </w:r>
            <w:r w:rsidRPr="00BE6215">
              <w:rPr>
                <w:rFonts w:ascii="Times New Roman" w:eastAsia="Times New Roman" w:hAnsi="Times New Roman" w:cs="Times New Roman"/>
                <w:b/>
                <w:sz w:val="20"/>
                <w:szCs w:val="20"/>
                <w:lang w:eastAsia="cs-CZ"/>
              </w:rPr>
              <w:t>Ing. Petr Novák, Ph.D.</w:t>
            </w:r>
            <w:r w:rsidRPr="00BE6215">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Aplikovaná sociální psychologie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PhDr. Hana Včelařová</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Diplomový seminář 1</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Zp</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Jakub Hladík, Ph.D.</w:t>
            </w:r>
          </w:p>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Mgr. Jakub Hladík,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4D11A7" w:rsidP="001365E8">
            <w:pPr>
              <w:spacing w:after="0" w:line="240" w:lineRule="auto"/>
              <w:rPr>
                <w:rFonts w:ascii="Times New Roman" w:eastAsia="Times New Roman" w:hAnsi="Times New Roman" w:cs="Times New Roman"/>
                <w:sz w:val="20"/>
                <w:szCs w:val="20"/>
                <w:lang w:eastAsia="cs-CZ"/>
              </w:rPr>
            </w:pPr>
            <w:ins w:id="3" w:author="*" w:date="2018-08-22T08:42:00Z">
              <w:r w:rsidRPr="004D11A7">
                <w:rPr>
                  <w:rFonts w:ascii="Times New Roman" w:eastAsia="Times New Roman" w:hAnsi="Times New Roman" w:cs="Times New Roman"/>
                  <w:sz w:val="20"/>
                  <w:szCs w:val="20"/>
                  <w:lang w:eastAsia="cs-CZ"/>
                </w:rPr>
                <w:t>Sociální politika a sociální práce</w:t>
              </w:r>
            </w:ins>
            <w:del w:id="4" w:author="*" w:date="2018-08-22T08:42:00Z">
              <w:r w:rsidR="001365E8" w:rsidRPr="001365E8" w:rsidDel="004D11A7">
                <w:rPr>
                  <w:rFonts w:ascii="Times New Roman" w:eastAsia="Times New Roman" w:hAnsi="Times New Roman" w:cs="Times New Roman"/>
                  <w:sz w:val="20"/>
                  <w:szCs w:val="20"/>
                  <w:lang w:eastAsia="cs-CZ"/>
                </w:rPr>
                <w:delText>Legislativa v sociální oblasti</w:delText>
              </w:r>
            </w:del>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28p + 0s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Zk</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5</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Lenka Haburajová Ilavská, Ph.D.</w:t>
            </w:r>
          </w:p>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doc. PhDr. Lenka Haburajová Ilavská,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ZT</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Moderní ICT v práci sociálního pedagoga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PhDr. Ondřej Fabián</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Diplomový seminář 2</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30 hodin</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Zp</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18</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vedoucí diplomové práce (</w:t>
            </w:r>
            <w:r w:rsidRPr="001365E8">
              <w:rPr>
                <w:rFonts w:ascii="Times New Roman" w:eastAsia="Times New Roman" w:hAnsi="Times New Roman" w:cs="Times New Roman"/>
                <w:b/>
                <w:sz w:val="20"/>
                <w:szCs w:val="20"/>
                <w:lang w:eastAsia="cs-CZ"/>
              </w:rPr>
              <w:t>Mgr. Jakub Hladík,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Aktuální sociologické problémy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Tomáš Karger,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9286" w:type="dxa"/>
            <w:gridSpan w:val="8"/>
            <w:shd w:val="clear" w:color="auto" w:fill="F7CAAC"/>
          </w:tcPr>
          <w:p w:rsidR="001365E8" w:rsidRPr="001365E8" w:rsidRDefault="001365E8" w:rsidP="001365E8">
            <w:pPr>
              <w:spacing w:after="0" w:line="240" w:lineRule="auto"/>
              <w:jc w:val="center"/>
              <w:rPr>
                <w:rFonts w:ascii="Times New Roman" w:eastAsia="Times New Roman" w:hAnsi="Times New Roman" w:cs="Times New Roman"/>
                <w:b/>
                <w:szCs w:val="20"/>
                <w:lang w:eastAsia="cs-CZ"/>
              </w:rPr>
            </w:pPr>
            <w:r w:rsidRPr="001365E8">
              <w:rPr>
                <w:rFonts w:ascii="Times New Roman" w:eastAsia="Times New Roman" w:hAnsi="Times New Roman" w:cs="Times New Roman"/>
                <w:b/>
                <w:szCs w:val="20"/>
                <w:lang w:eastAsia="cs-CZ"/>
              </w:rPr>
              <w:lastRenderedPageBreak/>
              <w:t>Povinně volitelné předměty</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Neziskové organizace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Jana Krausová, Ph.D. (</w:t>
            </w:r>
            <w:r w:rsidRPr="001365E8">
              <w:rPr>
                <w:rFonts w:ascii="Times New Roman" w:eastAsia="Times New Roman" w:hAnsi="Times New Roman" w:cs="Times New Roman"/>
                <w:b/>
                <w:sz w:val="20"/>
                <w:szCs w:val="20"/>
                <w:lang w:eastAsia="cs-CZ"/>
              </w:rPr>
              <w:t>Mgr. Jana Krausová,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Andragogika a gerontagogika</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sz w:val="20"/>
                <w:szCs w:val="20"/>
                <w:lang w:eastAsia="cs-CZ"/>
              </w:rPr>
              <w:t>PhDr. Zuzana Hrnčiříková, Ph.D. (</w:t>
            </w:r>
            <w:r w:rsidRPr="001365E8">
              <w:rPr>
                <w:rFonts w:ascii="Times New Roman" w:eastAsia="Times New Roman" w:hAnsi="Times New Roman" w:cs="Times New Roman"/>
                <w:b/>
                <w:sz w:val="20"/>
                <w:szCs w:val="20"/>
                <w:lang w:eastAsia="cs-CZ"/>
              </w:rPr>
              <w:t>PhDr. Zuzana Hrčiříková, Ph.D.)</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Metodika hry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Eliška Suchánková, Ph.D. (</w:t>
            </w:r>
            <w:r w:rsidRPr="001365E8">
              <w:rPr>
                <w:rFonts w:ascii="Times New Roman" w:eastAsia="Times New Roman" w:hAnsi="Times New Roman" w:cs="Times New Roman"/>
                <w:b/>
                <w:sz w:val="20"/>
                <w:szCs w:val="20"/>
                <w:lang w:eastAsia="cs-CZ"/>
              </w:rPr>
              <w:t>Mgr. Eliška Suchánková,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Práce s dobrovolníky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Radana Kroutilová Nováková, Ph.D. (</w:t>
            </w:r>
            <w:r w:rsidRPr="001365E8">
              <w:rPr>
                <w:rFonts w:ascii="Times New Roman" w:eastAsia="Times New Roman" w:hAnsi="Times New Roman" w:cs="Times New Roman"/>
                <w:b/>
                <w:sz w:val="20"/>
                <w:szCs w:val="20"/>
                <w:lang w:eastAsia="cs-CZ"/>
              </w:rPr>
              <w:t>Mgr. Radana Kroutilová Nováková,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Supervize v pomáhajících profesích</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doc. PhDr. Lenka Haburajová Ilavská, Ph.D.</w:t>
            </w:r>
          </w:p>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w:t>
            </w:r>
            <w:r w:rsidRPr="001365E8">
              <w:rPr>
                <w:rFonts w:ascii="Times New Roman" w:eastAsia="Times New Roman" w:hAnsi="Times New Roman" w:cs="Times New Roman"/>
                <w:b/>
                <w:sz w:val="20"/>
                <w:szCs w:val="20"/>
                <w:lang w:eastAsia="cs-CZ"/>
              </w:rPr>
              <w:t>doc. PhDr. Lenka Haburajová Ilavská,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Principy terapeutických technik pro sociální pedagogy</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sz w:val="20"/>
                <w:szCs w:val="20"/>
                <w:lang w:eastAsia="cs-CZ"/>
              </w:rPr>
              <w:t>Mgr. Karla Hrbáčková, Ph.D. (</w:t>
            </w:r>
            <w:r w:rsidRPr="001365E8">
              <w:rPr>
                <w:rFonts w:ascii="Times New Roman" w:eastAsia="Times New Roman" w:hAnsi="Times New Roman" w:cs="Times New Roman"/>
                <w:b/>
                <w:sz w:val="20"/>
                <w:szCs w:val="20"/>
                <w:lang w:eastAsia="cs-CZ"/>
              </w:rPr>
              <w:t>Mgr. Karla Hrbáčková, Ph.D.)</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Vybrané problémy </w:t>
            </w:r>
            <w:r w:rsidRPr="001365E8">
              <w:rPr>
                <w:rFonts w:ascii="Times New Roman" w:eastAsia="Times New Roman" w:hAnsi="Times New Roman" w:cs="Times New Roman"/>
                <w:sz w:val="20"/>
                <w:szCs w:val="20"/>
                <w:lang w:eastAsia="cs-CZ"/>
              </w:rPr>
              <w:br/>
              <w:t>v komunikaci</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9850F6">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 </w:t>
            </w:r>
            <w:r w:rsidR="009850F6" w:rsidRPr="001365E8">
              <w:rPr>
                <w:rFonts w:ascii="Times New Roman" w:eastAsia="Times New Roman" w:hAnsi="Times New Roman" w:cs="Times New Roman"/>
                <w:sz w:val="20"/>
                <w:szCs w:val="20"/>
                <w:lang w:eastAsia="cs-CZ"/>
              </w:rPr>
              <w:t>Mgr. Anna Petr Šafránková, Ph.D. (</w:t>
            </w:r>
            <w:r w:rsidR="009850F6" w:rsidRPr="001365E8">
              <w:rPr>
                <w:rFonts w:ascii="Times New Roman" w:eastAsia="Times New Roman" w:hAnsi="Times New Roman" w:cs="Times New Roman"/>
                <w:b/>
                <w:sz w:val="20"/>
                <w:szCs w:val="20"/>
                <w:lang w:eastAsia="cs-CZ"/>
              </w:rPr>
              <w:t>Mgr. Anna Petr Šafránková, Ph.D.</w:t>
            </w:r>
            <w:r w:rsidR="009850F6"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Výchovné a vzdělávací poradenství</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PhDr. Helena Skarupská, Ph.D. (</w:t>
            </w:r>
            <w:r w:rsidRPr="001365E8">
              <w:rPr>
                <w:rFonts w:ascii="Times New Roman" w:eastAsia="Times New Roman" w:hAnsi="Times New Roman" w:cs="Times New Roman"/>
                <w:b/>
                <w:sz w:val="20"/>
                <w:szCs w:val="20"/>
                <w:lang w:eastAsia="cs-CZ"/>
              </w:rPr>
              <w:t>PhDr. Helena Skarupská,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Terénní sociální práce</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Radana Kroutilová Nováková, Ph.D. (</w:t>
            </w:r>
            <w:r w:rsidRPr="001365E8">
              <w:rPr>
                <w:rFonts w:ascii="Times New Roman" w:eastAsia="Times New Roman" w:hAnsi="Times New Roman" w:cs="Times New Roman"/>
                <w:b/>
                <w:sz w:val="20"/>
                <w:szCs w:val="20"/>
                <w:lang w:eastAsia="cs-CZ"/>
              </w:rPr>
              <w:t>Mgr. Radana Kroutilová Nováková,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2./ZS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Interkulturní komunikace</w:t>
            </w:r>
          </w:p>
        </w:tc>
        <w:tc>
          <w:tcPr>
            <w:tcW w:w="1134" w:type="dxa"/>
            <w:gridSpan w:val="2"/>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Irena Balaban Cakirpaloglu, Ph.D. (</w:t>
            </w:r>
            <w:r w:rsidRPr="001365E8">
              <w:rPr>
                <w:rFonts w:ascii="Times New Roman" w:eastAsia="Times New Roman" w:hAnsi="Times New Roman" w:cs="Times New Roman"/>
                <w:b/>
                <w:sz w:val="20"/>
                <w:szCs w:val="20"/>
                <w:lang w:eastAsia="cs-CZ"/>
              </w:rPr>
              <w:t>Mgr. Irena Balaban Cakirpaloglu,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Principy arteterapie pro sociální pedagogy</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Irena Balaban Cakirpaloglu, Ph.D. (</w:t>
            </w:r>
            <w:r w:rsidRPr="001365E8">
              <w:rPr>
                <w:rFonts w:ascii="Times New Roman" w:eastAsia="Times New Roman" w:hAnsi="Times New Roman" w:cs="Times New Roman"/>
                <w:b/>
                <w:sz w:val="20"/>
                <w:szCs w:val="20"/>
                <w:lang w:eastAsia="cs-CZ"/>
              </w:rPr>
              <w:t>Mgr. Irena Balaban Cakirpaloglu,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c>
          <w:tcPr>
            <w:tcW w:w="2375" w:type="dxa"/>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Sociálně znevýhodněný žák</w:t>
            </w:r>
          </w:p>
        </w:tc>
        <w:tc>
          <w:tcPr>
            <w:tcW w:w="1134" w:type="dxa"/>
            <w:gridSpan w:val="2"/>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0p + 28s</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Klz</w:t>
            </w:r>
          </w:p>
        </w:tc>
        <w:tc>
          <w:tcPr>
            <w:tcW w:w="709"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4</w:t>
            </w:r>
          </w:p>
        </w:tc>
        <w:tc>
          <w:tcPr>
            <w:tcW w:w="2268"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Mgr. Anna Petr Šafránková, Ph.D. (</w:t>
            </w:r>
            <w:r w:rsidRPr="001365E8">
              <w:rPr>
                <w:rFonts w:ascii="Times New Roman" w:eastAsia="Times New Roman" w:hAnsi="Times New Roman" w:cs="Times New Roman"/>
                <w:b/>
                <w:sz w:val="20"/>
                <w:szCs w:val="20"/>
                <w:lang w:eastAsia="cs-CZ"/>
              </w:rPr>
              <w:t>Mgr. Anna Petr Šafránková, Ph.D.</w:t>
            </w:r>
            <w:r w:rsidRPr="001365E8">
              <w:rPr>
                <w:rFonts w:ascii="Times New Roman" w:eastAsia="Times New Roman" w:hAnsi="Times New Roman" w:cs="Times New Roman"/>
                <w:sz w:val="20"/>
                <w:szCs w:val="20"/>
                <w:lang w:eastAsia="cs-CZ"/>
              </w:rPr>
              <w:t>)</w:t>
            </w:r>
          </w:p>
        </w:tc>
        <w:tc>
          <w:tcPr>
            <w:tcW w:w="993"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2./LS</w:t>
            </w:r>
          </w:p>
        </w:tc>
        <w:tc>
          <w:tcPr>
            <w:tcW w:w="814" w:type="dxa"/>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PZ</w:t>
            </w:r>
          </w:p>
        </w:tc>
      </w:tr>
      <w:tr w:rsidR="001365E8" w:rsidRPr="001365E8" w:rsidTr="003C05AC">
        <w:trPr>
          <w:trHeight w:val="678"/>
        </w:trPr>
        <w:tc>
          <w:tcPr>
            <w:tcW w:w="9286" w:type="dxa"/>
            <w:gridSpan w:val="8"/>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Podmínka pro splnění této skupiny předmětů:</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Student si vybírá v každém semestru dva povinně volitelné předměty. Povinně volitelné předměty jsou strukturovány tak, aby podpořily studentovy znalosti a dovednosti v oblasti pedagogické, sociální a komunikační podle jeho uvažovaného zaměření v praxi.</w:t>
            </w:r>
          </w:p>
        </w:tc>
      </w:tr>
      <w:tr w:rsidR="001365E8" w:rsidRPr="001365E8" w:rsidTr="003C05AC">
        <w:tc>
          <w:tcPr>
            <w:tcW w:w="3509" w:type="dxa"/>
            <w:gridSpan w:val="3"/>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 xml:space="preserve"> Součásti SZZ a jejich obsah</w:t>
            </w:r>
          </w:p>
        </w:tc>
        <w:tc>
          <w:tcPr>
            <w:tcW w:w="5777" w:type="dxa"/>
            <w:gridSpan w:val="5"/>
            <w:tcBorders>
              <w:bottom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761"/>
        </w:trPr>
        <w:tc>
          <w:tcPr>
            <w:tcW w:w="9286" w:type="dxa"/>
            <w:gridSpan w:val="8"/>
            <w:tcBorders>
              <w:top w:val="nil"/>
            </w:tcBorders>
          </w:tcPr>
          <w:p w:rsidR="00BB79AE" w:rsidRPr="00BE6215" w:rsidRDefault="00BB79AE" w:rsidP="00BB79AE">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1. Obhajoba diplomové práce</w:t>
            </w:r>
          </w:p>
          <w:p w:rsidR="00BB79AE" w:rsidRDefault="00BB79AE" w:rsidP="00BB79AE">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2. Teorie sociální pedagogiky</w:t>
            </w:r>
            <w:r>
              <w:rPr>
                <w:rFonts w:ascii="Times New Roman" w:eastAsia="Times New Roman" w:hAnsi="Times New Roman" w:cs="Times New Roman"/>
                <w:sz w:val="20"/>
                <w:szCs w:val="20"/>
                <w:lang w:eastAsia="cs-CZ"/>
              </w:rPr>
              <w:t xml:space="preserve"> </w:t>
            </w:r>
            <w:r w:rsidRPr="00FE1E58">
              <w:rPr>
                <w:rFonts w:ascii="Times New Roman" w:eastAsia="Times New Roman" w:hAnsi="Times New Roman" w:cs="Times New Roman"/>
                <w:sz w:val="20"/>
                <w:szCs w:val="20"/>
                <w:lang w:eastAsia="cs-CZ"/>
              </w:rPr>
              <w:t>(součástí tohoto okruhu jsou zejm. tyto studijní předměty:</w:t>
            </w:r>
            <w:r>
              <w:rPr>
                <w:rFonts w:ascii="Times New Roman" w:eastAsia="Times New Roman" w:hAnsi="Times New Roman" w:cs="Times New Roman"/>
                <w:sz w:val="20"/>
                <w:szCs w:val="20"/>
                <w:lang w:eastAsia="cs-CZ"/>
              </w:rPr>
              <w:t xml:space="preserve"> Sociální pedagogika, Filozofie výchovy, Moderní pedagogika, Kulturní a sociální antropologie, Metodologie v sociálních vědách, </w:t>
            </w:r>
            <w:ins w:id="5" w:author="*" w:date="2018-08-22T08:43:00Z">
              <w:r w:rsidR="004D11A7" w:rsidRPr="004D11A7">
                <w:rPr>
                  <w:rFonts w:ascii="Times New Roman" w:eastAsia="Times New Roman" w:hAnsi="Times New Roman" w:cs="Times New Roman"/>
                  <w:sz w:val="20"/>
                  <w:szCs w:val="20"/>
                  <w:lang w:eastAsia="cs-CZ"/>
                </w:rPr>
                <w:t>Sociální politika a sociální práce</w:t>
              </w:r>
            </w:ins>
            <w:del w:id="6" w:author="*" w:date="2018-08-22T08:43:00Z">
              <w:r w:rsidDel="004D11A7">
                <w:rPr>
                  <w:rFonts w:ascii="Times New Roman" w:eastAsia="Times New Roman" w:hAnsi="Times New Roman" w:cs="Times New Roman"/>
                  <w:sz w:val="20"/>
                  <w:szCs w:val="20"/>
                  <w:lang w:eastAsia="cs-CZ"/>
                </w:rPr>
                <w:delText>Legislativa v sociální oblasti</w:delText>
              </w:r>
            </w:del>
            <w:r>
              <w:rPr>
                <w:rFonts w:ascii="Times New Roman" w:eastAsia="Times New Roman" w:hAnsi="Times New Roman" w:cs="Times New Roman"/>
                <w:sz w:val="20"/>
                <w:szCs w:val="20"/>
                <w:lang w:eastAsia="cs-CZ"/>
              </w:rPr>
              <w:t>)</w:t>
            </w:r>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3"/>
              <w:contextualSpacing w:val="0"/>
              <w:jc w:val="both"/>
              <w:rPr>
                <w:ins w:id="7" w:author="*" w:date="2018-08-22T10:24:00Z"/>
                <w:rFonts w:ascii="Times New Roman" w:hAnsi="Times New Roman" w:cs="Times New Roman"/>
                <w:sz w:val="20"/>
                <w:szCs w:val="20"/>
              </w:rPr>
            </w:pPr>
            <w:ins w:id="8" w:author="*" w:date="2018-08-22T10:24:00Z">
              <w:r w:rsidRPr="00E6465F">
                <w:rPr>
                  <w:rFonts w:ascii="Times New Roman" w:hAnsi="Times New Roman" w:cs="Times New Roman"/>
                  <w:sz w:val="20"/>
                  <w:szCs w:val="20"/>
                </w:rPr>
                <w:t xml:space="preserve">Počátky sociální pedagogiky jako vědní disciplíny.  Vztah sociální pedagogiky </w:t>
              </w:r>
              <w:r w:rsidRPr="00E6465F">
                <w:rPr>
                  <w:rFonts w:ascii="Times New Roman" w:hAnsi="Times New Roman" w:cs="Times New Roman"/>
                  <w:sz w:val="20"/>
                  <w:szCs w:val="20"/>
                </w:rPr>
                <w:br/>
                <w:t>k jiným vědním disciplínám (např. k andragogice, gerontagogice, sociologii, sociální práci aj.). Sociální pedagogika jako věda a její místo v soustavě pedagogických věd. Přístupy k sociální pedagogice. Předmět a úkoly sociální pedagogiky. Dimenze sociální pedagogiky.</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2"/>
              <w:contextualSpacing w:val="0"/>
              <w:jc w:val="both"/>
              <w:rPr>
                <w:ins w:id="9" w:author="*" w:date="2018-08-22T10:24:00Z"/>
                <w:rFonts w:ascii="Times New Roman" w:hAnsi="Times New Roman" w:cs="Times New Roman"/>
                <w:sz w:val="20"/>
                <w:szCs w:val="20"/>
              </w:rPr>
            </w:pPr>
            <w:ins w:id="10" w:author="*" w:date="2018-08-22T10:24:00Z">
              <w:r w:rsidRPr="00E6465F">
                <w:rPr>
                  <w:rFonts w:ascii="Times New Roman" w:hAnsi="Times New Roman" w:cs="Times New Roman"/>
                  <w:sz w:val="20"/>
                  <w:szCs w:val="20"/>
                </w:rPr>
                <w:t>Obsahové zaměření sociální pedagogiky. Funkce sociální pedagogiky. Historicky vzniklé směry sociální pedagogiky. Sociální pedagogika jako pomoc všem věkovým kategoriím. Sociální pedagogika jako životní pomoc. Aktuální témata sociální</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pedagogiky.</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7"/>
              <w:contextualSpacing w:val="0"/>
              <w:jc w:val="both"/>
              <w:rPr>
                <w:ins w:id="11" w:author="*" w:date="2018-08-22T10:24:00Z"/>
                <w:rFonts w:ascii="Times New Roman" w:hAnsi="Times New Roman" w:cs="Times New Roman"/>
                <w:sz w:val="20"/>
                <w:szCs w:val="20"/>
              </w:rPr>
            </w:pPr>
            <w:ins w:id="12" w:author="*" w:date="2018-08-22T10:24:00Z">
              <w:r w:rsidRPr="00E6465F">
                <w:rPr>
                  <w:rFonts w:ascii="Times New Roman" w:hAnsi="Times New Roman" w:cs="Times New Roman"/>
                  <w:sz w:val="20"/>
                  <w:szCs w:val="20"/>
                </w:rPr>
                <w:lastRenderedPageBreak/>
                <w:t xml:space="preserve">Historické aspekty vzniku sociální pedagogiky.  Sociálně pedagogické myšlení </w:t>
              </w:r>
              <w:r w:rsidRPr="00E6465F">
                <w:rPr>
                  <w:rFonts w:ascii="Times New Roman" w:hAnsi="Times New Roman" w:cs="Times New Roman"/>
                  <w:sz w:val="20"/>
                  <w:szCs w:val="20"/>
                </w:rPr>
                <w:br/>
                <w:t>v dílech významných filozofů, sociologů a pedagogů (napříč historickým vývojem od starověku až po současnost: Montesquieu, Rousseau, Fröbel, Spencer, Owen, Fourier, Saint-Simon, Vives, Komenský, Pestalozzi, Makarenko, Korczak, Amerling, Lindner, Bláha, Velinský, Pitter,</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aj.).</w:t>
              </w:r>
            </w:ins>
          </w:p>
          <w:p w:rsidR="005577C1" w:rsidRPr="00E6465F" w:rsidRDefault="005577C1" w:rsidP="005577C1">
            <w:pPr>
              <w:pStyle w:val="Odstavecseseznamem"/>
              <w:widowControl w:val="0"/>
              <w:numPr>
                <w:ilvl w:val="0"/>
                <w:numId w:val="9"/>
              </w:numPr>
              <w:tabs>
                <w:tab w:val="left" w:pos="477"/>
              </w:tabs>
              <w:autoSpaceDE w:val="0"/>
              <w:autoSpaceDN w:val="0"/>
              <w:spacing w:after="0" w:line="240" w:lineRule="auto"/>
              <w:ind w:right="114"/>
              <w:contextualSpacing w:val="0"/>
              <w:jc w:val="both"/>
              <w:rPr>
                <w:ins w:id="13" w:author="*" w:date="2018-08-22T10:24:00Z"/>
                <w:rFonts w:ascii="Times New Roman" w:hAnsi="Times New Roman" w:cs="Times New Roman"/>
                <w:sz w:val="20"/>
                <w:szCs w:val="20"/>
              </w:rPr>
            </w:pPr>
            <w:ins w:id="14" w:author="*" w:date="2018-08-22T10:24:00Z">
              <w:r w:rsidRPr="00E6465F">
                <w:rPr>
                  <w:rFonts w:ascii="Times New Roman" w:hAnsi="Times New Roman" w:cs="Times New Roman"/>
                  <w:sz w:val="20"/>
                  <w:szCs w:val="20"/>
                </w:rPr>
                <w:t>Vývoj a současný stav sociální pedagogiky v ČR, současné tendence a aktuální výzvy v rozvoji sociální pedagogiky. Osobnosti české sociální pedagogiky. Vývoj a současný stav sociální pedagogiky na Slovensku. Významní představitelé slovenské sociální pedagogiky.  Vztah sociální pedagogiky a sociální práce ve výše uvedených</w:t>
              </w:r>
              <w:r w:rsidRPr="00E6465F">
                <w:rPr>
                  <w:rFonts w:ascii="Times New Roman" w:hAnsi="Times New Roman" w:cs="Times New Roman"/>
                  <w:spacing w:val="-1"/>
                  <w:sz w:val="20"/>
                  <w:szCs w:val="20"/>
                </w:rPr>
                <w:t xml:space="preserve"> </w:t>
              </w:r>
              <w:r w:rsidRPr="00E6465F">
                <w:rPr>
                  <w:rFonts w:ascii="Times New Roman" w:hAnsi="Times New Roman" w:cs="Times New Roman"/>
                  <w:sz w:val="20"/>
                  <w:szCs w:val="20"/>
                </w:rPr>
                <w:t>zemích.</w:t>
              </w:r>
            </w:ins>
          </w:p>
          <w:p w:rsidR="005577C1" w:rsidRPr="00E6465F" w:rsidRDefault="005577C1" w:rsidP="005577C1">
            <w:pPr>
              <w:pStyle w:val="Odstavecseseznamem"/>
              <w:widowControl w:val="0"/>
              <w:numPr>
                <w:ilvl w:val="0"/>
                <w:numId w:val="9"/>
              </w:numPr>
              <w:tabs>
                <w:tab w:val="left" w:pos="477"/>
              </w:tabs>
              <w:autoSpaceDE w:val="0"/>
              <w:autoSpaceDN w:val="0"/>
              <w:spacing w:after="0" w:line="240" w:lineRule="auto"/>
              <w:ind w:right="113"/>
              <w:contextualSpacing w:val="0"/>
              <w:jc w:val="both"/>
              <w:rPr>
                <w:ins w:id="15" w:author="*" w:date="2018-08-22T10:24:00Z"/>
                <w:rFonts w:ascii="Times New Roman" w:hAnsi="Times New Roman" w:cs="Times New Roman"/>
                <w:sz w:val="20"/>
                <w:szCs w:val="20"/>
              </w:rPr>
            </w:pPr>
            <w:ins w:id="16" w:author="*" w:date="2018-08-22T10:24:00Z">
              <w:r w:rsidRPr="00E6465F">
                <w:rPr>
                  <w:rFonts w:ascii="Times New Roman" w:hAnsi="Times New Roman" w:cs="Times New Roman"/>
                  <w:sz w:val="20"/>
                  <w:szCs w:val="20"/>
                </w:rPr>
                <w:t>Vývoj a současný stav sociální pedagogiky v Německu a Polsku. Významní představitelé německé a polské sociální pedagogiky. Vztah sociální pedagogiky a sociální práce ve výše uvedených</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zemích.</w:t>
              </w:r>
            </w:ins>
          </w:p>
          <w:p w:rsidR="005577C1" w:rsidRPr="00E6465F" w:rsidRDefault="005577C1" w:rsidP="005577C1">
            <w:pPr>
              <w:pStyle w:val="Odstavecseseznamem"/>
              <w:widowControl w:val="0"/>
              <w:numPr>
                <w:ilvl w:val="0"/>
                <w:numId w:val="9"/>
              </w:numPr>
              <w:tabs>
                <w:tab w:val="left" w:pos="477"/>
              </w:tabs>
              <w:autoSpaceDE w:val="0"/>
              <w:autoSpaceDN w:val="0"/>
              <w:spacing w:after="0" w:line="240" w:lineRule="auto"/>
              <w:ind w:right="116"/>
              <w:contextualSpacing w:val="0"/>
              <w:jc w:val="both"/>
              <w:rPr>
                <w:ins w:id="17" w:author="*" w:date="2018-08-22T10:24:00Z"/>
                <w:rFonts w:ascii="Times New Roman" w:hAnsi="Times New Roman" w:cs="Times New Roman"/>
                <w:sz w:val="20"/>
                <w:szCs w:val="20"/>
              </w:rPr>
            </w:pPr>
            <w:ins w:id="18" w:author="*" w:date="2018-08-22T10:24:00Z">
              <w:r w:rsidRPr="00E6465F">
                <w:rPr>
                  <w:rFonts w:ascii="Times New Roman" w:hAnsi="Times New Roman" w:cs="Times New Roman"/>
                  <w:sz w:val="20"/>
                  <w:szCs w:val="20"/>
                </w:rPr>
                <w:t>Komparace pojetí sociální pedagogiky v jednotlivých evropských zemích (např. Velká Británie, Dánsko, Švédsko, aj.). Vztah sociální pedagogiky a sociální práce ve výše uvedených</w:t>
              </w:r>
              <w:r w:rsidRPr="00E6465F">
                <w:rPr>
                  <w:rFonts w:ascii="Times New Roman" w:hAnsi="Times New Roman" w:cs="Times New Roman"/>
                  <w:spacing w:val="-1"/>
                  <w:sz w:val="20"/>
                  <w:szCs w:val="20"/>
                </w:rPr>
                <w:t xml:space="preserve"> </w:t>
              </w:r>
              <w:r w:rsidRPr="00E6465F">
                <w:rPr>
                  <w:rFonts w:ascii="Times New Roman" w:hAnsi="Times New Roman" w:cs="Times New Roman"/>
                  <w:sz w:val="20"/>
                  <w:szCs w:val="20"/>
                </w:rPr>
                <w:t>zemích.</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4"/>
              <w:contextualSpacing w:val="0"/>
              <w:jc w:val="both"/>
              <w:rPr>
                <w:ins w:id="19" w:author="*" w:date="2018-08-22T10:24:00Z"/>
                <w:rFonts w:ascii="Times New Roman" w:hAnsi="Times New Roman" w:cs="Times New Roman"/>
                <w:sz w:val="20"/>
                <w:szCs w:val="20"/>
              </w:rPr>
            </w:pPr>
            <w:ins w:id="20" w:author="*" w:date="2018-08-22T10:24:00Z">
              <w:r w:rsidRPr="00E6465F">
                <w:rPr>
                  <w:rFonts w:ascii="Times New Roman" w:hAnsi="Times New Roman" w:cs="Times New Roman"/>
                  <w:sz w:val="20"/>
                  <w:szCs w:val="20"/>
                </w:rPr>
                <w:t xml:space="preserve">Profese (profesiogram) sociálního pedagoga. Funkce, kompetence, dovednosti </w:t>
              </w:r>
              <w:r w:rsidRPr="00E6465F">
                <w:rPr>
                  <w:rFonts w:ascii="Times New Roman" w:hAnsi="Times New Roman" w:cs="Times New Roman"/>
                  <w:sz w:val="20"/>
                  <w:szCs w:val="20"/>
                </w:rPr>
                <w:br/>
                <w:t>a uplatnění v praxi. Sociální pedagogika jako pomáhající profese. Další vzdělávání v oblasti sociální pedagogiky. Etika práce sociálního pedagoga. Lidský vztah jako základ profese sociálního pedagoga. Legislativní rámec profese sociálního pedagoga. Asociace vzdělavatelů v sociální</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pedagogice.</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0"/>
              <w:contextualSpacing w:val="0"/>
              <w:jc w:val="both"/>
              <w:rPr>
                <w:ins w:id="21" w:author="*" w:date="2018-08-22T10:24:00Z"/>
                <w:rFonts w:ascii="Times New Roman" w:hAnsi="Times New Roman" w:cs="Times New Roman"/>
                <w:sz w:val="20"/>
                <w:szCs w:val="20"/>
              </w:rPr>
            </w:pPr>
            <w:ins w:id="22" w:author="*" w:date="2018-08-22T10:24:00Z">
              <w:r w:rsidRPr="00E6465F">
                <w:rPr>
                  <w:rFonts w:ascii="Times New Roman" w:hAnsi="Times New Roman" w:cs="Times New Roman"/>
                  <w:sz w:val="20"/>
                  <w:szCs w:val="20"/>
                </w:rPr>
                <w:t>Sociální pedagogika jako věda o sociálních aspektech výchovy. Základní zaměření sociálně výchovné činnosti. Výchovné aspekty a specifika sociální činnosti. Vymezení sociálně výchovné činnosti (cíl, cílová skupina, metody edukace, strategie). Pojetí výchovného procesu a jeho zákonitosti. Paradigmata výchovy z hlediska filozofie výchovy a teorie výchovy. Přístupy k výchově z hlediska filozofie</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výchovy.</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5"/>
              <w:contextualSpacing w:val="0"/>
              <w:jc w:val="both"/>
              <w:rPr>
                <w:ins w:id="23" w:author="*" w:date="2018-08-22T10:24:00Z"/>
                <w:rFonts w:ascii="Times New Roman" w:hAnsi="Times New Roman" w:cs="Times New Roman"/>
                <w:sz w:val="20"/>
                <w:szCs w:val="20"/>
              </w:rPr>
            </w:pPr>
            <w:ins w:id="24" w:author="*" w:date="2018-08-22T10:24:00Z">
              <w:r w:rsidRPr="00E6465F">
                <w:rPr>
                  <w:rFonts w:ascii="Times New Roman" w:hAnsi="Times New Roman" w:cs="Times New Roman"/>
                  <w:sz w:val="20"/>
                  <w:szCs w:val="20"/>
                </w:rPr>
                <w:t>Prostředí a výchova. Charakteristika a typologie prostředí (např. Wroczyński, Přadka, Kraus, Průcha, Vaněk, Kohoutek aj.). Vývoj názorů na význam prostředí pro vývoj člověka. Specifikace prostředí dle druhů a</w:t>
              </w:r>
              <w:r w:rsidRPr="00E6465F">
                <w:rPr>
                  <w:rFonts w:ascii="Times New Roman" w:hAnsi="Times New Roman" w:cs="Times New Roman"/>
                  <w:spacing w:val="-7"/>
                  <w:sz w:val="20"/>
                  <w:szCs w:val="20"/>
                </w:rPr>
                <w:t xml:space="preserve"> </w:t>
              </w:r>
              <w:r w:rsidRPr="00E6465F">
                <w:rPr>
                  <w:rFonts w:ascii="Times New Roman" w:hAnsi="Times New Roman" w:cs="Times New Roman"/>
                  <w:sz w:val="20"/>
                  <w:szCs w:val="20"/>
                </w:rPr>
                <w:t>typů.</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5"/>
              <w:contextualSpacing w:val="0"/>
              <w:jc w:val="both"/>
              <w:rPr>
                <w:ins w:id="25" w:author="*" w:date="2018-08-22T10:24:00Z"/>
                <w:rFonts w:ascii="Times New Roman" w:hAnsi="Times New Roman" w:cs="Times New Roman"/>
                <w:sz w:val="20"/>
                <w:szCs w:val="20"/>
              </w:rPr>
            </w:pPr>
            <w:ins w:id="26" w:author="*" w:date="2018-08-22T10:24:00Z">
              <w:r w:rsidRPr="00E6465F">
                <w:rPr>
                  <w:rFonts w:ascii="Times New Roman" w:hAnsi="Times New Roman" w:cs="Times New Roman"/>
                  <w:sz w:val="20"/>
                  <w:szCs w:val="20"/>
                </w:rPr>
                <w:t xml:space="preserve">Specifika institucionálního prostředí. Sociální klima školy a školní třídy. Funkce školního prostředí. Sociálně výchovná činnost ve výchovných zařízeních. Vzdělávání a spravedlnost. Rovný přístup ke vzdělávání. Sociální znevýhodnění žáků ve vzdělávání (Bersteinova teorie, teorie kulturního kapitálu, aj.). </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7"/>
              <w:contextualSpacing w:val="0"/>
              <w:jc w:val="both"/>
              <w:rPr>
                <w:ins w:id="27" w:author="*" w:date="2018-08-22T10:24:00Z"/>
                <w:rFonts w:ascii="Times New Roman" w:hAnsi="Times New Roman" w:cs="Times New Roman"/>
                <w:sz w:val="20"/>
                <w:szCs w:val="20"/>
              </w:rPr>
            </w:pPr>
            <w:ins w:id="28" w:author="*" w:date="2018-08-22T10:24:00Z">
              <w:r w:rsidRPr="00E6465F">
                <w:rPr>
                  <w:rFonts w:ascii="Times New Roman" w:hAnsi="Times New Roman" w:cs="Times New Roman"/>
                  <w:sz w:val="20"/>
                  <w:szCs w:val="20"/>
                </w:rPr>
                <w:t>Pojetí a teorie rodiny, její funkce a úlohy. Postavení rodiny ve společnosti. Analýza rodinného prostředí. Pásma funkčnosti rodiny. Vliv rodiny na vznik sociálně patologických jevů. Legislativní vymezení</w:t>
              </w:r>
              <w:r w:rsidRPr="00E6465F">
                <w:rPr>
                  <w:rFonts w:ascii="Times New Roman" w:hAnsi="Times New Roman" w:cs="Times New Roman"/>
                  <w:spacing w:val="-2"/>
                  <w:sz w:val="20"/>
                  <w:szCs w:val="20"/>
                </w:rPr>
                <w:t xml:space="preserve"> </w:t>
              </w:r>
              <w:r w:rsidRPr="00E6465F">
                <w:rPr>
                  <w:rFonts w:ascii="Times New Roman" w:hAnsi="Times New Roman" w:cs="Times New Roman"/>
                  <w:sz w:val="20"/>
                  <w:szCs w:val="20"/>
                </w:rPr>
                <w:t>rodiny.</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2"/>
              <w:contextualSpacing w:val="0"/>
              <w:jc w:val="both"/>
              <w:rPr>
                <w:ins w:id="29" w:author="*" w:date="2018-08-22T10:24:00Z"/>
                <w:rFonts w:ascii="Times New Roman" w:hAnsi="Times New Roman" w:cs="Times New Roman"/>
                <w:sz w:val="20"/>
                <w:szCs w:val="20"/>
              </w:rPr>
            </w:pPr>
            <w:ins w:id="30" w:author="*" w:date="2018-08-22T10:24:00Z">
              <w:r w:rsidRPr="00E6465F">
                <w:rPr>
                  <w:rFonts w:ascii="Times New Roman" w:hAnsi="Times New Roman" w:cs="Times New Roman"/>
                  <w:sz w:val="20"/>
                  <w:szCs w:val="20"/>
                </w:rPr>
                <w:t>Kultura a výchova. Vymezení pojmu kultura a její typologie. Antropologické pojetí výchovy. Pedagogická antropologie jako jeden ze zdrojů sociální pedagogiky, její vývoj, koncepce a významní</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 xml:space="preserve">představitelé. Subkultury mládeže. </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6"/>
              <w:contextualSpacing w:val="0"/>
              <w:jc w:val="both"/>
              <w:rPr>
                <w:ins w:id="31" w:author="*" w:date="2018-08-22T10:24:00Z"/>
                <w:rFonts w:ascii="Times New Roman" w:hAnsi="Times New Roman" w:cs="Times New Roman"/>
                <w:sz w:val="20"/>
                <w:szCs w:val="20"/>
              </w:rPr>
            </w:pPr>
            <w:ins w:id="32" w:author="*" w:date="2018-08-22T10:24:00Z">
              <w:r w:rsidRPr="00E6465F">
                <w:rPr>
                  <w:rFonts w:ascii="Times New Roman" w:hAnsi="Times New Roman" w:cs="Times New Roman"/>
                  <w:sz w:val="20"/>
                  <w:szCs w:val="20"/>
                </w:rPr>
                <w:t>Socializace osobnosti a výchova. Socializace jako proces formování a integrace člověka v sociálně pedagogických koncepcích, hlediscích a vymezeních. Společenská determinace výchovy. Místo výchovy v procesu socializace, resocializace (edukace a reedukace), enkulturace a</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akulturace.</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4"/>
              <w:contextualSpacing w:val="0"/>
              <w:jc w:val="both"/>
              <w:rPr>
                <w:ins w:id="33" w:author="*" w:date="2018-08-22T10:24:00Z"/>
                <w:rFonts w:ascii="Times New Roman" w:hAnsi="Times New Roman" w:cs="Times New Roman"/>
                <w:sz w:val="20"/>
                <w:szCs w:val="20"/>
              </w:rPr>
            </w:pPr>
            <w:ins w:id="34" w:author="*" w:date="2018-08-22T10:24:00Z">
              <w:r w:rsidRPr="00E6465F">
                <w:rPr>
                  <w:rFonts w:ascii="Times New Roman" w:hAnsi="Times New Roman" w:cs="Times New Roman"/>
                  <w:sz w:val="20"/>
                  <w:szCs w:val="20"/>
                </w:rPr>
                <w:t>Paradigmata pedagogiky, pedagogické směry 20. století (pozitivismus, hermeneutika, humanismus, pragmatismus, existencialismus, fenomenologie, konstruktivismus, neomarxismus</w:t>
              </w:r>
              <w:r w:rsidRPr="00E6465F">
                <w:rPr>
                  <w:rFonts w:ascii="Times New Roman" w:hAnsi="Times New Roman" w:cs="Times New Roman"/>
                  <w:spacing w:val="-2"/>
                  <w:sz w:val="20"/>
                  <w:szCs w:val="20"/>
                </w:rPr>
                <w:t xml:space="preserve"> </w:t>
              </w:r>
              <w:r w:rsidRPr="00E6465F">
                <w:rPr>
                  <w:rFonts w:ascii="Times New Roman" w:hAnsi="Times New Roman" w:cs="Times New Roman"/>
                  <w:sz w:val="20"/>
                  <w:szCs w:val="20"/>
                </w:rPr>
                <w:t>aj.).</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3"/>
              <w:contextualSpacing w:val="0"/>
              <w:jc w:val="both"/>
              <w:rPr>
                <w:ins w:id="35" w:author="*" w:date="2018-08-22T10:24:00Z"/>
                <w:rFonts w:ascii="Times New Roman" w:hAnsi="Times New Roman" w:cs="Times New Roman"/>
                <w:sz w:val="20"/>
                <w:szCs w:val="20"/>
              </w:rPr>
            </w:pPr>
            <w:ins w:id="36" w:author="*" w:date="2018-08-22T10:24:00Z">
              <w:r w:rsidRPr="00E6465F">
                <w:rPr>
                  <w:rFonts w:ascii="Times New Roman" w:hAnsi="Times New Roman" w:cs="Times New Roman"/>
                  <w:sz w:val="20"/>
                  <w:szCs w:val="20"/>
                </w:rPr>
                <w:t>Výchova jako specificky lidská činnost člověka a společnosti. Výchova (edukace) jako systém z hlediska vztahů mezi výchovnými cíli, podmínkami výchovy, prostředky výchovy, subjekty a objekty výchovy. Podmínky efektivity výchovného procesu. Manipulativní a komunikativní pojetí výchovy. Koncepce rozvoje osobnosti: řešení otázek vychovatelnosti v pedagogickém optimismu, pesimismu, utopismu a</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realismu.</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4"/>
              <w:contextualSpacing w:val="0"/>
              <w:jc w:val="both"/>
              <w:rPr>
                <w:ins w:id="37" w:author="*" w:date="2018-08-22T10:24:00Z"/>
                <w:rFonts w:ascii="Times New Roman" w:hAnsi="Times New Roman" w:cs="Times New Roman"/>
                <w:sz w:val="20"/>
                <w:szCs w:val="20"/>
              </w:rPr>
            </w:pPr>
            <w:ins w:id="38" w:author="*" w:date="2018-08-22T10:24:00Z">
              <w:r w:rsidRPr="00E6465F">
                <w:rPr>
                  <w:rFonts w:ascii="Times New Roman" w:hAnsi="Times New Roman" w:cs="Times New Roman"/>
                  <w:sz w:val="20"/>
                  <w:szCs w:val="20"/>
                </w:rPr>
                <w:t>Osobnost vychovávaného. Vliv respektování věkových a individuálních zvláštností dětí na specifikaci výchovně vzdělávacího procesu. Metody poznávání osobnosti vychovávaného. Pedagogická diagnostika ve škole v kontextu sociální pedagogiky (diagnostika rodiny, života ve škole a</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třídě).</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5"/>
              <w:contextualSpacing w:val="0"/>
              <w:jc w:val="both"/>
              <w:rPr>
                <w:ins w:id="39" w:author="*" w:date="2018-08-22T10:24:00Z"/>
                <w:rFonts w:ascii="Times New Roman" w:hAnsi="Times New Roman" w:cs="Times New Roman"/>
                <w:sz w:val="20"/>
                <w:szCs w:val="20"/>
              </w:rPr>
            </w:pPr>
            <w:ins w:id="40" w:author="*" w:date="2018-08-22T10:24:00Z">
              <w:r w:rsidRPr="00E6465F">
                <w:rPr>
                  <w:rFonts w:ascii="Times New Roman" w:hAnsi="Times New Roman" w:cs="Times New Roman"/>
                  <w:sz w:val="20"/>
                  <w:szCs w:val="20"/>
                </w:rPr>
                <w:t>Osobnost vychovatele. Požadavky na osobnost vychovatele, jeho dovednosti, kompetence. Příprava vychovatelů a pedagogů, možnosti jejich dalšího vzdělávání.</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7"/>
              <w:contextualSpacing w:val="0"/>
              <w:jc w:val="both"/>
              <w:rPr>
                <w:ins w:id="41" w:author="*" w:date="2018-08-22T10:24:00Z"/>
                <w:rFonts w:ascii="Times New Roman" w:hAnsi="Times New Roman" w:cs="Times New Roman"/>
                <w:sz w:val="20"/>
                <w:szCs w:val="20"/>
              </w:rPr>
            </w:pPr>
            <w:ins w:id="42" w:author="*" w:date="2018-08-22T10:24:00Z">
              <w:r w:rsidRPr="00E6465F">
                <w:rPr>
                  <w:rFonts w:ascii="Times New Roman" w:hAnsi="Times New Roman" w:cs="Times New Roman"/>
                  <w:sz w:val="20"/>
                  <w:szCs w:val="20"/>
                </w:rPr>
                <w:t>Sebevýchova a její vývojové úrovně. Význam, cíle a prostředky sebevýchovy. Možnosti podněcování sebevýchovných snah vychovávaného vychovatelem. Výchova ke svobodě a odpovědnosti. Autoregulace.</w:t>
              </w:r>
              <w:r w:rsidRPr="00E6465F">
                <w:rPr>
                  <w:rFonts w:ascii="Times New Roman" w:hAnsi="Times New Roman" w:cs="Times New Roman"/>
                  <w:spacing w:val="-7"/>
                  <w:sz w:val="20"/>
                  <w:szCs w:val="20"/>
                </w:rPr>
                <w:t xml:space="preserve"> </w:t>
              </w:r>
              <w:r w:rsidRPr="00E6465F">
                <w:rPr>
                  <w:rFonts w:ascii="Times New Roman" w:hAnsi="Times New Roman" w:cs="Times New Roman"/>
                  <w:sz w:val="20"/>
                  <w:szCs w:val="20"/>
                </w:rPr>
                <w:t>Self-management.</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1"/>
              <w:contextualSpacing w:val="0"/>
              <w:jc w:val="both"/>
              <w:rPr>
                <w:ins w:id="43" w:author="*" w:date="2018-08-22T10:24:00Z"/>
                <w:rFonts w:ascii="Times New Roman" w:hAnsi="Times New Roman" w:cs="Times New Roman"/>
                <w:sz w:val="20"/>
                <w:szCs w:val="20"/>
              </w:rPr>
            </w:pPr>
            <w:ins w:id="44" w:author="*" w:date="2018-08-22T10:24:00Z">
              <w:r w:rsidRPr="00E6465F">
                <w:rPr>
                  <w:rFonts w:ascii="Times New Roman" w:hAnsi="Times New Roman" w:cs="Times New Roman"/>
                  <w:sz w:val="20"/>
                  <w:szCs w:val="20"/>
                </w:rPr>
                <w:t xml:space="preserve">Kulturní a sociální antropologie. Základní antropologické teorie. Společenské organizace a systémy, ekonomické a politické systémy. Koncept integrální antropologie. Kulturní diverzita a etnocentrismus. Kulturní relativismus. Metodologické postupy v antropologii. Aplikace sociální a kulturní antropologie v práci sociálního pedagoga. </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3"/>
              <w:contextualSpacing w:val="0"/>
              <w:jc w:val="both"/>
              <w:rPr>
                <w:ins w:id="45" w:author="*" w:date="2018-08-22T10:24:00Z"/>
                <w:rFonts w:ascii="Times New Roman" w:hAnsi="Times New Roman" w:cs="Times New Roman"/>
                <w:sz w:val="20"/>
                <w:szCs w:val="20"/>
              </w:rPr>
            </w:pPr>
            <w:ins w:id="46" w:author="*" w:date="2018-08-22T10:24:00Z">
              <w:r w:rsidRPr="00E6465F">
                <w:rPr>
                  <w:rFonts w:ascii="Times New Roman" w:hAnsi="Times New Roman" w:cs="Times New Roman"/>
                  <w:sz w:val="20"/>
                  <w:szCs w:val="20"/>
                </w:rPr>
                <w:t>Andragogika. Vznik pojmu, příčiny rozvoje andragogiky.    Vztah    andragogické    teorie a andragogice praxe. Andragogika jako interdisciplinární obor v systému společenských věd. Charakteristika základních andragogických teorií (Lindeman, Pöggeler, Knowles, Jarvis, Mezirow ad.). Předmět a specifika andragogického působení, vysvětlení základních androdidaktických</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pojmů.</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8"/>
              <w:contextualSpacing w:val="0"/>
              <w:jc w:val="both"/>
              <w:rPr>
                <w:ins w:id="47" w:author="*" w:date="2018-08-22T10:24:00Z"/>
                <w:rFonts w:ascii="Times New Roman" w:hAnsi="Times New Roman" w:cs="Times New Roman"/>
                <w:sz w:val="20"/>
                <w:szCs w:val="20"/>
              </w:rPr>
            </w:pPr>
            <w:ins w:id="48" w:author="*" w:date="2018-08-22T10:24:00Z">
              <w:r w:rsidRPr="00E6465F">
                <w:rPr>
                  <w:rFonts w:ascii="Times New Roman" w:hAnsi="Times New Roman" w:cs="Times New Roman"/>
                  <w:sz w:val="20"/>
                  <w:szCs w:val="20"/>
                </w:rPr>
                <w:t>Autoregulace učení a chování. Proces autoregulace, kognitivní a nonkognitivní determinanty. Rozvoj autoregulace. Sociální kontext</w:t>
              </w:r>
              <w:r w:rsidRPr="00E6465F">
                <w:rPr>
                  <w:rFonts w:ascii="Times New Roman" w:hAnsi="Times New Roman" w:cs="Times New Roman"/>
                  <w:spacing w:val="-8"/>
                  <w:sz w:val="20"/>
                  <w:szCs w:val="20"/>
                </w:rPr>
                <w:t xml:space="preserve"> </w:t>
              </w:r>
              <w:r w:rsidRPr="00E6465F">
                <w:rPr>
                  <w:rFonts w:ascii="Times New Roman" w:hAnsi="Times New Roman" w:cs="Times New Roman"/>
                  <w:sz w:val="20"/>
                  <w:szCs w:val="20"/>
                </w:rPr>
                <w:t>autoregulace.</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5"/>
              <w:contextualSpacing w:val="0"/>
              <w:jc w:val="both"/>
              <w:rPr>
                <w:ins w:id="49" w:author="*" w:date="2018-08-22T10:24:00Z"/>
                <w:rFonts w:ascii="Times New Roman" w:hAnsi="Times New Roman" w:cs="Times New Roman"/>
                <w:sz w:val="20"/>
                <w:szCs w:val="20"/>
              </w:rPr>
            </w:pPr>
            <w:ins w:id="50" w:author="*" w:date="2018-08-22T10:24:00Z">
              <w:r w:rsidRPr="00E6465F">
                <w:rPr>
                  <w:rFonts w:ascii="Times New Roman" w:hAnsi="Times New Roman" w:cs="Times New Roman"/>
                  <w:sz w:val="20"/>
                  <w:szCs w:val="20"/>
                </w:rPr>
                <w:t xml:space="preserve">Výzkum v pedagogice (specifika výzkumu pedagogických jevů), základní přístupy ke zkoumání </w:t>
              </w:r>
              <w:r w:rsidRPr="00E6465F">
                <w:rPr>
                  <w:rFonts w:ascii="Times New Roman" w:hAnsi="Times New Roman" w:cs="Times New Roman"/>
                  <w:sz w:val="20"/>
                  <w:szCs w:val="20"/>
                </w:rPr>
                <w:lastRenderedPageBreak/>
                <w:t>(kvalitativní, kvantitativní a smíšený výzkum), příprava a plánování výzkumu, kritéria kvality výzkumu (validita a reliabilita, techniky dosahování kvality).</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20"/>
              <w:contextualSpacing w:val="0"/>
              <w:jc w:val="both"/>
              <w:rPr>
                <w:ins w:id="51" w:author="*" w:date="2018-08-22T10:24:00Z"/>
                <w:rFonts w:ascii="Times New Roman" w:hAnsi="Times New Roman" w:cs="Times New Roman"/>
                <w:sz w:val="20"/>
                <w:szCs w:val="20"/>
              </w:rPr>
            </w:pPr>
            <w:ins w:id="52" w:author="*" w:date="2018-08-22T10:24:00Z">
              <w:r w:rsidRPr="00E6465F">
                <w:rPr>
                  <w:rFonts w:ascii="Times New Roman" w:hAnsi="Times New Roman" w:cs="Times New Roman"/>
                  <w:sz w:val="20"/>
                  <w:szCs w:val="20"/>
                </w:rPr>
                <w:t>Empirický výzkum, design výzkumu a jeho jednotlivé etapy, formulace výzkumného problému, volba výzkumného souboru, stěžejní metody kvalitativního a kvantitativního výzkumu.   Úloha pedagogických konstruktů  a hypotéz. Měření a proces operacionalizace ve výzkumu (typy</w:t>
              </w:r>
              <w:r w:rsidRPr="00E6465F">
                <w:rPr>
                  <w:rFonts w:ascii="Times New Roman" w:hAnsi="Times New Roman" w:cs="Times New Roman"/>
                  <w:spacing w:val="-21"/>
                  <w:sz w:val="20"/>
                  <w:szCs w:val="20"/>
                </w:rPr>
                <w:t xml:space="preserve"> </w:t>
              </w:r>
              <w:r w:rsidRPr="00E6465F">
                <w:rPr>
                  <w:rFonts w:ascii="Times New Roman" w:hAnsi="Times New Roman" w:cs="Times New Roman"/>
                  <w:sz w:val="20"/>
                  <w:szCs w:val="20"/>
                </w:rPr>
                <w:t>proměnných).</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23"/>
              <w:contextualSpacing w:val="0"/>
              <w:jc w:val="both"/>
              <w:rPr>
                <w:ins w:id="53" w:author="*" w:date="2018-08-22T10:24:00Z"/>
                <w:rFonts w:ascii="Times New Roman" w:hAnsi="Times New Roman" w:cs="Times New Roman"/>
                <w:sz w:val="20"/>
                <w:szCs w:val="20"/>
              </w:rPr>
            </w:pPr>
            <w:ins w:id="54" w:author="*" w:date="2018-08-22T10:24:00Z">
              <w:r w:rsidRPr="00E6465F">
                <w:rPr>
                  <w:rFonts w:ascii="Times New Roman" w:hAnsi="Times New Roman" w:cs="Times New Roman"/>
                  <w:sz w:val="20"/>
                  <w:szCs w:val="20"/>
                </w:rPr>
                <w:t>Kvalitativní výzkum, metody analýzy kvalitativních dat a jejich zpracování (analýza textů a jejich kódování, zakotvená teorie, metoda narativní</w:t>
              </w:r>
              <w:r w:rsidRPr="00E6465F">
                <w:rPr>
                  <w:rFonts w:ascii="Times New Roman" w:hAnsi="Times New Roman" w:cs="Times New Roman"/>
                  <w:spacing w:val="-11"/>
                  <w:sz w:val="20"/>
                  <w:szCs w:val="20"/>
                </w:rPr>
                <w:t xml:space="preserve"> </w:t>
              </w:r>
              <w:r w:rsidRPr="00E6465F">
                <w:rPr>
                  <w:rFonts w:ascii="Times New Roman" w:hAnsi="Times New Roman" w:cs="Times New Roman"/>
                  <w:sz w:val="20"/>
                  <w:szCs w:val="20"/>
                </w:rPr>
                <w:t>analýzy).</w:t>
              </w:r>
            </w:ins>
          </w:p>
          <w:p w:rsidR="005577C1" w:rsidRPr="00E6465F" w:rsidRDefault="005577C1" w:rsidP="005577C1">
            <w:pPr>
              <w:pStyle w:val="Odstavecseseznamem"/>
              <w:widowControl w:val="0"/>
              <w:numPr>
                <w:ilvl w:val="0"/>
                <w:numId w:val="9"/>
              </w:numPr>
              <w:tabs>
                <w:tab w:val="left" w:pos="475"/>
              </w:tabs>
              <w:autoSpaceDE w:val="0"/>
              <w:autoSpaceDN w:val="0"/>
              <w:spacing w:after="0" w:line="240" w:lineRule="auto"/>
              <w:ind w:right="116"/>
              <w:contextualSpacing w:val="0"/>
              <w:jc w:val="both"/>
              <w:rPr>
                <w:ins w:id="55" w:author="*" w:date="2018-08-22T10:24:00Z"/>
                <w:rFonts w:ascii="Times New Roman" w:hAnsi="Times New Roman" w:cs="Times New Roman"/>
                <w:sz w:val="20"/>
                <w:szCs w:val="20"/>
              </w:rPr>
            </w:pPr>
            <w:ins w:id="56" w:author="*" w:date="2018-08-22T10:24:00Z">
              <w:r w:rsidRPr="00E6465F">
                <w:rPr>
                  <w:rFonts w:ascii="Times New Roman" w:hAnsi="Times New Roman" w:cs="Times New Roman"/>
                  <w:sz w:val="20"/>
                  <w:szCs w:val="20"/>
                </w:rPr>
                <w:t>Kvantitativní výzkum, základní metody statistického popisu dat, deskriptivní a induktivní statistika, jejich uplatnění v poznávání pedagogických jevů. Zpracování dat v kvantitativním výzkumu (statistické metody pro analýzu nominálních, ordinálních a metrických</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dat).</w:t>
              </w:r>
            </w:ins>
          </w:p>
          <w:p w:rsidR="00BB79AE" w:rsidRDefault="00BB79AE" w:rsidP="001365E8">
            <w:pPr>
              <w:spacing w:after="0" w:line="240" w:lineRule="auto"/>
              <w:jc w:val="both"/>
              <w:rPr>
                <w:rFonts w:ascii="Times New Roman" w:eastAsia="Times New Roman" w:hAnsi="Times New Roman" w:cs="Times New Roman"/>
                <w:sz w:val="20"/>
                <w:szCs w:val="20"/>
                <w:lang w:eastAsia="cs-CZ"/>
              </w:rPr>
            </w:pPr>
            <w:r w:rsidRPr="00BE6215">
              <w:rPr>
                <w:rFonts w:ascii="Times New Roman" w:eastAsia="Times New Roman" w:hAnsi="Times New Roman" w:cs="Times New Roman"/>
                <w:sz w:val="20"/>
                <w:szCs w:val="20"/>
                <w:lang w:eastAsia="cs-CZ"/>
              </w:rPr>
              <w:t>3. Aplikace sociální pedagogiky</w:t>
            </w:r>
            <w:r>
              <w:rPr>
                <w:rFonts w:ascii="Times New Roman" w:eastAsia="Times New Roman" w:hAnsi="Times New Roman" w:cs="Times New Roman"/>
                <w:sz w:val="20"/>
                <w:szCs w:val="20"/>
                <w:lang w:eastAsia="cs-CZ"/>
              </w:rPr>
              <w:t xml:space="preserve"> </w:t>
            </w:r>
            <w:r w:rsidRPr="00FE1E58">
              <w:rPr>
                <w:rFonts w:ascii="Times New Roman" w:eastAsia="Times New Roman" w:hAnsi="Times New Roman" w:cs="Times New Roman"/>
                <w:sz w:val="20"/>
                <w:szCs w:val="20"/>
                <w:lang w:eastAsia="cs-CZ"/>
              </w:rPr>
              <w:t>(součástí tohoto okruhu jsou zejm. tyto studijní předměty:</w:t>
            </w:r>
            <w:r>
              <w:rPr>
                <w:rFonts w:ascii="Times New Roman" w:eastAsia="Times New Roman" w:hAnsi="Times New Roman" w:cs="Times New Roman"/>
                <w:sz w:val="20"/>
                <w:szCs w:val="20"/>
                <w:lang w:eastAsia="cs-CZ"/>
              </w:rPr>
              <w:t xml:space="preserve"> Sociální pedagogika, Podnikání a jeho specifika ve vzdělávacím sektoru, Neziskové organizace, Metodika hry, Práce s dobrovolníky, Supervize v pomáhajících profesích, Výchovné a vzdělávací poradenství, Terénní sociální práce, Sociálně znevýhodněný žák, Andragogika a gerontagogika)</w:t>
            </w:r>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4"/>
              <w:contextualSpacing w:val="0"/>
              <w:jc w:val="both"/>
              <w:rPr>
                <w:ins w:id="57" w:author="*" w:date="2018-08-22T10:25:00Z"/>
                <w:rFonts w:ascii="Times New Roman" w:hAnsi="Times New Roman" w:cs="Times New Roman"/>
                <w:sz w:val="20"/>
                <w:szCs w:val="20"/>
              </w:rPr>
            </w:pPr>
            <w:ins w:id="58" w:author="*" w:date="2018-08-22T10:25:00Z">
              <w:r w:rsidRPr="00E6465F">
                <w:rPr>
                  <w:rFonts w:ascii="Times New Roman" w:hAnsi="Times New Roman" w:cs="Times New Roman"/>
                  <w:sz w:val="20"/>
                  <w:szCs w:val="20"/>
                </w:rPr>
                <w:t>Aplikační vztah sociální pedagogiky k psychologickým, antropologickým, sociologickým a právním disciplínám. Vymezení sociální pedagogiky vůči sociální psychologii, kulturní a sociální antropologii, sociologii</w:t>
              </w:r>
              <w:r w:rsidRPr="00E6465F">
                <w:rPr>
                  <w:rFonts w:ascii="Times New Roman" w:hAnsi="Times New Roman" w:cs="Times New Roman"/>
                  <w:spacing w:val="-10"/>
                  <w:sz w:val="20"/>
                  <w:szCs w:val="20"/>
                </w:rPr>
                <w:t xml:space="preserve"> </w:t>
              </w:r>
              <w:r w:rsidRPr="00E6465F">
                <w:rPr>
                  <w:rFonts w:ascii="Times New Roman" w:hAnsi="Times New Roman" w:cs="Times New Roman"/>
                  <w:sz w:val="20"/>
                  <w:szCs w:val="20"/>
                </w:rPr>
                <w:t>výchovy.</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5"/>
              <w:contextualSpacing w:val="0"/>
              <w:jc w:val="both"/>
              <w:rPr>
                <w:ins w:id="59" w:author="*" w:date="2018-08-22T10:25:00Z"/>
                <w:rFonts w:ascii="Times New Roman" w:hAnsi="Times New Roman" w:cs="Times New Roman"/>
                <w:sz w:val="20"/>
                <w:szCs w:val="20"/>
              </w:rPr>
            </w:pPr>
            <w:ins w:id="60" w:author="*" w:date="2018-08-22T10:25:00Z">
              <w:r w:rsidRPr="00E6465F">
                <w:rPr>
                  <w:rFonts w:ascii="Times New Roman" w:hAnsi="Times New Roman" w:cs="Times New Roman"/>
                  <w:sz w:val="20"/>
                  <w:szCs w:val="20"/>
                </w:rPr>
                <w:t>Sociální politika (cíle, funkce, principy, oblasti). Modely sociální politiky. Realizace sociální politiky. Faktory ovlivňující sociální politiku. Nástroje sociální</w:t>
              </w:r>
              <w:r w:rsidRPr="00E6465F">
                <w:rPr>
                  <w:rFonts w:ascii="Times New Roman" w:hAnsi="Times New Roman" w:cs="Times New Roman"/>
                  <w:spacing w:val="-18"/>
                  <w:sz w:val="20"/>
                  <w:szCs w:val="20"/>
                </w:rPr>
                <w:t xml:space="preserve"> </w:t>
              </w:r>
              <w:r w:rsidRPr="00E6465F">
                <w:rPr>
                  <w:rFonts w:ascii="Times New Roman" w:hAnsi="Times New Roman" w:cs="Times New Roman"/>
                  <w:sz w:val="20"/>
                  <w:szCs w:val="20"/>
                </w:rPr>
                <w:t>politiky.</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7"/>
              <w:contextualSpacing w:val="0"/>
              <w:jc w:val="both"/>
              <w:rPr>
                <w:ins w:id="61" w:author="*" w:date="2018-08-22T10:25:00Z"/>
                <w:rFonts w:ascii="Times New Roman" w:hAnsi="Times New Roman" w:cs="Times New Roman"/>
                <w:sz w:val="20"/>
                <w:szCs w:val="20"/>
              </w:rPr>
            </w:pPr>
            <w:ins w:id="62" w:author="*" w:date="2018-08-22T10:25:00Z">
              <w:r w:rsidRPr="00E6465F">
                <w:rPr>
                  <w:rFonts w:ascii="Times New Roman" w:hAnsi="Times New Roman" w:cs="Times New Roman"/>
                  <w:sz w:val="20"/>
                  <w:szCs w:val="20"/>
                </w:rPr>
                <w:t>Migrační a azylová politika v ČR a EU. Azylová procedura, role sociálního pracovníka v přijímacím, pobytovém a integračním středisku. Postavení cizinců v</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ČR.</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3"/>
              <w:contextualSpacing w:val="0"/>
              <w:jc w:val="both"/>
              <w:rPr>
                <w:ins w:id="63" w:author="*" w:date="2018-08-22T10:25:00Z"/>
                <w:rFonts w:ascii="Times New Roman" w:hAnsi="Times New Roman" w:cs="Times New Roman"/>
                <w:sz w:val="20"/>
                <w:szCs w:val="20"/>
              </w:rPr>
            </w:pPr>
            <w:ins w:id="64" w:author="*" w:date="2018-08-22T10:25:00Z">
              <w:r w:rsidRPr="00E6465F">
                <w:rPr>
                  <w:rFonts w:ascii="Times New Roman" w:hAnsi="Times New Roman" w:cs="Times New Roman"/>
                  <w:sz w:val="20"/>
                  <w:szCs w:val="20"/>
                </w:rPr>
                <w:t>Sociální nerovnosti ve společnosti. Sociální exkluze a inkluze. Koncepty chudoby, její příčiny, podoby a možná řešení. Diskriminace některých skupin ve společnosti. Aplikace sociální pedagogiky v oblasti sociální nerovnosti, sociální exkluzi a inkluzi, a při řešení</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chudoby.</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4"/>
              <w:contextualSpacing w:val="0"/>
              <w:jc w:val="both"/>
              <w:rPr>
                <w:ins w:id="65" w:author="*" w:date="2018-08-22T10:25:00Z"/>
                <w:rFonts w:ascii="Times New Roman" w:hAnsi="Times New Roman" w:cs="Times New Roman"/>
                <w:sz w:val="20"/>
                <w:szCs w:val="20"/>
              </w:rPr>
            </w:pPr>
            <w:ins w:id="66" w:author="*" w:date="2018-08-22T10:25:00Z">
              <w:r w:rsidRPr="00E6465F">
                <w:rPr>
                  <w:rFonts w:ascii="Times New Roman" w:hAnsi="Times New Roman" w:cs="Times New Roman"/>
                  <w:sz w:val="20"/>
                  <w:szCs w:val="20"/>
                </w:rPr>
                <w:t>Zájmové vzdělávání dětí, mládeže a dospělých, instituce, organizace a sdružení. Volný čas, vymezení a funkce, volnočasová výchova dětí a mládeže. Pedagogika volného času a její aktuální otázky. Zážitková</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pedagogika.</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2"/>
              <w:contextualSpacing w:val="0"/>
              <w:jc w:val="both"/>
              <w:rPr>
                <w:ins w:id="67" w:author="*" w:date="2018-08-22T10:25:00Z"/>
                <w:rFonts w:ascii="Times New Roman" w:hAnsi="Times New Roman" w:cs="Times New Roman"/>
                <w:sz w:val="20"/>
                <w:szCs w:val="20"/>
              </w:rPr>
            </w:pPr>
            <w:ins w:id="68" w:author="*" w:date="2018-08-22T10:25:00Z">
              <w:r w:rsidRPr="00E6465F">
                <w:rPr>
                  <w:rFonts w:ascii="Times New Roman" w:hAnsi="Times New Roman" w:cs="Times New Roman"/>
                  <w:sz w:val="20"/>
                  <w:szCs w:val="20"/>
                </w:rPr>
                <w:t>Postavení dítěte ve společnosti a jeho ochrana. Pojetí práv dítěte. Legislativní rámec ochrany dítěte. Práce sociálního pedagoga s právy dítěte. Ohrožené dítě – formy ohrožení, prevence a kuratela. Syndrom</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CAN.</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3"/>
              <w:contextualSpacing w:val="0"/>
              <w:jc w:val="both"/>
              <w:rPr>
                <w:ins w:id="69" w:author="*" w:date="2018-08-22T10:25:00Z"/>
                <w:rFonts w:ascii="Times New Roman" w:hAnsi="Times New Roman" w:cs="Times New Roman"/>
                <w:sz w:val="20"/>
                <w:szCs w:val="20"/>
              </w:rPr>
            </w:pPr>
            <w:ins w:id="70" w:author="*" w:date="2018-08-22T10:25:00Z">
              <w:r w:rsidRPr="00E6465F">
                <w:rPr>
                  <w:rFonts w:ascii="Times New Roman" w:hAnsi="Times New Roman" w:cs="Times New Roman"/>
                  <w:sz w:val="20"/>
                  <w:szCs w:val="20"/>
                </w:rPr>
                <w:t>Specifika pedagogické práce se sociálními skupinami. Typologie sociálních skupin. Vliv sociální skupiny na jedince. Utváření aktivní životní pozice jedince (hodnotová orientace,  morální  postoje,  světový  názor).   Vrstevnické skupiny a sociálně pedagogická činnost. Sociálně pedagogické zřetele utváření sociálních skupin ve školním a mimoškolním prostředí. Sociální skupina jako edukační činitel.</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6"/>
              <w:contextualSpacing w:val="0"/>
              <w:jc w:val="both"/>
              <w:rPr>
                <w:ins w:id="71" w:author="*" w:date="2018-08-22T10:25:00Z"/>
                <w:rFonts w:ascii="Times New Roman" w:hAnsi="Times New Roman" w:cs="Times New Roman"/>
                <w:sz w:val="20"/>
                <w:szCs w:val="20"/>
              </w:rPr>
            </w:pPr>
            <w:ins w:id="72" w:author="*" w:date="2018-08-22T10:25:00Z">
              <w:r w:rsidRPr="00E6465F">
                <w:rPr>
                  <w:rFonts w:ascii="Times New Roman" w:hAnsi="Times New Roman" w:cs="Times New Roman"/>
                  <w:sz w:val="20"/>
                  <w:szCs w:val="20"/>
                </w:rPr>
                <w:t xml:space="preserve">Rizikové a problémové chování.   Pedagogická intervence a možnosti řešení </w:t>
              </w:r>
              <w:r w:rsidRPr="00E6465F">
                <w:rPr>
                  <w:rFonts w:ascii="Times New Roman" w:hAnsi="Times New Roman" w:cs="Times New Roman"/>
                  <w:sz w:val="20"/>
                  <w:szCs w:val="20"/>
                </w:rPr>
                <w:br/>
                <w:t xml:space="preserve">s ohledem na specifika prostředí.   Prevence a </w:t>
              </w:r>
              <w:r>
                <w:rPr>
                  <w:rFonts w:ascii="Times New Roman" w:hAnsi="Times New Roman" w:cs="Times New Roman"/>
                  <w:sz w:val="20"/>
                  <w:szCs w:val="20"/>
                </w:rPr>
                <w:t xml:space="preserve">kompenzace.   Poradenská </w:t>
              </w:r>
              <w:r w:rsidRPr="00E6465F">
                <w:rPr>
                  <w:rFonts w:ascii="Times New Roman" w:hAnsi="Times New Roman" w:cs="Times New Roman"/>
                  <w:sz w:val="20"/>
                  <w:szCs w:val="20"/>
                </w:rPr>
                <w:t>a výchovná činnost v této oblasti. Legislativní</w:t>
              </w:r>
              <w:r w:rsidRPr="00E6465F">
                <w:rPr>
                  <w:rFonts w:ascii="Times New Roman" w:hAnsi="Times New Roman" w:cs="Times New Roman"/>
                  <w:spacing w:val="-6"/>
                  <w:sz w:val="20"/>
                  <w:szCs w:val="20"/>
                </w:rPr>
                <w:t xml:space="preserve"> </w:t>
              </w:r>
              <w:r w:rsidRPr="00E6465F">
                <w:rPr>
                  <w:rFonts w:ascii="Times New Roman" w:hAnsi="Times New Roman" w:cs="Times New Roman"/>
                  <w:sz w:val="20"/>
                  <w:szCs w:val="20"/>
                </w:rPr>
                <w:t>ukotvení.</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3"/>
              <w:contextualSpacing w:val="0"/>
              <w:jc w:val="both"/>
              <w:rPr>
                <w:ins w:id="73" w:author="*" w:date="2018-08-22T10:25:00Z"/>
                <w:rFonts w:ascii="Times New Roman" w:hAnsi="Times New Roman" w:cs="Times New Roman"/>
                <w:sz w:val="20"/>
                <w:szCs w:val="20"/>
              </w:rPr>
            </w:pPr>
            <w:ins w:id="74" w:author="*" w:date="2018-08-22T10:25:00Z">
              <w:r w:rsidRPr="00E6465F">
                <w:rPr>
                  <w:rFonts w:ascii="Times New Roman" w:hAnsi="Times New Roman" w:cs="Times New Roman"/>
                  <w:sz w:val="20"/>
                  <w:szCs w:val="20"/>
                </w:rPr>
                <w:t>Sociální pedagogika v institucích a organizacích.</w:t>
              </w:r>
              <w:r>
                <w:rPr>
                  <w:rFonts w:ascii="Times New Roman" w:hAnsi="Times New Roman" w:cs="Times New Roman"/>
                  <w:sz w:val="20"/>
                  <w:szCs w:val="20"/>
                </w:rPr>
                <w:t xml:space="preserve"> Instituce zaměřené </w:t>
              </w:r>
              <w:r w:rsidRPr="00E6465F">
                <w:rPr>
                  <w:rFonts w:ascii="Times New Roman" w:hAnsi="Times New Roman" w:cs="Times New Roman"/>
                  <w:sz w:val="20"/>
                  <w:szCs w:val="20"/>
                </w:rPr>
                <w:t>na kompenzaci funkcí rodiny, ústavní a ochranná výchova nezletilých dětí. Náhradní rodinná péče. Legislativní</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ukotvení.</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1"/>
              <w:contextualSpacing w:val="0"/>
              <w:jc w:val="both"/>
              <w:rPr>
                <w:ins w:id="75" w:author="*" w:date="2018-08-22T10:25:00Z"/>
                <w:rFonts w:ascii="Times New Roman" w:hAnsi="Times New Roman" w:cs="Times New Roman"/>
                <w:sz w:val="20"/>
                <w:szCs w:val="20"/>
              </w:rPr>
            </w:pPr>
            <w:ins w:id="76" w:author="*" w:date="2018-08-22T10:25:00Z">
              <w:r w:rsidRPr="00E6465F">
                <w:rPr>
                  <w:rFonts w:ascii="Times New Roman" w:hAnsi="Times New Roman" w:cs="Times New Roman"/>
                  <w:sz w:val="20"/>
                  <w:szCs w:val="20"/>
                </w:rPr>
                <w:t>Metody sociální pedagogiky, sociálně výchovného působení a metody poradenské práce. Organizování prostředí, práce s jednotlivcem, skupinou nebo komunitou. Využívání životních situací, inscenační metody, přístupy úkolově orientované, systemické, antiopresivní atd.</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3"/>
              <w:contextualSpacing w:val="0"/>
              <w:jc w:val="both"/>
              <w:rPr>
                <w:ins w:id="77" w:author="*" w:date="2018-08-22T10:25:00Z"/>
                <w:rFonts w:ascii="Times New Roman" w:hAnsi="Times New Roman" w:cs="Times New Roman"/>
                <w:sz w:val="20"/>
                <w:szCs w:val="20"/>
              </w:rPr>
            </w:pPr>
            <w:ins w:id="78" w:author="*" w:date="2018-08-22T10:25:00Z">
              <w:r w:rsidRPr="00E6465F">
                <w:rPr>
                  <w:rFonts w:ascii="Times New Roman" w:hAnsi="Times New Roman" w:cs="Times New Roman"/>
                  <w:sz w:val="20"/>
                  <w:szCs w:val="20"/>
                </w:rPr>
                <w:t>Syndrom vyhoření. Projevy a příčiny jeho vzniku u pracovníků pomáhajících profesí. Vývoj syndromu vyhoření. Metody ochrany před vyhořením. Prevence syndromu vyhoření. Psychická úskalí v profesi sociálního pedagoga. Náročné životní</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situace.</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6"/>
              <w:contextualSpacing w:val="0"/>
              <w:jc w:val="both"/>
              <w:rPr>
                <w:ins w:id="79" w:author="*" w:date="2018-08-22T10:25:00Z"/>
                <w:rFonts w:ascii="Times New Roman" w:hAnsi="Times New Roman" w:cs="Times New Roman"/>
                <w:sz w:val="20"/>
                <w:szCs w:val="20"/>
              </w:rPr>
            </w:pPr>
            <w:ins w:id="80" w:author="*" w:date="2018-08-22T10:25:00Z">
              <w:r w:rsidRPr="00E6465F">
                <w:rPr>
                  <w:rFonts w:ascii="Times New Roman" w:hAnsi="Times New Roman" w:cs="Times New Roman"/>
                  <w:sz w:val="20"/>
                  <w:szCs w:val="20"/>
                </w:rPr>
                <w:t>Kvalita života, současné pojetí této kategorie. Teoretické modely a kolektivní definice kvality života. Objektivní a subjektivní dimenze kvality života. Životní spokojenost (well-being). Determinanty kvality života. Metody zjišťování kvality života. Psychologie osobní pohody a její hlavní</w:t>
              </w:r>
              <w:r w:rsidRPr="00E6465F">
                <w:rPr>
                  <w:rFonts w:ascii="Times New Roman" w:hAnsi="Times New Roman" w:cs="Times New Roman"/>
                  <w:spacing w:val="-12"/>
                  <w:sz w:val="20"/>
                  <w:szCs w:val="20"/>
                </w:rPr>
                <w:t xml:space="preserve"> </w:t>
              </w:r>
              <w:r w:rsidRPr="00E6465F">
                <w:rPr>
                  <w:rFonts w:ascii="Times New Roman" w:hAnsi="Times New Roman" w:cs="Times New Roman"/>
                  <w:sz w:val="20"/>
                  <w:szCs w:val="20"/>
                </w:rPr>
                <w:t>znaky.</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7"/>
              <w:contextualSpacing w:val="0"/>
              <w:jc w:val="both"/>
              <w:rPr>
                <w:ins w:id="81" w:author="*" w:date="2018-08-22T10:25:00Z"/>
                <w:rFonts w:ascii="Times New Roman" w:hAnsi="Times New Roman" w:cs="Times New Roman"/>
                <w:sz w:val="20"/>
                <w:szCs w:val="20"/>
              </w:rPr>
            </w:pPr>
            <w:ins w:id="82" w:author="*" w:date="2018-08-22T10:25:00Z">
              <w:r w:rsidRPr="00E6465F">
                <w:rPr>
                  <w:rFonts w:ascii="Times New Roman" w:hAnsi="Times New Roman" w:cs="Times New Roman"/>
                  <w:sz w:val="20"/>
                  <w:szCs w:val="20"/>
                </w:rPr>
                <w:t>Supervize v pomáhajících profesích – význam, funkce a druhy supervize. Základní modely v supervizi. Supervizní</w:t>
              </w:r>
              <w:r w:rsidRPr="00E6465F">
                <w:rPr>
                  <w:rFonts w:ascii="Times New Roman" w:hAnsi="Times New Roman" w:cs="Times New Roman"/>
                  <w:spacing w:val="-10"/>
                  <w:sz w:val="20"/>
                  <w:szCs w:val="20"/>
                </w:rPr>
                <w:t xml:space="preserve"> </w:t>
              </w:r>
              <w:r w:rsidRPr="00E6465F">
                <w:rPr>
                  <w:rFonts w:ascii="Times New Roman" w:hAnsi="Times New Roman" w:cs="Times New Roman"/>
                  <w:sz w:val="20"/>
                  <w:szCs w:val="20"/>
                </w:rPr>
                <w:t>proces.</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8"/>
              <w:contextualSpacing w:val="0"/>
              <w:jc w:val="both"/>
              <w:rPr>
                <w:ins w:id="83" w:author="*" w:date="2018-08-22T10:25:00Z"/>
                <w:rFonts w:ascii="Times New Roman" w:hAnsi="Times New Roman" w:cs="Times New Roman"/>
                <w:sz w:val="20"/>
                <w:szCs w:val="20"/>
              </w:rPr>
            </w:pPr>
            <w:ins w:id="84" w:author="*" w:date="2018-08-22T10:25:00Z">
              <w:r w:rsidRPr="00E6465F">
                <w:rPr>
                  <w:rFonts w:ascii="Times New Roman" w:hAnsi="Times New Roman" w:cs="Times New Roman"/>
                  <w:sz w:val="20"/>
                  <w:szCs w:val="20"/>
                </w:rPr>
                <w:t>Legislativa v pedagogické oblasti. Školský zákon, zákon o pedagogických pracovnících, zákon o vysokých školách. Současné pojetí poradenského systému na úrovni školského sektoru. Vzdělávací</w:t>
              </w:r>
              <w:r w:rsidRPr="00E6465F">
                <w:rPr>
                  <w:rFonts w:ascii="Times New Roman" w:hAnsi="Times New Roman" w:cs="Times New Roman"/>
                  <w:spacing w:val="-2"/>
                  <w:sz w:val="20"/>
                  <w:szCs w:val="20"/>
                </w:rPr>
                <w:t xml:space="preserve"> </w:t>
              </w:r>
              <w:r w:rsidRPr="00E6465F">
                <w:rPr>
                  <w:rFonts w:ascii="Times New Roman" w:hAnsi="Times New Roman" w:cs="Times New Roman"/>
                  <w:sz w:val="20"/>
                  <w:szCs w:val="20"/>
                </w:rPr>
                <w:t>politika.</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8"/>
              <w:contextualSpacing w:val="0"/>
              <w:jc w:val="both"/>
              <w:rPr>
                <w:ins w:id="85" w:author="*" w:date="2018-08-22T10:25:00Z"/>
                <w:rFonts w:ascii="Times New Roman" w:hAnsi="Times New Roman" w:cs="Times New Roman"/>
                <w:sz w:val="20"/>
                <w:szCs w:val="20"/>
              </w:rPr>
            </w:pPr>
            <w:ins w:id="86" w:author="*" w:date="2018-08-22T10:25:00Z">
              <w:r w:rsidRPr="00E6465F">
                <w:rPr>
                  <w:rFonts w:ascii="Times New Roman" w:hAnsi="Times New Roman" w:cs="Times New Roman"/>
                  <w:sz w:val="20"/>
                  <w:szCs w:val="20"/>
                </w:rPr>
                <w:t xml:space="preserve">Legislativa v sociální oblasti. Zákon o sociálních službách.  Poradenský systém </w:t>
              </w:r>
              <w:r w:rsidRPr="00E6465F">
                <w:rPr>
                  <w:rFonts w:ascii="Times New Roman" w:hAnsi="Times New Roman" w:cs="Times New Roman"/>
                  <w:sz w:val="20"/>
                  <w:szCs w:val="20"/>
                </w:rPr>
                <w:br/>
                <w:t>v ČR. Současné pojetí poradenského systému na úrovni sociálního sektoru. Právní normy regulující problematiku poradenství. Vybrané právní okruhy významné pro sociálně výchovnou práci a</w:t>
              </w:r>
              <w:r w:rsidRPr="00E6465F">
                <w:rPr>
                  <w:rFonts w:ascii="Times New Roman" w:hAnsi="Times New Roman" w:cs="Times New Roman"/>
                  <w:spacing w:val="-7"/>
                  <w:sz w:val="20"/>
                  <w:szCs w:val="20"/>
                </w:rPr>
                <w:t xml:space="preserve"> </w:t>
              </w:r>
              <w:r w:rsidRPr="00E6465F">
                <w:rPr>
                  <w:rFonts w:ascii="Times New Roman" w:hAnsi="Times New Roman" w:cs="Times New Roman"/>
                  <w:sz w:val="20"/>
                  <w:szCs w:val="20"/>
                </w:rPr>
                <w:t>poradenství.</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6"/>
              <w:contextualSpacing w:val="0"/>
              <w:jc w:val="both"/>
              <w:rPr>
                <w:ins w:id="87" w:author="*" w:date="2018-08-22T10:25:00Z"/>
                <w:rFonts w:ascii="Times New Roman" w:hAnsi="Times New Roman" w:cs="Times New Roman"/>
                <w:sz w:val="20"/>
                <w:szCs w:val="20"/>
              </w:rPr>
            </w:pPr>
            <w:ins w:id="88" w:author="*" w:date="2018-08-22T10:25:00Z">
              <w:r w:rsidRPr="00E6465F">
                <w:rPr>
                  <w:rFonts w:ascii="Times New Roman" w:hAnsi="Times New Roman" w:cs="Times New Roman"/>
                  <w:sz w:val="20"/>
                  <w:szCs w:val="20"/>
                </w:rPr>
                <w:t>Zákony sociálního zabezpečení. Systém sociálního zabezpečení v ČR. Zdravotní pojištění, sociální pojištění, dávky státní sociální podpory, hmotná nouze, sociální péče. Systém dávek sociálního</w:t>
              </w:r>
              <w:r w:rsidRPr="00E6465F">
                <w:rPr>
                  <w:rFonts w:ascii="Times New Roman" w:hAnsi="Times New Roman" w:cs="Times New Roman"/>
                  <w:spacing w:val="-5"/>
                  <w:sz w:val="20"/>
                  <w:szCs w:val="20"/>
                </w:rPr>
                <w:t xml:space="preserve"> </w:t>
              </w:r>
              <w:r w:rsidRPr="00E6465F">
                <w:rPr>
                  <w:rFonts w:ascii="Times New Roman" w:hAnsi="Times New Roman" w:cs="Times New Roman"/>
                  <w:sz w:val="20"/>
                  <w:szCs w:val="20"/>
                </w:rPr>
                <w:t>zabezpečení.</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3"/>
              <w:contextualSpacing w:val="0"/>
              <w:jc w:val="both"/>
              <w:rPr>
                <w:ins w:id="89" w:author="*" w:date="2018-08-22T10:25:00Z"/>
                <w:rFonts w:ascii="Times New Roman" w:hAnsi="Times New Roman" w:cs="Times New Roman"/>
                <w:sz w:val="20"/>
                <w:szCs w:val="20"/>
              </w:rPr>
            </w:pPr>
            <w:ins w:id="90" w:author="*" w:date="2018-08-22T10:25:00Z">
              <w:r w:rsidRPr="00E6465F">
                <w:rPr>
                  <w:rFonts w:ascii="Times New Roman" w:hAnsi="Times New Roman" w:cs="Times New Roman"/>
                  <w:sz w:val="20"/>
                  <w:szCs w:val="20"/>
                </w:rPr>
                <w:t>Legislativa v práci sociálního pracovníka – správní právo a sociální oblast, pracovní právo a sociální oblast, trestní  právo  a  sociální  oblast,  soudnictví  ve věcech mládeže. Probační a mediační služba</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ČR.</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22"/>
              <w:contextualSpacing w:val="0"/>
              <w:jc w:val="both"/>
              <w:rPr>
                <w:ins w:id="91" w:author="*" w:date="2018-08-22T10:25:00Z"/>
                <w:rFonts w:ascii="Times New Roman" w:hAnsi="Times New Roman" w:cs="Times New Roman"/>
                <w:sz w:val="20"/>
                <w:szCs w:val="20"/>
              </w:rPr>
            </w:pPr>
            <w:ins w:id="92" w:author="*" w:date="2018-08-22T10:25:00Z">
              <w:r w:rsidRPr="00E6465F">
                <w:rPr>
                  <w:rFonts w:ascii="Times New Roman" w:hAnsi="Times New Roman" w:cs="Times New Roman"/>
                  <w:sz w:val="20"/>
                  <w:szCs w:val="20"/>
                </w:rPr>
                <w:t xml:space="preserve">Management školních a sociálních zařízení. Definice managementu a obsahový význam pojmu.  Vývoj </w:t>
              </w:r>
              <w:r w:rsidRPr="00E6465F">
                <w:rPr>
                  <w:rFonts w:ascii="Times New Roman" w:hAnsi="Times New Roman" w:cs="Times New Roman"/>
                  <w:sz w:val="20"/>
                  <w:szCs w:val="20"/>
                </w:rPr>
                <w:lastRenderedPageBreak/>
                <w:t>teorií managementu.</w:t>
              </w:r>
              <w:r>
                <w:rPr>
                  <w:rFonts w:ascii="Times New Roman" w:hAnsi="Times New Roman" w:cs="Times New Roman"/>
                  <w:sz w:val="20"/>
                  <w:szCs w:val="20"/>
                </w:rPr>
                <w:t xml:space="preserve">  Funkce managementu.  Manažer </w:t>
              </w:r>
              <w:r w:rsidRPr="00E6465F">
                <w:rPr>
                  <w:rFonts w:ascii="Times New Roman" w:hAnsi="Times New Roman" w:cs="Times New Roman"/>
                  <w:sz w:val="20"/>
                  <w:szCs w:val="20"/>
                </w:rPr>
                <w:t>v neziskové organizaci. Hierarchie řídících struktur. Činnosti a úkoly manažera. Manažerské role. Manažerské kompetence.</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2"/>
              <w:contextualSpacing w:val="0"/>
              <w:jc w:val="both"/>
              <w:rPr>
                <w:ins w:id="93" w:author="*" w:date="2018-08-22T10:25:00Z"/>
                <w:rFonts w:ascii="Times New Roman" w:hAnsi="Times New Roman" w:cs="Times New Roman"/>
                <w:sz w:val="20"/>
                <w:szCs w:val="20"/>
              </w:rPr>
            </w:pPr>
            <w:ins w:id="94" w:author="*" w:date="2018-08-22T10:25:00Z">
              <w:r w:rsidRPr="00E6465F">
                <w:rPr>
                  <w:rFonts w:ascii="Times New Roman" w:hAnsi="Times New Roman" w:cs="Times New Roman"/>
                  <w:sz w:val="20"/>
                  <w:szCs w:val="20"/>
                </w:rPr>
                <w:t>Teorie neziskových organizací (NO). Ekonomický pohled na vznik NO. Sociální pohled na vznik NO. Zásady fungování a funkce NO. Typologie neziskových organizací v ČR: z hlediska členství, podle typu činnosti, podle oblasti působení, podle globálního charakteru poslání, z ekonomického hlediska, podle právního</w:t>
              </w:r>
              <w:r w:rsidRPr="00E6465F">
                <w:rPr>
                  <w:rFonts w:ascii="Times New Roman" w:hAnsi="Times New Roman" w:cs="Times New Roman"/>
                  <w:spacing w:val="-9"/>
                  <w:sz w:val="20"/>
                  <w:szCs w:val="20"/>
                </w:rPr>
                <w:t xml:space="preserve"> </w:t>
              </w:r>
              <w:r w:rsidRPr="00E6465F">
                <w:rPr>
                  <w:rFonts w:ascii="Times New Roman" w:hAnsi="Times New Roman" w:cs="Times New Roman"/>
                  <w:sz w:val="20"/>
                  <w:szCs w:val="20"/>
                </w:rPr>
                <w:t>ukotvení. Občanská společnost.</w:t>
              </w:r>
            </w:ins>
          </w:p>
          <w:p w:rsidR="005577C1" w:rsidRPr="00E6465F" w:rsidRDefault="005577C1" w:rsidP="005577C1">
            <w:pPr>
              <w:pStyle w:val="Odstavecseseznamem"/>
              <w:widowControl w:val="0"/>
              <w:numPr>
                <w:ilvl w:val="0"/>
                <w:numId w:val="10"/>
              </w:numPr>
              <w:tabs>
                <w:tab w:val="left" w:pos="477"/>
              </w:tabs>
              <w:autoSpaceDE w:val="0"/>
              <w:autoSpaceDN w:val="0"/>
              <w:spacing w:after="0" w:line="240" w:lineRule="auto"/>
              <w:ind w:right="112"/>
              <w:contextualSpacing w:val="0"/>
              <w:jc w:val="both"/>
              <w:rPr>
                <w:ins w:id="95" w:author="*" w:date="2018-08-22T10:25:00Z"/>
                <w:rFonts w:ascii="Times New Roman" w:hAnsi="Times New Roman" w:cs="Times New Roman"/>
                <w:sz w:val="20"/>
                <w:szCs w:val="20"/>
              </w:rPr>
            </w:pPr>
            <w:ins w:id="96" w:author="*" w:date="2018-08-22T10:25:00Z">
              <w:r w:rsidRPr="00E6465F">
                <w:rPr>
                  <w:rFonts w:ascii="Times New Roman" w:hAnsi="Times New Roman" w:cs="Times New Roman"/>
                  <w:sz w:val="20"/>
                  <w:szCs w:val="20"/>
                </w:rPr>
                <w:t>Nestátní neziskové organizace. Základní legislativní úprava. Vymezení neziskových organizací ke státnímu sektoru (hranice, vztahy). Postoje státu k NO a jednotlivé modely. Veřejnoprávní neziskové organizace (organizační složky, příspěvkové organizace, obce,</w:t>
              </w:r>
              <w:r w:rsidRPr="00E6465F">
                <w:rPr>
                  <w:rFonts w:ascii="Times New Roman" w:hAnsi="Times New Roman" w:cs="Times New Roman"/>
                  <w:spacing w:val="-1"/>
                  <w:sz w:val="20"/>
                  <w:szCs w:val="20"/>
                </w:rPr>
                <w:t xml:space="preserve"> </w:t>
              </w:r>
              <w:r w:rsidRPr="00E6465F">
                <w:rPr>
                  <w:rFonts w:ascii="Times New Roman" w:hAnsi="Times New Roman" w:cs="Times New Roman"/>
                  <w:sz w:val="20"/>
                  <w:szCs w:val="20"/>
                </w:rPr>
                <w:t>kraje).</w:t>
              </w:r>
            </w:ins>
          </w:p>
          <w:p w:rsidR="005577C1" w:rsidRDefault="005577C1" w:rsidP="005577C1">
            <w:pPr>
              <w:pStyle w:val="Odstavecseseznamem"/>
              <w:widowControl w:val="0"/>
              <w:numPr>
                <w:ilvl w:val="0"/>
                <w:numId w:val="10"/>
              </w:numPr>
              <w:tabs>
                <w:tab w:val="left" w:pos="477"/>
              </w:tabs>
              <w:autoSpaceDE w:val="0"/>
              <w:autoSpaceDN w:val="0"/>
              <w:spacing w:after="0" w:line="240" w:lineRule="auto"/>
              <w:ind w:right="113"/>
              <w:contextualSpacing w:val="0"/>
              <w:jc w:val="both"/>
              <w:rPr>
                <w:ins w:id="97" w:author="*" w:date="2018-08-22T10:25:00Z"/>
                <w:rFonts w:ascii="Times New Roman" w:hAnsi="Times New Roman" w:cs="Times New Roman"/>
                <w:sz w:val="20"/>
                <w:szCs w:val="20"/>
              </w:rPr>
            </w:pPr>
            <w:ins w:id="98" w:author="*" w:date="2018-08-22T10:25:00Z">
              <w:r w:rsidRPr="00E6465F">
                <w:rPr>
                  <w:rFonts w:ascii="Times New Roman" w:hAnsi="Times New Roman" w:cs="Times New Roman"/>
                  <w:sz w:val="20"/>
                  <w:szCs w:val="20"/>
                </w:rPr>
                <w:t>Dobrovolnictví. Vymezení dobrovolnictví, význam dobrovolnictví v neziskové sféře. Legislativní úprava dobrovolnictví. M</w:t>
              </w:r>
              <w:r>
                <w:rPr>
                  <w:rFonts w:ascii="Times New Roman" w:hAnsi="Times New Roman" w:cs="Times New Roman"/>
                  <w:sz w:val="20"/>
                  <w:szCs w:val="20"/>
                </w:rPr>
                <w:t xml:space="preserve">etody práce s dobrovolníky </w:t>
              </w:r>
              <w:r w:rsidRPr="00E6465F">
                <w:rPr>
                  <w:rFonts w:ascii="Times New Roman" w:hAnsi="Times New Roman" w:cs="Times New Roman"/>
                  <w:sz w:val="20"/>
                  <w:szCs w:val="20"/>
                </w:rPr>
                <w:t>v neziskové organizaci. Vlastní práce s dobrovolníky (získávání, výběr, výcvik, koordinace, supervize). Koordinátor dobrovolníků a jeho význam v managementu dobrovolnictví.</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6"/>
              <w:contextualSpacing w:val="0"/>
              <w:jc w:val="both"/>
              <w:rPr>
                <w:ins w:id="99" w:author="*" w:date="2018-08-22T10:25:00Z"/>
                <w:rFonts w:ascii="Times New Roman" w:hAnsi="Times New Roman" w:cs="Times New Roman"/>
                <w:sz w:val="20"/>
                <w:szCs w:val="20"/>
              </w:rPr>
            </w:pPr>
            <w:ins w:id="100" w:author="*" w:date="2018-08-22T10:25:00Z">
              <w:r w:rsidRPr="00E6465F">
                <w:rPr>
                  <w:rFonts w:ascii="Times New Roman" w:hAnsi="Times New Roman" w:cs="Times New Roman"/>
                  <w:sz w:val="20"/>
                  <w:szCs w:val="20"/>
                </w:rPr>
                <w:t>Globální problémy lidstva. Člověk a životní prostředí. Životní prostředí z hlediska sociálních dopadů. Globální a environmentální výchova (cíle, metody a formy). Kurikulární ukotvení globální a environmentální</w:t>
              </w:r>
              <w:r w:rsidRPr="00E6465F">
                <w:rPr>
                  <w:rFonts w:ascii="Times New Roman" w:hAnsi="Times New Roman" w:cs="Times New Roman"/>
                  <w:spacing w:val="-12"/>
                  <w:sz w:val="20"/>
                  <w:szCs w:val="20"/>
                </w:rPr>
                <w:t xml:space="preserve"> </w:t>
              </w:r>
              <w:r w:rsidRPr="00E6465F">
                <w:rPr>
                  <w:rFonts w:ascii="Times New Roman" w:hAnsi="Times New Roman" w:cs="Times New Roman"/>
                  <w:sz w:val="20"/>
                  <w:szCs w:val="20"/>
                </w:rPr>
                <w:t>výchovy.</w:t>
              </w:r>
            </w:ins>
          </w:p>
          <w:p w:rsidR="005577C1" w:rsidRPr="00E6465F" w:rsidRDefault="005577C1" w:rsidP="005577C1">
            <w:pPr>
              <w:pStyle w:val="Odstavecseseznamem"/>
              <w:widowControl w:val="0"/>
              <w:numPr>
                <w:ilvl w:val="0"/>
                <w:numId w:val="10"/>
              </w:numPr>
              <w:tabs>
                <w:tab w:val="left" w:pos="475"/>
              </w:tabs>
              <w:autoSpaceDE w:val="0"/>
              <w:autoSpaceDN w:val="0"/>
              <w:spacing w:after="0" w:line="240" w:lineRule="auto"/>
              <w:ind w:right="114"/>
              <w:contextualSpacing w:val="0"/>
              <w:jc w:val="both"/>
              <w:rPr>
                <w:ins w:id="101" w:author="*" w:date="2018-08-22T10:25:00Z"/>
                <w:rFonts w:ascii="Times New Roman" w:hAnsi="Times New Roman" w:cs="Times New Roman"/>
                <w:sz w:val="20"/>
                <w:szCs w:val="20"/>
              </w:rPr>
            </w:pPr>
            <w:ins w:id="102" w:author="*" w:date="2018-08-22T10:25:00Z">
              <w:r w:rsidRPr="00E6465F">
                <w:rPr>
                  <w:rFonts w:ascii="Times New Roman" w:hAnsi="Times New Roman" w:cs="Times New Roman"/>
                  <w:sz w:val="20"/>
                  <w:szCs w:val="20"/>
                </w:rPr>
                <w:t>Multikulturní výchova: teorie a praxe. Východiska multikulturní výchovy. Koncepce multikulturní výchovy: metody, formy a prostředky multikulturní výchovy. Multikulturní výchova v kurikulárních dokumentech. Multikulturní kompetence. Interkulturní</w:t>
              </w:r>
              <w:r w:rsidRPr="00E6465F">
                <w:rPr>
                  <w:rFonts w:ascii="Times New Roman" w:hAnsi="Times New Roman" w:cs="Times New Roman"/>
                  <w:spacing w:val="-3"/>
                  <w:sz w:val="20"/>
                  <w:szCs w:val="20"/>
                </w:rPr>
                <w:t xml:space="preserve"> </w:t>
              </w:r>
              <w:r w:rsidRPr="00E6465F">
                <w:rPr>
                  <w:rFonts w:ascii="Times New Roman" w:hAnsi="Times New Roman" w:cs="Times New Roman"/>
                  <w:sz w:val="20"/>
                  <w:szCs w:val="20"/>
                </w:rPr>
                <w:t>učení.</w:t>
              </w:r>
            </w:ins>
          </w:p>
          <w:p w:rsidR="005577C1" w:rsidRDefault="005577C1" w:rsidP="005577C1">
            <w:pPr>
              <w:pStyle w:val="Odstavecseseznamem"/>
              <w:widowControl w:val="0"/>
              <w:numPr>
                <w:ilvl w:val="0"/>
                <w:numId w:val="10"/>
              </w:numPr>
              <w:tabs>
                <w:tab w:val="left" w:pos="475"/>
              </w:tabs>
              <w:autoSpaceDE w:val="0"/>
              <w:autoSpaceDN w:val="0"/>
              <w:spacing w:after="0" w:line="240" w:lineRule="auto"/>
              <w:ind w:right="113"/>
              <w:contextualSpacing w:val="0"/>
              <w:jc w:val="both"/>
              <w:rPr>
                <w:ins w:id="103" w:author="*" w:date="2018-08-22T10:25:00Z"/>
                <w:rFonts w:ascii="Times New Roman" w:hAnsi="Times New Roman" w:cs="Times New Roman"/>
                <w:sz w:val="20"/>
                <w:szCs w:val="20"/>
              </w:rPr>
            </w:pPr>
            <w:ins w:id="104" w:author="*" w:date="2018-08-22T10:25:00Z">
              <w:r w:rsidRPr="00E6465F">
                <w:rPr>
                  <w:rFonts w:ascii="Times New Roman" w:hAnsi="Times New Roman" w:cs="Times New Roman"/>
                  <w:sz w:val="20"/>
                  <w:szCs w:val="20"/>
                </w:rPr>
                <w:t>Sociální prevence v kontextu sociální pedagogiky (vymezení, principy, přístupy). Sociální prevence v České republice, v Polsku a na Slovensku. Metodik prevence a jeho kompetence. Prevence rizikového chování. Sociální</w:t>
              </w:r>
              <w:r w:rsidRPr="00E6465F">
                <w:rPr>
                  <w:rFonts w:ascii="Times New Roman" w:hAnsi="Times New Roman" w:cs="Times New Roman"/>
                  <w:spacing w:val="-4"/>
                  <w:sz w:val="20"/>
                  <w:szCs w:val="20"/>
                </w:rPr>
                <w:t xml:space="preserve"> </w:t>
              </w:r>
              <w:r w:rsidRPr="00E6465F">
                <w:rPr>
                  <w:rFonts w:ascii="Times New Roman" w:hAnsi="Times New Roman" w:cs="Times New Roman"/>
                  <w:sz w:val="20"/>
                  <w:szCs w:val="20"/>
                </w:rPr>
                <w:t>deviace.</w:t>
              </w:r>
            </w:ins>
          </w:p>
          <w:p w:rsidR="000E2690" w:rsidRPr="005577C1" w:rsidRDefault="005577C1" w:rsidP="001365E8">
            <w:pPr>
              <w:pStyle w:val="Odstavecseseznamem"/>
              <w:widowControl w:val="0"/>
              <w:numPr>
                <w:ilvl w:val="0"/>
                <w:numId w:val="10"/>
              </w:numPr>
              <w:tabs>
                <w:tab w:val="left" w:pos="475"/>
              </w:tabs>
              <w:autoSpaceDE w:val="0"/>
              <w:autoSpaceDN w:val="0"/>
              <w:spacing w:after="0" w:line="240" w:lineRule="auto"/>
              <w:ind w:right="113"/>
              <w:contextualSpacing w:val="0"/>
              <w:jc w:val="both"/>
              <w:rPr>
                <w:rFonts w:ascii="Times New Roman" w:hAnsi="Times New Roman" w:cs="Times New Roman"/>
                <w:sz w:val="20"/>
                <w:szCs w:val="20"/>
              </w:rPr>
            </w:pPr>
            <w:ins w:id="105" w:author="*" w:date="2018-08-22T10:25:00Z">
              <w:r w:rsidRPr="005577C1">
                <w:rPr>
                  <w:rFonts w:ascii="Times New Roman" w:hAnsi="Times New Roman" w:cs="Times New Roman"/>
                  <w:sz w:val="20"/>
                  <w:szCs w:val="20"/>
                </w:rPr>
                <w:t xml:space="preserve">Hodnoty a výchova.  Výchova k hodnotám.  Možnosti výchovy v souvislosti </w:t>
              </w:r>
              <w:r w:rsidRPr="005577C1">
                <w:rPr>
                  <w:rFonts w:ascii="Times New Roman" w:hAnsi="Times New Roman" w:cs="Times New Roman"/>
                  <w:sz w:val="20"/>
                  <w:szCs w:val="20"/>
                </w:rPr>
                <w:br/>
                <w:t>s hierarchizací hodnot u vychovávaných. Podstata a druhy hodnot.  Osobnostní a sociální výchova. Výchova k prosociálnosti. Cíle a prostředky etické výchovy. Aktuální etické problémy v souvislosti s</w:t>
              </w:r>
              <w:r w:rsidRPr="005577C1">
                <w:rPr>
                  <w:rFonts w:ascii="Times New Roman" w:hAnsi="Times New Roman" w:cs="Times New Roman"/>
                  <w:spacing w:val="-6"/>
                  <w:sz w:val="20"/>
                  <w:szCs w:val="20"/>
                </w:rPr>
                <w:t xml:space="preserve"> </w:t>
              </w:r>
              <w:r w:rsidRPr="005577C1">
                <w:rPr>
                  <w:rFonts w:ascii="Times New Roman" w:hAnsi="Times New Roman" w:cs="Times New Roman"/>
                  <w:sz w:val="20"/>
                  <w:szCs w:val="20"/>
                </w:rPr>
                <w:t>výchovou.</w:t>
              </w:r>
            </w:ins>
          </w:p>
        </w:tc>
      </w:tr>
      <w:tr w:rsidR="001365E8" w:rsidRPr="001365E8" w:rsidTr="003C05AC">
        <w:tc>
          <w:tcPr>
            <w:tcW w:w="3509" w:type="dxa"/>
            <w:gridSpan w:val="3"/>
            <w:shd w:val="clear" w:color="auto" w:fill="F7CAAC"/>
          </w:tcPr>
          <w:p w:rsidR="001365E8" w:rsidRPr="001365E8" w:rsidRDefault="001365E8" w:rsidP="001365E8">
            <w:pPr>
              <w:spacing w:after="0" w:line="240" w:lineRule="auto"/>
              <w:jc w:val="both"/>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lastRenderedPageBreak/>
              <w:t>Další studijní povinnosti</w:t>
            </w:r>
          </w:p>
        </w:tc>
        <w:tc>
          <w:tcPr>
            <w:tcW w:w="5777" w:type="dxa"/>
            <w:gridSpan w:val="5"/>
            <w:tcBorders>
              <w:bottom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1243"/>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xml:space="preserve">Studenti jsou povinni absolvovat odbornou praxi v rozsahu 80 hodin. Studenti si volí organizaci či instituci pro výkon praxe sami podle svého zaměření či plánovaného tématu diplomové práce. Studenti si místo pro výkon praxe vybírají ze seznamu pracovišť, se kterými má fakulta uzavřenou smlouvu. Student může vykonat praxi </w:t>
            </w:r>
            <w:r w:rsidRPr="001365E8">
              <w:rPr>
                <w:rFonts w:ascii="Times New Roman" w:eastAsia="Times New Roman" w:hAnsi="Times New Roman" w:cs="Times New Roman"/>
                <w:sz w:val="20"/>
                <w:szCs w:val="20"/>
                <w:lang w:eastAsia="cs-CZ"/>
              </w:rPr>
              <w:br/>
              <w:t>také v organizaci, se kterou nemá fakulta uzavřenou smlouvu, pokud tato organizace smlouvu nevyžaduje. Student je povinen vést záznamy o vykonané praxi v Deníku praxe, jehož odevzdání je podmínkou pro splnění zápočtu.</w:t>
            </w:r>
          </w:p>
          <w:p w:rsidR="001365E8" w:rsidRPr="001365E8" w:rsidRDefault="001365E8" w:rsidP="00E216AB">
            <w:pPr>
              <w:spacing w:after="0" w:line="240" w:lineRule="auto"/>
              <w:jc w:val="both"/>
              <w:rPr>
                <w:rFonts w:ascii="Times New Roman" w:eastAsia="Times New Roman" w:hAnsi="Times New Roman" w:cs="Times New Roman"/>
                <w:sz w:val="20"/>
                <w:szCs w:val="20"/>
                <w:lang w:eastAsia="cs-CZ" w:bidi="en-US"/>
              </w:rPr>
            </w:pPr>
            <w:r w:rsidRPr="001365E8">
              <w:rPr>
                <w:rFonts w:ascii="Times New Roman" w:eastAsia="Times New Roman" w:hAnsi="Times New Roman" w:cs="Times New Roman"/>
                <w:sz w:val="20"/>
                <w:szCs w:val="20"/>
                <w:lang w:eastAsia="cs-CZ" w:bidi="en-US"/>
              </w:rPr>
              <w:t>K prohloubení dovednosti odborné komunikace v anglickém jazyce student absolvuje předmět v anglickém jazyce v souladu s vnitřními normami fakulty.</w:t>
            </w:r>
            <w:ins w:id="106" w:author="*" w:date="2018-08-21T08:27:00Z">
              <w:r w:rsidR="00BD1AAC">
                <w:rPr>
                  <w:rFonts w:ascii="Times New Roman" w:eastAsia="Times New Roman" w:hAnsi="Times New Roman" w:cs="Times New Roman"/>
                  <w:sz w:val="20"/>
                  <w:szCs w:val="20"/>
                  <w:lang w:eastAsia="cs-CZ" w:bidi="en-US"/>
                </w:rPr>
                <w:t xml:space="preserve"> </w:t>
              </w:r>
              <w:r w:rsidR="00BD1AAC" w:rsidRPr="00BD1AAC">
                <w:rPr>
                  <w:rFonts w:ascii="Times New Roman" w:eastAsia="Times New Roman" w:hAnsi="Times New Roman" w:cs="Times New Roman"/>
                  <w:sz w:val="20"/>
                  <w:szCs w:val="20"/>
                  <w:lang w:eastAsia="cs-CZ" w:bidi="en-US"/>
                </w:rPr>
                <w:t xml:space="preserve">Ředitel ústavu odpovídajícího za realizaci studijního programu stanovuje pro příslušný ak. rok předmět, který bude vyučován v AJ (mimo předmětů </w:t>
              </w:r>
            </w:ins>
            <w:ins w:id="107" w:author="*" w:date="2018-08-21T08:28:00Z">
              <w:r w:rsidR="00BD1AAC">
                <w:rPr>
                  <w:rFonts w:ascii="Times New Roman" w:eastAsia="Times New Roman" w:hAnsi="Times New Roman" w:cs="Times New Roman"/>
                  <w:sz w:val="20"/>
                  <w:szCs w:val="20"/>
                  <w:lang w:eastAsia="cs-CZ"/>
                </w:rPr>
                <w:t xml:space="preserve">Odborný anglický jazyk pro sociální pedagogy </w:t>
              </w:r>
            </w:ins>
            <w:ins w:id="108" w:author="*" w:date="2018-08-21T08:27:00Z">
              <w:r w:rsidR="00BD1AAC">
                <w:rPr>
                  <w:rFonts w:ascii="Times New Roman" w:eastAsia="Times New Roman" w:hAnsi="Times New Roman" w:cs="Times New Roman"/>
                  <w:sz w:val="20"/>
                  <w:szCs w:val="20"/>
                  <w:lang w:eastAsia="cs-CZ" w:bidi="en-US"/>
                </w:rPr>
                <w:t>1, 2</w:t>
              </w:r>
              <w:r w:rsidR="00BD1AAC" w:rsidRPr="00BD1AAC">
                <w:rPr>
                  <w:rFonts w:ascii="Times New Roman" w:eastAsia="Times New Roman" w:hAnsi="Times New Roman" w:cs="Times New Roman"/>
                  <w:sz w:val="20"/>
                  <w:szCs w:val="20"/>
                  <w:lang w:eastAsia="cs-CZ" w:bidi="en-US"/>
                </w:rPr>
                <w:t>) tak, aby během celé délky studia byli studenti povinni alespoň jeden takový předmět absolvovat.</w:t>
              </w:r>
            </w:ins>
            <w:ins w:id="109" w:author="*" w:date="2018-08-21T08:46:00Z">
              <w:r w:rsidR="009D32E1">
                <w:rPr>
                  <w:rFonts w:ascii="Times New Roman" w:eastAsia="Times New Roman" w:hAnsi="Times New Roman" w:cs="Times New Roman"/>
                  <w:sz w:val="20"/>
                  <w:szCs w:val="20"/>
                  <w:lang w:eastAsia="cs-CZ" w:bidi="en-US"/>
                </w:rPr>
                <w:t xml:space="preserve"> Tyto předměty mohou být nabízeny také zahraničím přijíždějícím studentům</w:t>
              </w:r>
            </w:ins>
            <w:ins w:id="110" w:author="*" w:date="2018-08-21T08:47:00Z">
              <w:r w:rsidR="009D32E1">
                <w:rPr>
                  <w:rFonts w:ascii="Times New Roman" w:eastAsia="Times New Roman" w:hAnsi="Times New Roman" w:cs="Times New Roman"/>
                  <w:sz w:val="20"/>
                  <w:szCs w:val="20"/>
                  <w:lang w:eastAsia="cs-CZ" w:bidi="en-US"/>
                </w:rPr>
                <w:t xml:space="preserve">. </w:t>
              </w:r>
              <w:r w:rsidR="009D32E1" w:rsidRPr="009D32E1">
                <w:rPr>
                  <w:rFonts w:ascii="Times New Roman" w:eastAsia="Times New Roman" w:hAnsi="Times New Roman" w:cs="Times New Roman"/>
                  <w:sz w:val="20"/>
                  <w:szCs w:val="20"/>
                  <w:lang w:eastAsia="cs-CZ" w:bidi="en-US"/>
                </w:rPr>
                <w:t>V případ</w:t>
              </w:r>
              <w:r w:rsidR="00E216AB">
                <w:rPr>
                  <w:rFonts w:ascii="Times New Roman" w:eastAsia="Times New Roman" w:hAnsi="Times New Roman" w:cs="Times New Roman"/>
                  <w:sz w:val="20"/>
                  <w:szCs w:val="20"/>
                  <w:lang w:eastAsia="cs-CZ" w:bidi="en-US"/>
                </w:rPr>
                <w:t xml:space="preserve">ě daného studijního programu se </w:t>
              </w:r>
              <w:r w:rsidR="009D32E1" w:rsidRPr="009D32E1">
                <w:rPr>
                  <w:rFonts w:ascii="Times New Roman" w:eastAsia="Times New Roman" w:hAnsi="Times New Roman" w:cs="Times New Roman"/>
                  <w:sz w:val="20"/>
                  <w:szCs w:val="20"/>
                  <w:lang w:eastAsia="cs-CZ" w:bidi="en-US"/>
                </w:rPr>
                <w:t xml:space="preserve">jedná o předměty Aktuální sociologické problémy/Current sociological problems; Mediace </w:t>
              </w:r>
              <w:r w:rsidR="00E216AB">
                <w:rPr>
                  <w:rFonts w:ascii="Times New Roman" w:eastAsia="Times New Roman" w:hAnsi="Times New Roman" w:cs="Times New Roman"/>
                  <w:sz w:val="20"/>
                  <w:szCs w:val="20"/>
                  <w:lang w:eastAsia="cs-CZ" w:bidi="en-US"/>
                </w:rPr>
                <w:br/>
              </w:r>
              <w:r w:rsidR="009D32E1" w:rsidRPr="009D32E1">
                <w:rPr>
                  <w:rFonts w:ascii="Times New Roman" w:eastAsia="Times New Roman" w:hAnsi="Times New Roman" w:cs="Times New Roman"/>
                  <w:sz w:val="20"/>
                  <w:szCs w:val="20"/>
                  <w:lang w:eastAsia="cs-CZ" w:bidi="en-US"/>
                </w:rPr>
                <w:t>v pomáhajících profesích/Mediation in helping professions; Práce s dobrovolníky/Working with volunteers; Vybrané problémy v komunikaci/Communication problems</w:t>
              </w:r>
              <w:r w:rsidR="00E216AB">
                <w:rPr>
                  <w:rFonts w:ascii="Times New Roman" w:eastAsia="Times New Roman" w:hAnsi="Times New Roman" w:cs="Times New Roman"/>
                  <w:sz w:val="20"/>
                  <w:szCs w:val="20"/>
                  <w:lang w:eastAsia="cs-CZ" w:bidi="en-US"/>
                </w:rPr>
                <w:t>.</w:t>
              </w:r>
            </w:ins>
            <w:ins w:id="111" w:author="*" w:date="2018-08-21T08:46:00Z">
              <w:r w:rsidR="009D32E1">
                <w:rPr>
                  <w:rFonts w:ascii="Times New Roman" w:eastAsia="Times New Roman" w:hAnsi="Times New Roman" w:cs="Times New Roman"/>
                  <w:sz w:val="20"/>
                  <w:szCs w:val="20"/>
                  <w:lang w:eastAsia="cs-CZ" w:bidi="en-US"/>
                </w:rPr>
                <w:t xml:space="preserve"> </w:t>
              </w:r>
            </w:ins>
          </w:p>
        </w:tc>
      </w:tr>
      <w:tr w:rsidR="001365E8" w:rsidRPr="001365E8" w:rsidTr="003C05AC">
        <w:tc>
          <w:tcPr>
            <w:tcW w:w="3509" w:type="dxa"/>
            <w:gridSpan w:val="3"/>
            <w:shd w:val="clear" w:color="auto" w:fill="F7CAAC"/>
          </w:tcPr>
          <w:p w:rsidR="001365E8" w:rsidRPr="001365E8" w:rsidRDefault="001365E8" w:rsidP="001365E8">
            <w:pPr>
              <w:spacing w:after="0" w:line="240" w:lineRule="auto"/>
              <w:rPr>
                <w:rFonts w:ascii="Times New Roman" w:eastAsia="Times New Roman" w:hAnsi="Times New Roman" w:cs="Times New Roman"/>
                <w:b/>
                <w:sz w:val="20"/>
                <w:szCs w:val="20"/>
                <w:lang w:eastAsia="cs-CZ"/>
              </w:rPr>
            </w:pPr>
            <w:r w:rsidRPr="001365E8">
              <w:rPr>
                <w:rFonts w:ascii="Times New Roman" w:eastAsia="Times New Roman" w:hAnsi="Times New Roman" w:cs="Times New Roman"/>
                <w:b/>
                <w:sz w:val="20"/>
                <w:szCs w:val="20"/>
                <w:lang w:eastAsia="cs-CZ"/>
              </w:rPr>
              <w:t>Návrh témat kvalifikačních prací a témata obhájených prací</w:t>
            </w:r>
          </w:p>
        </w:tc>
        <w:tc>
          <w:tcPr>
            <w:tcW w:w="5777" w:type="dxa"/>
            <w:gridSpan w:val="5"/>
            <w:tcBorders>
              <w:bottom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rPr>
          <w:trHeight w:val="842"/>
        </w:trPr>
        <w:tc>
          <w:tcPr>
            <w:tcW w:w="9286" w:type="dxa"/>
            <w:gridSpan w:val="8"/>
            <w:tcBorders>
              <w:top w:val="nil"/>
            </w:tcBorders>
          </w:tcPr>
          <w:p w:rsidR="005B4E23" w:rsidRDefault="005B4E23" w:rsidP="001365E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Návrh témat diplomových prací:</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 Sociální pedagog a uplatnění jeho profesních kompetencí v rezortu školství.</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2. Sociální pedagogika a její podíl na emancipační výchově člověka.</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3. Sociální management v prostoru sociálních služeb.</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4. Realizace multikulturní výchovy v zahraničí.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5. Kulturně pluralitní prostředí a jeho vliv na klima školy.</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6. Sociálně a kulturně znevýhodněný žák na ZŠ a SŠ.</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7. Vnímaná vlastní účinnost pracovníků pomáhajících profesí.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8. Životní orientace a vůle ke smyslu u současné mládeže.</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9. Dobrovolnictví jako fenomén doby.</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10. Připravenost učitelů na žákovskou diverzitu.</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Témata obhájených diplomových prací: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1. Projevy prosociálního chování u dětí předškolního věku.</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 xml:space="preserve">2. Děti z dětského domova v prostředí základní školy. </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3. Mezigenerační solidarita studentů středních škol.</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4. Klima školy a postoj žáků ZŠ k sociokulturní diverzitě.</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5. Pěstounská péče na přechodnou dobu u nejmladších dětí.</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6. Faktory multikulturního učení žáků středních škol.</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7. Výskyt šikany v dětském domově se školou.</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lastRenderedPageBreak/>
              <w:t>8. Self-efficacy studentů sociální pedagogiky v řízení volného času klientů.</w:t>
            </w:r>
          </w:p>
          <w:p w:rsidR="001365E8" w:rsidRPr="001365E8" w:rsidRDefault="001365E8" w:rsidP="001365E8">
            <w:pPr>
              <w:autoSpaceDE w:val="0"/>
              <w:autoSpaceDN w:val="0"/>
              <w:adjustRightInd w:val="0"/>
              <w:spacing w:after="0" w:line="240" w:lineRule="auto"/>
              <w:rPr>
                <w:rFonts w:ascii="Times New Roman" w:eastAsia="Calibri" w:hAnsi="Times New Roman" w:cs="Times New Roman"/>
                <w:color w:val="000000"/>
                <w:sz w:val="20"/>
                <w:szCs w:val="20"/>
                <w:lang w:eastAsia="cs-CZ"/>
              </w:rPr>
            </w:pPr>
            <w:r w:rsidRPr="001365E8">
              <w:rPr>
                <w:rFonts w:ascii="Times New Roman" w:eastAsia="Calibri" w:hAnsi="Times New Roman" w:cs="Times New Roman"/>
                <w:color w:val="000000"/>
                <w:sz w:val="20"/>
                <w:szCs w:val="20"/>
                <w:lang w:eastAsia="cs-CZ"/>
              </w:rPr>
              <w:t>9. Determinanty edukace sociálně znevýhodněných žáků na ZŠ.</w:t>
            </w:r>
          </w:p>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10. Uplatnění profesních kompetencí sociálního pedagoga jako vychovatele ve školní družině.</w:t>
            </w:r>
          </w:p>
        </w:tc>
      </w:tr>
      <w:tr w:rsidR="001365E8" w:rsidRPr="001365E8" w:rsidTr="003C05AC">
        <w:tc>
          <w:tcPr>
            <w:tcW w:w="3509" w:type="dxa"/>
            <w:gridSpan w:val="3"/>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lastRenderedPageBreak/>
              <w:t>Návrh témat rigorózních prací a témata obhájených prací</w:t>
            </w:r>
          </w:p>
        </w:tc>
        <w:tc>
          <w:tcPr>
            <w:tcW w:w="5777" w:type="dxa"/>
            <w:gridSpan w:val="5"/>
            <w:tcBorders>
              <w:bottom w:val="nil"/>
            </w:tcBorders>
            <w:shd w:val="clear" w:color="auto" w:fill="FFFFFF"/>
          </w:tcPr>
          <w:p w:rsidR="001365E8" w:rsidRPr="001365E8" w:rsidRDefault="001365E8" w:rsidP="001365E8">
            <w:pPr>
              <w:spacing w:after="0" w:line="240" w:lineRule="auto"/>
              <w:jc w:val="center"/>
              <w:rPr>
                <w:rFonts w:ascii="Times New Roman" w:eastAsia="Times New Roman" w:hAnsi="Times New Roman" w:cs="Times New Roman"/>
                <w:sz w:val="20"/>
                <w:szCs w:val="20"/>
                <w:lang w:eastAsia="cs-CZ"/>
              </w:rPr>
            </w:pPr>
          </w:p>
        </w:tc>
      </w:tr>
      <w:tr w:rsidR="001365E8" w:rsidRPr="001365E8" w:rsidTr="00BB79AE">
        <w:trPr>
          <w:trHeight w:val="246"/>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r w:rsidR="001365E8" w:rsidRPr="001365E8" w:rsidTr="003C05AC">
        <w:tc>
          <w:tcPr>
            <w:tcW w:w="3509" w:type="dxa"/>
            <w:gridSpan w:val="3"/>
            <w:shd w:val="clear" w:color="auto" w:fill="F7CAAC"/>
          </w:tcPr>
          <w:p w:rsidR="001365E8" w:rsidRPr="001365E8" w:rsidRDefault="001365E8" w:rsidP="001365E8">
            <w:pPr>
              <w:spacing w:after="0" w:line="240"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b/>
                <w:sz w:val="20"/>
                <w:szCs w:val="20"/>
                <w:lang w:eastAsia="cs-CZ"/>
              </w:rPr>
              <w:t xml:space="preserve"> Součásti SRZ a jejich obsah</w:t>
            </w:r>
          </w:p>
        </w:tc>
        <w:tc>
          <w:tcPr>
            <w:tcW w:w="5777" w:type="dxa"/>
            <w:gridSpan w:val="5"/>
            <w:tcBorders>
              <w:bottom w:val="nil"/>
            </w:tcBorders>
            <w:shd w:val="clear" w:color="auto" w:fill="FFFFFF"/>
          </w:tcPr>
          <w:p w:rsidR="001365E8" w:rsidRPr="001365E8" w:rsidRDefault="001365E8" w:rsidP="001365E8">
            <w:pPr>
              <w:spacing w:after="0" w:line="240" w:lineRule="auto"/>
              <w:jc w:val="center"/>
              <w:rPr>
                <w:rFonts w:ascii="Times New Roman" w:eastAsia="Times New Roman" w:hAnsi="Times New Roman" w:cs="Times New Roman"/>
                <w:sz w:val="20"/>
                <w:szCs w:val="20"/>
                <w:lang w:eastAsia="cs-CZ"/>
              </w:rPr>
            </w:pPr>
          </w:p>
        </w:tc>
      </w:tr>
      <w:tr w:rsidR="001365E8" w:rsidRPr="001365E8" w:rsidTr="00BB79AE">
        <w:trPr>
          <w:trHeight w:val="324"/>
        </w:trPr>
        <w:tc>
          <w:tcPr>
            <w:tcW w:w="9286" w:type="dxa"/>
            <w:gridSpan w:val="8"/>
            <w:tcBorders>
              <w:top w:val="nil"/>
            </w:tcBorders>
          </w:tcPr>
          <w:p w:rsidR="001365E8" w:rsidRPr="001365E8" w:rsidRDefault="001365E8" w:rsidP="001365E8">
            <w:pPr>
              <w:spacing w:after="0" w:line="240" w:lineRule="auto"/>
              <w:jc w:val="both"/>
              <w:rPr>
                <w:rFonts w:ascii="Times New Roman" w:eastAsia="Times New Roman" w:hAnsi="Times New Roman" w:cs="Times New Roman"/>
                <w:sz w:val="20"/>
                <w:szCs w:val="20"/>
                <w:lang w:eastAsia="cs-CZ"/>
              </w:rPr>
            </w:pPr>
          </w:p>
        </w:tc>
      </w:tr>
    </w:tbl>
    <w:p w:rsidR="001365E8" w:rsidRPr="001365E8" w:rsidRDefault="001365E8" w:rsidP="001365E8">
      <w:pPr>
        <w:spacing w:after="0" w:line="240" w:lineRule="auto"/>
        <w:rPr>
          <w:rFonts w:ascii="Times New Roman" w:eastAsia="Times New Roman" w:hAnsi="Times New Roman" w:cs="Times New Roman"/>
          <w:sz w:val="20"/>
          <w:szCs w:val="20"/>
          <w:lang w:eastAsia="cs-CZ"/>
        </w:rPr>
      </w:pPr>
    </w:p>
    <w:p w:rsidR="001365E8" w:rsidRPr="001365E8" w:rsidRDefault="001365E8" w:rsidP="001365E8">
      <w:pPr>
        <w:spacing w:after="160" w:line="259" w:lineRule="auto"/>
        <w:rPr>
          <w:rFonts w:ascii="Times New Roman" w:eastAsia="Times New Roman" w:hAnsi="Times New Roman" w:cs="Times New Roman"/>
          <w:sz w:val="20"/>
          <w:szCs w:val="20"/>
          <w:lang w:eastAsia="cs-CZ"/>
        </w:rPr>
      </w:pPr>
      <w:r w:rsidRPr="001365E8">
        <w:rPr>
          <w:rFonts w:ascii="Times New Roman" w:eastAsia="Times New Roman" w:hAnsi="Times New Roman" w:cs="Times New Roman"/>
          <w:sz w:val="20"/>
          <w:szCs w:val="20"/>
          <w:lang w:eastAsia="cs-CZ"/>
        </w:rPr>
        <w:t>* V závorce je tučně uveden garant předmětu.</w:t>
      </w:r>
    </w:p>
    <w:p w:rsidR="00291412" w:rsidRDefault="00291412"/>
    <w:p w:rsidR="001365E8" w:rsidRDefault="001365E8"/>
    <w:p w:rsidR="001365E8" w:rsidRDefault="001365E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019"/>
        <w:gridCol w:w="3019"/>
      </w:tblGrid>
      <w:tr w:rsidR="001365E8" w:rsidRPr="00C65663" w:rsidTr="003C05AC">
        <w:tc>
          <w:tcPr>
            <w:tcW w:w="9210" w:type="dxa"/>
            <w:gridSpan w:val="3"/>
            <w:shd w:val="clear" w:color="auto" w:fill="FBD4B4" w:themeFill="accent6" w:themeFillTint="66"/>
          </w:tcPr>
          <w:p w:rsidR="001365E8" w:rsidRPr="00C65663" w:rsidRDefault="001365E8" w:rsidP="003C05AC">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lastRenderedPageBreak/>
              <w:t>Přehled předmětů</w:t>
            </w:r>
          </w:p>
        </w:tc>
      </w:tr>
      <w:tr w:rsidR="001365E8" w:rsidRPr="00C65663" w:rsidTr="003C05AC">
        <w:tc>
          <w:tcPr>
            <w:tcW w:w="3070" w:type="dxa"/>
            <w:shd w:val="clear" w:color="auto" w:fill="FBD4B4" w:themeFill="accent6" w:themeFillTint="66"/>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Základní teoretické předměty</w:t>
            </w:r>
          </w:p>
        </w:tc>
        <w:tc>
          <w:tcPr>
            <w:tcW w:w="3070" w:type="dxa"/>
            <w:shd w:val="clear" w:color="auto" w:fill="FBD4B4" w:themeFill="accent6" w:themeFillTint="66"/>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Předměty profilujícího základu</w:t>
            </w:r>
          </w:p>
        </w:tc>
        <w:tc>
          <w:tcPr>
            <w:tcW w:w="3070" w:type="dxa"/>
            <w:shd w:val="clear" w:color="auto" w:fill="FBD4B4" w:themeFill="accent6" w:themeFillTint="66"/>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sidRPr="00C65663">
              <w:rPr>
                <w:rFonts w:ascii="Times New Roman" w:eastAsia="Times New Roman" w:hAnsi="Times New Roman" w:cs="Times New Roman"/>
                <w:sz w:val="20"/>
                <w:szCs w:val="20"/>
                <w:lang w:eastAsia="cs-CZ"/>
              </w:rPr>
              <w:t>Ostatní</w:t>
            </w:r>
          </w:p>
        </w:tc>
      </w:tr>
      <w:tr w:rsidR="001365E8" w:rsidRPr="00C65663" w:rsidTr="003C05AC">
        <w:tc>
          <w:tcPr>
            <w:tcW w:w="9210" w:type="dxa"/>
            <w:gridSpan w:val="3"/>
          </w:tcPr>
          <w:p w:rsidR="001365E8" w:rsidRPr="00C65663" w:rsidRDefault="001365E8" w:rsidP="003C05AC">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Povinné předměty</w:t>
            </w:r>
          </w:p>
        </w:tc>
      </w:tr>
      <w:tr w:rsidR="001365E8" w:rsidRPr="00C65663" w:rsidTr="003C05A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Filozofie výchovy</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Kulturní a sociální antropologie</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Mediace v pomáhajících profesích</w:t>
            </w:r>
          </w:p>
        </w:tc>
      </w:tr>
      <w:tr w:rsidR="001365E8" w:rsidRPr="00C65663" w:rsidTr="003C05A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pedagogika</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w:t>
            </w:r>
          </w:p>
        </w:tc>
        <w:tc>
          <w:tcPr>
            <w:tcW w:w="3070" w:type="dxa"/>
          </w:tcPr>
          <w:p w:rsidR="001365E8" w:rsidRPr="00C65663" w:rsidRDefault="001365E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Aplikovaná sociální psychologie</w:t>
            </w:r>
          </w:p>
        </w:tc>
      </w:tr>
      <w:tr w:rsidR="006E48DD" w:rsidRPr="00C65663" w:rsidTr="003C05A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Sociální pedagogika</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w:t>
            </w:r>
          </w:p>
        </w:tc>
      </w:tr>
      <w:tr w:rsidR="006E48DD" w:rsidRPr="00C65663" w:rsidTr="003C05AC">
        <w:tc>
          <w:tcPr>
            <w:tcW w:w="3070" w:type="dxa"/>
          </w:tcPr>
          <w:p w:rsidR="006E48DD" w:rsidRPr="00C65663" w:rsidRDefault="004D11A7" w:rsidP="003C05AC">
            <w:pPr>
              <w:spacing w:after="0" w:line="240" w:lineRule="auto"/>
              <w:rPr>
                <w:rFonts w:ascii="Times New Roman" w:eastAsia="Times New Roman" w:hAnsi="Times New Roman" w:cs="Times New Roman"/>
                <w:sz w:val="20"/>
                <w:szCs w:val="20"/>
                <w:lang w:eastAsia="cs-CZ"/>
              </w:rPr>
            </w:pPr>
            <w:ins w:id="112" w:author="*" w:date="2018-08-22T08:43:00Z">
              <w:r w:rsidRPr="004D11A7">
                <w:rPr>
                  <w:rFonts w:ascii="Times New Roman" w:eastAsia="Times New Roman" w:hAnsi="Times New Roman" w:cs="Times New Roman"/>
                  <w:sz w:val="20"/>
                  <w:szCs w:val="20"/>
                  <w:lang w:eastAsia="cs-CZ"/>
                </w:rPr>
                <w:t>Sociální politika a sociální práce</w:t>
              </w:r>
            </w:ins>
            <w:del w:id="113" w:author="*" w:date="2018-08-22T08:43:00Z">
              <w:r w:rsidR="006E48DD" w:rsidDel="004D11A7">
                <w:rPr>
                  <w:rFonts w:ascii="Times New Roman" w:eastAsia="Times New Roman" w:hAnsi="Times New Roman" w:cs="Times New Roman"/>
                  <w:sz w:val="20"/>
                  <w:szCs w:val="20"/>
                  <w:lang w:eastAsia="cs-CZ"/>
                </w:rPr>
                <w:delText>Legislativa v sociální oblasti</w:delText>
              </w:r>
            </w:del>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Podnikání a jeho specifika </w:t>
            </w:r>
            <w:r>
              <w:rPr>
                <w:rFonts w:ascii="Times New Roman" w:eastAsia="Times New Roman" w:hAnsi="Times New Roman" w:cs="Times New Roman"/>
                <w:sz w:val="20"/>
                <w:szCs w:val="20"/>
                <w:lang w:eastAsia="cs-CZ"/>
              </w:rPr>
              <w:br/>
              <w:t>ve vzdělávacím sektoru</w:t>
            </w:r>
          </w:p>
        </w:tc>
        <w:tc>
          <w:tcPr>
            <w:tcW w:w="3070" w:type="dxa"/>
          </w:tcPr>
          <w:p w:rsidR="006E48DD" w:rsidRPr="00C65663" w:rsidRDefault="006E48DD"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Moderní ICT v práci sociálního pedagoga</w:t>
            </w: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1</w:t>
            </w:r>
          </w:p>
        </w:tc>
        <w:tc>
          <w:tcPr>
            <w:tcW w:w="3070" w:type="dxa"/>
          </w:tcPr>
          <w:p w:rsidR="008C5178" w:rsidRDefault="008C51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Odborný anglický jazyk pro sociální pedagogy 1</w:t>
            </w: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Diplomový seminář 2</w:t>
            </w:r>
          </w:p>
        </w:tc>
        <w:tc>
          <w:tcPr>
            <w:tcW w:w="3070" w:type="dxa"/>
          </w:tcPr>
          <w:p w:rsidR="008C5178" w:rsidRDefault="008C51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Odborný anglický jazyk pro sociální pedagogy 2</w:t>
            </w:r>
          </w:p>
        </w:tc>
      </w:tr>
      <w:tr w:rsidR="008C5178" w:rsidRPr="00C65663" w:rsidTr="003C05AC">
        <w:tc>
          <w:tcPr>
            <w:tcW w:w="9210" w:type="dxa"/>
            <w:gridSpan w:val="3"/>
          </w:tcPr>
          <w:p w:rsidR="008C5178" w:rsidRPr="00C65663" w:rsidRDefault="008C5178" w:rsidP="003C05AC">
            <w:pPr>
              <w:spacing w:after="0" w:line="240" w:lineRule="auto"/>
              <w:jc w:val="center"/>
              <w:rPr>
                <w:rFonts w:ascii="Times New Roman" w:eastAsia="Times New Roman" w:hAnsi="Times New Roman" w:cs="Times New Roman"/>
                <w:b/>
                <w:sz w:val="20"/>
                <w:szCs w:val="20"/>
                <w:lang w:eastAsia="cs-CZ"/>
              </w:rPr>
            </w:pPr>
            <w:r w:rsidRPr="00C65663">
              <w:rPr>
                <w:rFonts w:ascii="Times New Roman" w:eastAsia="Times New Roman" w:hAnsi="Times New Roman" w:cs="Times New Roman"/>
                <w:b/>
                <w:sz w:val="20"/>
                <w:szCs w:val="20"/>
                <w:lang w:eastAsia="cs-CZ"/>
              </w:rPr>
              <w:t>Povinně volitelné předměty</w:t>
            </w: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Neziskové organizace</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gerontagogika</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Metodika hry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Supervize v pomáhajících profesích</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terapeutických technik pro sociální pedagogy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Terénní sociální práce</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Interkulturní komunikace</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Principy arteterapie pro sociální pedagogy</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r w:rsidR="008C5178" w:rsidRPr="00C65663" w:rsidTr="003C05A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c>
          <w:tcPr>
            <w:tcW w:w="3070" w:type="dxa"/>
          </w:tcPr>
          <w:p w:rsidR="008C5178" w:rsidRDefault="008C5178" w:rsidP="003C05AC">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Sociálně znevýhodněný žák</w:t>
            </w:r>
          </w:p>
        </w:tc>
        <w:tc>
          <w:tcPr>
            <w:tcW w:w="3070" w:type="dxa"/>
          </w:tcPr>
          <w:p w:rsidR="008C5178" w:rsidRPr="00C65663" w:rsidRDefault="008C5178" w:rsidP="003C05AC">
            <w:pPr>
              <w:spacing w:after="0" w:line="240" w:lineRule="auto"/>
              <w:rPr>
                <w:rFonts w:ascii="Times New Roman" w:eastAsia="Times New Roman" w:hAnsi="Times New Roman" w:cs="Times New Roman"/>
                <w:sz w:val="20"/>
                <w:szCs w:val="20"/>
                <w:lang w:eastAsia="cs-CZ"/>
              </w:rPr>
            </w:pPr>
          </w:p>
        </w:tc>
      </w:tr>
    </w:tbl>
    <w:p w:rsidR="001365E8" w:rsidRDefault="001365E8"/>
    <w:p w:rsidR="006F4120" w:rsidRDefault="006F4120"/>
    <w:p w:rsidR="00334E6B" w:rsidRDefault="006F4120">
      <w:pPr>
        <w:sectPr w:rsidR="00334E6B" w:rsidSect="000E2690">
          <w:footerReference w:type="default" r:id="rId13"/>
          <w:footerReference w:type="first" r:id="rId14"/>
          <w:pgSz w:w="11906" w:h="16838"/>
          <w:pgMar w:top="1134" w:right="1418" w:bottom="1134" w:left="1418" w:header="708" w:footer="708" w:gutter="0"/>
          <w:cols w:space="708"/>
          <w:titlePg/>
          <w:rtlGutter/>
          <w:docGrid w:linePitch="360"/>
        </w:sectPr>
      </w:pPr>
      <w:r>
        <w:br w:type="page"/>
      </w:r>
    </w:p>
    <w:p w:rsidR="006F4120" w:rsidRDefault="006F412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120" w:rsidRPr="00C9236D" w:rsidTr="003C05AC">
        <w:tc>
          <w:tcPr>
            <w:tcW w:w="9855" w:type="dxa"/>
            <w:gridSpan w:val="8"/>
            <w:tcBorders>
              <w:bottom w:val="double" w:sz="4" w:space="0" w:color="auto"/>
            </w:tcBorders>
            <w:shd w:val="clear" w:color="auto" w:fill="BDD6EE"/>
          </w:tcPr>
          <w:p w:rsidR="006F4120" w:rsidRPr="00C9236D" w:rsidRDefault="006F4120" w:rsidP="003C05AC">
            <w:pPr>
              <w:spacing w:after="0" w:line="240" w:lineRule="auto"/>
              <w:jc w:val="both"/>
              <w:rPr>
                <w:rFonts w:ascii="Times New Roman" w:eastAsia="Times New Roman" w:hAnsi="Times New Roman" w:cs="Times New Roman"/>
                <w:b/>
                <w:sz w:val="28"/>
                <w:szCs w:val="20"/>
                <w:lang w:eastAsia="cs-CZ"/>
              </w:rPr>
            </w:pPr>
            <w:r w:rsidRPr="00C9236D">
              <w:rPr>
                <w:rFonts w:ascii="Times New Roman" w:eastAsia="Times New Roman" w:hAnsi="Times New Roman" w:cs="Times New Roman"/>
                <w:sz w:val="20"/>
                <w:szCs w:val="20"/>
                <w:lang w:eastAsia="cs-CZ"/>
              </w:rPr>
              <w:br w:type="page"/>
            </w:r>
            <w:r w:rsidRPr="00C9236D">
              <w:rPr>
                <w:rFonts w:ascii="Times New Roman" w:eastAsia="Times New Roman" w:hAnsi="Times New Roman" w:cs="Times New Roman"/>
                <w:b/>
                <w:sz w:val="28"/>
                <w:szCs w:val="20"/>
                <w:lang w:eastAsia="cs-CZ"/>
              </w:rPr>
              <w:t>B-III – Charakteristika studijního předmětu</w:t>
            </w:r>
          </w:p>
        </w:tc>
      </w:tr>
      <w:tr w:rsidR="006F4120" w:rsidRPr="00C9236D" w:rsidTr="003C05AC">
        <w:tc>
          <w:tcPr>
            <w:tcW w:w="3086" w:type="dxa"/>
            <w:tcBorders>
              <w:top w:val="double" w:sz="4" w:space="0" w:color="auto"/>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6F4120" w:rsidRPr="00C9236D" w:rsidRDefault="006F4120" w:rsidP="003C05AC">
            <w:pPr>
              <w:spacing w:after="0" w:line="240" w:lineRule="auto"/>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Filozofie výchovy</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Typ předmětu</w:t>
            </w:r>
          </w:p>
        </w:tc>
        <w:tc>
          <w:tcPr>
            <w:tcW w:w="3406" w:type="dxa"/>
            <w:gridSpan w:val="4"/>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ZT</w:t>
            </w:r>
          </w:p>
        </w:tc>
        <w:tc>
          <w:tcPr>
            <w:tcW w:w="2695" w:type="dxa"/>
            <w:gridSpan w:val="2"/>
            <w:shd w:val="clear" w:color="auto" w:fill="F7CAAC"/>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doporučený ročník / semestr</w:t>
            </w:r>
          </w:p>
        </w:tc>
        <w:tc>
          <w:tcPr>
            <w:tcW w:w="668" w:type="dxa"/>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1./ZS</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Rozsah studijního předmětu</w:t>
            </w:r>
          </w:p>
        </w:tc>
        <w:tc>
          <w:tcPr>
            <w:tcW w:w="1701" w:type="dxa"/>
            <w:gridSpan w:val="2"/>
          </w:tcPr>
          <w:p w:rsidR="006F4120" w:rsidRPr="00C9236D" w:rsidRDefault="006F4120" w:rsidP="006F412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+14s</w:t>
            </w:r>
          </w:p>
        </w:tc>
        <w:tc>
          <w:tcPr>
            <w:tcW w:w="889"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 xml:space="preserve">hod. </w:t>
            </w:r>
          </w:p>
        </w:tc>
        <w:tc>
          <w:tcPr>
            <w:tcW w:w="816" w:type="dxa"/>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kreditů</w:t>
            </w:r>
          </w:p>
        </w:tc>
        <w:tc>
          <w:tcPr>
            <w:tcW w:w="1207" w:type="dxa"/>
            <w:gridSpan w:val="2"/>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5</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Cs w:val="20"/>
                <w:lang w:eastAsia="cs-CZ"/>
              </w:rPr>
            </w:pPr>
            <w:r w:rsidRPr="00C9236D">
              <w:rPr>
                <w:rFonts w:ascii="Times New Roman" w:eastAsia="Times New Roman" w:hAnsi="Times New Roman" w:cs="Times New Roman"/>
                <w:b/>
                <w:sz w:val="20"/>
                <w:szCs w:val="20"/>
                <w:lang w:eastAsia="cs-CZ"/>
              </w:rPr>
              <w:t>Prerekvizity, korekvizity, ekvivalence</w:t>
            </w:r>
          </w:p>
        </w:tc>
        <w:tc>
          <w:tcPr>
            <w:tcW w:w="6769" w:type="dxa"/>
            <w:gridSpan w:val="7"/>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Způsob ověření studijních výsledků</w:t>
            </w:r>
          </w:p>
        </w:tc>
        <w:tc>
          <w:tcPr>
            <w:tcW w:w="3406" w:type="dxa"/>
            <w:gridSpan w:val="4"/>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Zk</w:t>
            </w:r>
          </w:p>
        </w:tc>
        <w:tc>
          <w:tcPr>
            <w:tcW w:w="215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výuky</w:t>
            </w:r>
          </w:p>
        </w:tc>
        <w:tc>
          <w:tcPr>
            <w:tcW w:w="1207" w:type="dxa"/>
            <w:gridSpan w:val="2"/>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přednáška, seminář</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6F4120" w:rsidRPr="00C9236D" w:rsidRDefault="000E2690" w:rsidP="000E2690">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Zkouška </w:t>
            </w:r>
            <w:r w:rsidR="006F4120">
              <w:rPr>
                <w:rFonts w:ascii="Times New Roman" w:eastAsia="Times New Roman" w:hAnsi="Times New Roman" w:cs="Times New Roman"/>
                <w:sz w:val="20"/>
                <w:szCs w:val="20"/>
                <w:lang w:eastAsia="cs-CZ"/>
              </w:rPr>
              <w:t xml:space="preserve">písemnou </w:t>
            </w:r>
            <w:r w:rsidR="006F4120" w:rsidRPr="00C9236D">
              <w:rPr>
                <w:rFonts w:ascii="Times New Roman" w:eastAsia="Times New Roman" w:hAnsi="Times New Roman" w:cs="Times New Roman"/>
                <w:sz w:val="20"/>
                <w:szCs w:val="20"/>
                <w:lang w:eastAsia="cs-CZ"/>
              </w:rPr>
              <w:t>formou</w:t>
            </w:r>
            <w:r w:rsidR="006F4120">
              <w:rPr>
                <w:rFonts w:ascii="Times New Roman" w:eastAsia="Times New Roman" w:hAnsi="Times New Roman" w:cs="Times New Roman"/>
                <w:sz w:val="20"/>
                <w:szCs w:val="20"/>
                <w:lang w:eastAsia="cs-CZ"/>
              </w:rPr>
              <w:t>.</w:t>
            </w:r>
            <w:r w:rsidR="006F4120" w:rsidRPr="00C9236D">
              <w:rPr>
                <w:rFonts w:ascii="Times New Roman" w:eastAsia="Times New Roman" w:hAnsi="Times New Roman" w:cs="Times New Roman"/>
                <w:sz w:val="20"/>
                <w:szCs w:val="20"/>
                <w:lang w:eastAsia="cs-CZ"/>
              </w:rPr>
              <w:t xml:space="preserve"> </w:t>
            </w:r>
            <w:r w:rsidR="006F4120">
              <w:rPr>
                <w:rFonts w:ascii="Times New Roman" w:eastAsia="Times New Roman" w:hAnsi="Times New Roman" w:cs="Times New Roman"/>
                <w:sz w:val="20"/>
                <w:szCs w:val="20"/>
                <w:lang w:eastAsia="cs-CZ"/>
              </w:rPr>
              <w:t xml:space="preserve">Prezentace témat souvisejících </w:t>
            </w:r>
            <w:r w:rsidR="006F4120">
              <w:rPr>
                <w:rFonts w:ascii="Times New Roman" w:eastAsia="Times New Roman" w:hAnsi="Times New Roman" w:cs="Times New Roman"/>
                <w:sz w:val="20"/>
                <w:szCs w:val="20"/>
                <w:lang w:eastAsia="cs-CZ"/>
              </w:rPr>
              <w:br/>
              <w:t xml:space="preserve">s významem filozofie výchovy pro sociální pedagogiku a aktivní účast </w:t>
            </w:r>
            <w:r w:rsidR="006F4120">
              <w:rPr>
                <w:rFonts w:ascii="Times New Roman" w:eastAsia="Times New Roman" w:hAnsi="Times New Roman" w:cs="Times New Roman"/>
                <w:sz w:val="20"/>
                <w:szCs w:val="20"/>
                <w:lang w:eastAsia="cs-CZ"/>
              </w:rPr>
              <w:br/>
              <w:t xml:space="preserve">na následném kolokviu. </w:t>
            </w:r>
          </w:p>
        </w:tc>
      </w:tr>
      <w:tr w:rsidR="006F4120" w:rsidRPr="00C9236D" w:rsidTr="003C05AC">
        <w:trPr>
          <w:trHeight w:val="264"/>
        </w:trPr>
        <w:tc>
          <w:tcPr>
            <w:tcW w:w="9855" w:type="dxa"/>
            <w:gridSpan w:val="8"/>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197"/>
        </w:trPr>
        <w:tc>
          <w:tcPr>
            <w:tcW w:w="3086" w:type="dxa"/>
            <w:tcBorders>
              <w:top w:val="nil"/>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6F4120" w:rsidRPr="00C9236D" w:rsidTr="003C05AC">
        <w:trPr>
          <w:trHeight w:val="243"/>
        </w:trPr>
        <w:tc>
          <w:tcPr>
            <w:tcW w:w="3086" w:type="dxa"/>
            <w:tcBorders>
              <w:top w:val="nil"/>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296"/>
        </w:trPr>
        <w:tc>
          <w:tcPr>
            <w:tcW w:w="9855" w:type="dxa"/>
            <w:gridSpan w:val="8"/>
            <w:tcBorders>
              <w:top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sz w:val="20"/>
                <w:szCs w:val="20"/>
                <w:lang w:eastAsia="cs-CZ"/>
              </w:rPr>
              <w:t>doc. PhDr. Mgr. Jaroslav Balvín, CSc.</w:t>
            </w:r>
          </w:p>
        </w:tc>
      </w:tr>
      <w:tr w:rsidR="006F4120" w:rsidRPr="00C9236D" w:rsidTr="003C05AC">
        <w:tc>
          <w:tcPr>
            <w:tcW w:w="3086" w:type="dxa"/>
            <w:shd w:val="clear" w:color="auto" w:fill="F7CAAC"/>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3450"/>
        </w:trPr>
        <w:tc>
          <w:tcPr>
            <w:tcW w:w="9855" w:type="dxa"/>
            <w:gridSpan w:val="8"/>
            <w:tcBorders>
              <w:top w:val="nil"/>
              <w:bottom w:val="single" w:sz="12" w:space="0" w:color="auto"/>
            </w:tcBorders>
          </w:tcPr>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Cíl předmětu</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Times New Roman" w:hAnsi="Times New Roman" w:cs="Times New Roman"/>
                <w:sz w:val="20"/>
                <w:szCs w:val="20"/>
                <w:lang w:eastAsia="cs-CZ"/>
              </w:rPr>
              <w:t xml:space="preserve">Cílem předmětu je </w:t>
            </w:r>
            <w:r>
              <w:rPr>
                <w:rFonts w:ascii="Times New Roman" w:eastAsia="Calibri" w:hAnsi="Times New Roman" w:cs="Times New Roman"/>
                <w:sz w:val="20"/>
                <w:szCs w:val="20"/>
              </w:rPr>
              <w:t>osvojení si</w:t>
            </w:r>
            <w:r w:rsidRPr="00C9236D">
              <w:rPr>
                <w:rFonts w:ascii="Times New Roman" w:eastAsia="Calibri" w:hAnsi="Times New Roman" w:cs="Times New Roman"/>
                <w:sz w:val="20"/>
                <w:szCs w:val="20"/>
              </w:rPr>
              <w:t xml:space="preserve"> p</w:t>
            </w:r>
            <w:r>
              <w:rPr>
                <w:rFonts w:ascii="Times New Roman" w:eastAsia="Calibri" w:hAnsi="Times New Roman" w:cs="Times New Roman"/>
                <w:sz w:val="20"/>
                <w:szCs w:val="20"/>
              </w:rPr>
              <w:t>oznatků z filosofie současnosti a</w:t>
            </w:r>
            <w:r w:rsidRPr="00C9236D">
              <w:rPr>
                <w:rFonts w:ascii="Times New Roman" w:eastAsia="Calibri" w:hAnsi="Times New Roman" w:cs="Times New Roman"/>
                <w:sz w:val="20"/>
                <w:szCs w:val="20"/>
              </w:rPr>
              <w:t xml:space="preserve"> propojení poznatků s tradicemi evropského myšlení v kontextu sociální pedagogiky. Student si osvojuje základní filosofické směry v současnosti s akcentem na současný svět a smysl života </w:t>
            </w:r>
            <w:r>
              <w:rPr>
                <w:rFonts w:ascii="Times New Roman" w:eastAsia="Calibri" w:hAnsi="Times New Roman" w:cs="Times New Roman"/>
                <w:sz w:val="20"/>
                <w:szCs w:val="20"/>
              </w:rPr>
              <w:t>prostřednictvím témat</w:t>
            </w:r>
            <w:r w:rsidRPr="00C9236D">
              <w:rPr>
                <w:rFonts w:ascii="Times New Roman" w:eastAsia="Calibri" w:hAnsi="Times New Roman" w:cs="Times New Roman"/>
                <w:sz w:val="20"/>
                <w:szCs w:val="20"/>
              </w:rPr>
              <w:t xml:space="preserve"> filozofie výchovy. </w:t>
            </w:r>
          </w:p>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Obsah předmětu</w:t>
            </w:r>
          </w:p>
          <w:p w:rsidR="006F4120"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Pře</w:t>
            </w:r>
            <w:r>
              <w:rPr>
                <w:rFonts w:ascii="Times New Roman" w:eastAsia="Calibri" w:hAnsi="Times New Roman" w:cs="Times New Roman"/>
                <w:sz w:val="20"/>
                <w:szCs w:val="20"/>
              </w:rPr>
              <w:t>hled základů filozofie výchovy (názory</w:t>
            </w:r>
            <w:r w:rsidRPr="00C9236D">
              <w:rPr>
                <w:rFonts w:ascii="Times New Roman" w:eastAsia="Calibri" w:hAnsi="Times New Roman" w:cs="Times New Roman"/>
                <w:sz w:val="20"/>
                <w:szCs w:val="20"/>
              </w:rPr>
              <w:t xml:space="preserve"> na výchovné aspekty života</w:t>
            </w:r>
            <w:r>
              <w:rPr>
                <w:rFonts w:ascii="Times New Roman" w:eastAsia="Calibri" w:hAnsi="Times New Roman" w:cs="Times New Roman"/>
                <w:sz w:val="20"/>
                <w:szCs w:val="20"/>
              </w:rPr>
              <w:t xml:space="preserve">). </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Vztah filozofie a filozofie výchovy.</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Výchova a (post)moderní doba.</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Vliv</w:t>
            </w:r>
            <w:r w:rsidRPr="00C9236D">
              <w:rPr>
                <w:rFonts w:ascii="Times New Roman" w:eastAsia="Calibri" w:hAnsi="Times New Roman" w:cs="Times New Roman"/>
                <w:sz w:val="20"/>
                <w:szCs w:val="20"/>
              </w:rPr>
              <w:t xml:space="preserve"> filozofických koncepcí </w:t>
            </w:r>
            <w:r>
              <w:rPr>
                <w:rFonts w:ascii="Times New Roman" w:eastAsia="Calibri" w:hAnsi="Times New Roman" w:cs="Times New Roman"/>
                <w:sz w:val="20"/>
                <w:szCs w:val="20"/>
              </w:rPr>
              <w:t>na člověka a pedagogiku v</w:t>
            </w:r>
            <w:r w:rsidRPr="00C9236D">
              <w:rPr>
                <w:rFonts w:ascii="Times New Roman" w:eastAsia="Calibri" w:hAnsi="Times New Roman" w:cs="Times New Roman"/>
                <w:sz w:val="20"/>
                <w:szCs w:val="20"/>
              </w:rPr>
              <w:t xml:space="preserve"> 19. a 20. století.</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Současné vzdělávací teorie a problémy</w:t>
            </w:r>
            <w:r>
              <w:rPr>
                <w:rFonts w:ascii="Times New Roman" w:eastAsia="Calibri" w:hAnsi="Times New Roman" w:cs="Times New Roman"/>
                <w:sz w:val="20"/>
                <w:szCs w:val="20"/>
              </w:rPr>
              <w:t xml:space="preserve">, jejich strukturní prvky </w:t>
            </w:r>
            <w:r w:rsidRPr="00C9236D">
              <w:rPr>
                <w:rFonts w:ascii="Times New Roman" w:eastAsia="Calibri" w:hAnsi="Times New Roman" w:cs="Times New Roman"/>
                <w:sz w:val="20"/>
                <w:szCs w:val="20"/>
              </w:rPr>
              <w:t>a teoretická východiska.</w:t>
            </w:r>
          </w:p>
          <w:p w:rsidR="006F4120" w:rsidRPr="00C9236D" w:rsidRDefault="006F4120" w:rsidP="003C05AC">
            <w:pPr>
              <w:autoSpaceDE w:val="0"/>
              <w:autoSpaceDN w:val="0"/>
              <w:adjustRightInd w:val="0"/>
              <w:spacing w:after="0" w:line="240" w:lineRule="auto"/>
              <w:jc w:val="both"/>
              <w:rPr>
                <w:rFonts w:ascii="Times New Roman" w:eastAsia="Calibri" w:hAnsi="Times New Roman" w:cs="Times New Roman"/>
                <w:sz w:val="20"/>
                <w:szCs w:val="20"/>
              </w:rPr>
            </w:pPr>
            <w:r w:rsidRPr="00C9236D">
              <w:rPr>
                <w:rFonts w:ascii="Times New Roman" w:eastAsia="Calibri" w:hAnsi="Times New Roman" w:cs="Times New Roman"/>
                <w:sz w:val="20"/>
                <w:szCs w:val="20"/>
              </w:rPr>
              <w:t xml:space="preserve">Filozofie výchovy </w:t>
            </w:r>
            <w:r>
              <w:rPr>
                <w:rFonts w:ascii="Times New Roman" w:eastAsia="Calibri" w:hAnsi="Times New Roman" w:cs="Times New Roman"/>
                <w:sz w:val="20"/>
                <w:szCs w:val="20"/>
              </w:rPr>
              <w:t>v</w:t>
            </w:r>
            <w:r w:rsidRPr="00C9236D">
              <w:rPr>
                <w:rFonts w:ascii="Times New Roman" w:eastAsia="Calibri" w:hAnsi="Times New Roman" w:cs="Times New Roman"/>
                <w:sz w:val="20"/>
                <w:szCs w:val="20"/>
              </w:rPr>
              <w:t xml:space="preserve"> reflexi problémů výchovy.</w:t>
            </w:r>
          </w:p>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Calibri" w:hAnsi="Times New Roman" w:cs="Times New Roman"/>
                <w:sz w:val="20"/>
                <w:szCs w:val="20"/>
              </w:rPr>
              <w:t>Praktická pedagogika a koncept sociální pedagogiky založený na koncepčních vztazích.</w:t>
            </w:r>
          </w:p>
          <w:p w:rsidR="006F4120" w:rsidRPr="00C9236D" w:rsidRDefault="006F4120" w:rsidP="003C05AC">
            <w:pPr>
              <w:spacing w:after="0" w:line="240" w:lineRule="auto"/>
              <w:jc w:val="both"/>
              <w:rPr>
                <w:rFonts w:ascii="Times New Roman" w:eastAsia="Times New Roman" w:hAnsi="Times New Roman" w:cs="Times New Roman"/>
                <w:b/>
                <w:sz w:val="20"/>
                <w:szCs w:val="20"/>
                <w:lang w:eastAsia="cs-CZ"/>
              </w:rPr>
            </w:pPr>
            <w:r w:rsidRPr="00C9236D">
              <w:rPr>
                <w:rFonts w:ascii="Times New Roman" w:eastAsia="Times New Roman" w:hAnsi="Times New Roman" w:cs="Times New Roman"/>
                <w:b/>
                <w:sz w:val="20"/>
                <w:szCs w:val="20"/>
                <w:lang w:eastAsia="cs-CZ"/>
              </w:rPr>
              <w:t>Výstupní kompetence</w:t>
            </w:r>
          </w:p>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Calibri" w:hAnsi="Times New Roman" w:cs="Times New Roman"/>
                <w:sz w:val="20"/>
                <w:szCs w:val="20"/>
              </w:rPr>
              <w:t>Student se orientuje v základních filozofických směrech a jejich vlivu na pedagogiku, výchovu a vzdělávání; analyzuje výchovné cíle prostřednictvím různých filozofických přístupů; orientuje se v dílech filozofů výchovy (</w:t>
            </w:r>
            <w:r w:rsidRPr="00C9236D">
              <w:rPr>
                <w:rFonts w:ascii="Times New Roman" w:eastAsia="Calibri" w:hAnsi="Times New Roman" w:cs="Times New Roman"/>
                <w:sz w:val="20"/>
                <w:szCs w:val="20"/>
              </w:rPr>
              <w:t>Platon, Sokrates, Aristoteles, Kant</w:t>
            </w:r>
            <w:r>
              <w:rPr>
                <w:rFonts w:ascii="Times New Roman" w:eastAsia="Calibri" w:hAnsi="Times New Roman" w:cs="Times New Roman"/>
                <w:sz w:val="20"/>
                <w:szCs w:val="20"/>
              </w:rPr>
              <w:t xml:space="preserve">, </w:t>
            </w:r>
            <w:r w:rsidRPr="00C9236D">
              <w:rPr>
                <w:rFonts w:ascii="Times New Roman" w:eastAsia="Calibri" w:hAnsi="Times New Roman" w:cs="Times New Roman"/>
                <w:sz w:val="20"/>
                <w:szCs w:val="20"/>
              </w:rPr>
              <w:t>Patočka, Pešková, Palouš, Machovec</w:t>
            </w:r>
            <w:r>
              <w:rPr>
                <w:rFonts w:ascii="Times New Roman" w:eastAsia="Calibri" w:hAnsi="Times New Roman" w:cs="Times New Roman"/>
                <w:sz w:val="20"/>
                <w:szCs w:val="20"/>
              </w:rPr>
              <w:t>).</w:t>
            </w:r>
          </w:p>
        </w:tc>
      </w:tr>
      <w:tr w:rsidR="006F4120" w:rsidRPr="00C9236D" w:rsidTr="003C05AC">
        <w:trPr>
          <w:trHeight w:val="265"/>
        </w:trPr>
        <w:tc>
          <w:tcPr>
            <w:tcW w:w="3653" w:type="dxa"/>
            <w:gridSpan w:val="2"/>
            <w:tcBorders>
              <w:top w:val="nil"/>
            </w:tcBorders>
            <w:shd w:val="clear" w:color="auto" w:fill="F7CAAC"/>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r w:rsidRPr="00C9236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6F4120" w:rsidRPr="00C9236D"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C9236D" w:rsidTr="003C05AC">
        <w:trPr>
          <w:trHeight w:val="1497"/>
        </w:trPr>
        <w:tc>
          <w:tcPr>
            <w:tcW w:w="9855" w:type="dxa"/>
            <w:gridSpan w:val="8"/>
            <w:tcBorders>
              <w:top w:val="nil"/>
            </w:tcBorders>
          </w:tcPr>
          <w:p w:rsidR="006F4120" w:rsidRPr="00DE4C41" w:rsidRDefault="006F4120" w:rsidP="003C05AC">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Povinná literatura</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andragogika a romská kultura</w:t>
            </w:r>
            <w:r w:rsidRPr="00DE4C41">
              <w:rPr>
                <w:rFonts w:ascii="Times New Roman" w:eastAsia="Times New Roman" w:hAnsi="Times New Roman" w:cs="Times New Roman"/>
                <w:sz w:val="20"/>
                <w:szCs w:val="20"/>
                <w:lang w:eastAsia="cs-CZ"/>
              </w:rPr>
              <w:t>. Praha: Hnutí R, 2016.</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Balvín, J. </w:t>
            </w:r>
            <w:r w:rsidRPr="00DE4C41">
              <w:rPr>
                <w:rFonts w:ascii="Times New Roman" w:eastAsia="Times New Roman" w:hAnsi="Times New Roman" w:cs="Times New Roman"/>
                <w:i/>
                <w:sz w:val="20"/>
                <w:szCs w:val="20"/>
                <w:lang w:eastAsia="cs-CZ"/>
              </w:rPr>
              <w:t>Filozofie výchovy v dílech filozofů výchovy</w:t>
            </w:r>
            <w:r w:rsidRPr="00DE4C41">
              <w:rPr>
                <w:rFonts w:ascii="Times New Roman" w:eastAsia="Times New Roman" w:hAnsi="Times New Roman" w:cs="Times New Roman"/>
                <w:sz w:val="20"/>
                <w:szCs w:val="20"/>
                <w:lang w:eastAsia="cs-CZ"/>
              </w:rPr>
              <w:t>. Praha: Radix, 2017.</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Machovec, M. </w:t>
            </w:r>
            <w:r w:rsidRPr="00DE4C41">
              <w:rPr>
                <w:rFonts w:ascii="Times New Roman" w:eastAsia="Times New Roman" w:hAnsi="Times New Roman" w:cs="Times New Roman"/>
                <w:i/>
                <w:sz w:val="20"/>
                <w:szCs w:val="20"/>
                <w:lang w:eastAsia="cs-CZ"/>
              </w:rPr>
              <w:t>Filosofie tváří v tvář zániku</w:t>
            </w:r>
            <w:r w:rsidRPr="00DE4C41">
              <w:rPr>
                <w:rFonts w:ascii="Times New Roman" w:eastAsia="Times New Roman" w:hAnsi="Times New Roman" w:cs="Times New Roman"/>
                <w:sz w:val="20"/>
                <w:szCs w:val="20"/>
                <w:lang w:eastAsia="cs-CZ"/>
              </w:rPr>
              <w:t>. Praha: Akropolis, 2006.</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Palouš, R., Svobodová, Z. </w:t>
            </w:r>
            <w:r w:rsidRPr="00DE4C41">
              <w:rPr>
                <w:rFonts w:ascii="Times New Roman" w:eastAsia="Times New Roman" w:hAnsi="Times New Roman" w:cs="Times New Roman"/>
                <w:i/>
                <w:sz w:val="20"/>
                <w:szCs w:val="20"/>
                <w:lang w:eastAsia="cs-CZ"/>
              </w:rPr>
              <w:t>Homo educandus.</w:t>
            </w:r>
            <w:r w:rsidRPr="00DE4C41">
              <w:rPr>
                <w:rFonts w:ascii="Times New Roman" w:eastAsia="Times New Roman" w:hAnsi="Times New Roman" w:cs="Times New Roman"/>
                <w:sz w:val="20"/>
                <w:szCs w:val="20"/>
                <w:lang w:eastAsia="cs-CZ"/>
              </w:rPr>
              <w:t xml:space="preserve"> Filozofické základy výchovy. Praha: Univerzita Karlova v Praze, 2011.</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Patočka, J. </w:t>
            </w:r>
            <w:r w:rsidRPr="00DE4C41">
              <w:rPr>
                <w:rFonts w:ascii="Times New Roman" w:eastAsia="Times New Roman" w:hAnsi="Times New Roman" w:cs="Times New Roman"/>
                <w:i/>
                <w:sz w:val="20"/>
                <w:szCs w:val="20"/>
                <w:lang w:eastAsia="cs-CZ"/>
              </w:rPr>
              <w:t>Péče o duši</w:t>
            </w:r>
            <w:r w:rsidRPr="00DE4C41">
              <w:rPr>
                <w:rFonts w:ascii="Times New Roman" w:eastAsia="Times New Roman" w:hAnsi="Times New Roman" w:cs="Times New Roman"/>
                <w:sz w:val="20"/>
                <w:szCs w:val="20"/>
                <w:lang w:eastAsia="cs-CZ"/>
              </w:rPr>
              <w:t xml:space="preserve"> 1. Díl. Praha: Oikoymenh, 1996.</w:t>
            </w:r>
          </w:p>
          <w:p w:rsidR="006F4120" w:rsidRPr="00DE4C41" w:rsidRDefault="006F4120" w:rsidP="003C05AC">
            <w:pPr>
              <w:spacing w:after="0" w:line="240" w:lineRule="auto"/>
              <w:jc w:val="both"/>
              <w:rPr>
                <w:rFonts w:ascii="Times New Roman" w:eastAsia="Times New Roman" w:hAnsi="Times New Roman" w:cs="Times New Roman"/>
                <w:sz w:val="20"/>
                <w:szCs w:val="20"/>
                <w:lang w:eastAsia="cs-CZ"/>
              </w:rPr>
            </w:pPr>
            <w:r w:rsidRPr="00DE4C41">
              <w:rPr>
                <w:rFonts w:ascii="Times New Roman" w:eastAsia="Times New Roman" w:hAnsi="Times New Roman" w:cs="Times New Roman"/>
                <w:sz w:val="20"/>
                <w:szCs w:val="20"/>
                <w:lang w:eastAsia="cs-CZ"/>
              </w:rPr>
              <w:t xml:space="preserve">Platon. </w:t>
            </w:r>
            <w:r w:rsidRPr="00DE4C41">
              <w:rPr>
                <w:rFonts w:ascii="Times New Roman" w:eastAsia="Times New Roman" w:hAnsi="Times New Roman" w:cs="Times New Roman"/>
                <w:i/>
                <w:sz w:val="20"/>
                <w:szCs w:val="20"/>
                <w:lang w:eastAsia="cs-CZ"/>
              </w:rPr>
              <w:t>Ústava.</w:t>
            </w:r>
            <w:r w:rsidRPr="00DE4C41">
              <w:rPr>
                <w:rFonts w:ascii="Times New Roman" w:eastAsia="Times New Roman" w:hAnsi="Times New Roman" w:cs="Times New Roman"/>
                <w:sz w:val="20"/>
                <w:szCs w:val="20"/>
                <w:lang w:eastAsia="cs-CZ"/>
              </w:rPr>
              <w:t xml:space="preserve"> Praha: Oikoymenh, 2005.</w:t>
            </w:r>
          </w:p>
          <w:p w:rsidR="006F4120" w:rsidRPr="00DE4C41" w:rsidRDefault="006F4120" w:rsidP="003C05AC">
            <w:pPr>
              <w:spacing w:after="0" w:line="240" w:lineRule="auto"/>
              <w:jc w:val="both"/>
              <w:rPr>
                <w:rFonts w:ascii="Times New Roman" w:eastAsia="Times New Roman" w:hAnsi="Times New Roman" w:cs="Times New Roman"/>
                <w:b/>
                <w:sz w:val="20"/>
                <w:szCs w:val="20"/>
                <w:lang w:eastAsia="cs-CZ"/>
              </w:rPr>
            </w:pPr>
            <w:r w:rsidRPr="00DE4C41">
              <w:rPr>
                <w:rFonts w:ascii="Times New Roman" w:eastAsia="Times New Roman" w:hAnsi="Times New Roman" w:cs="Times New Roman"/>
                <w:b/>
                <w:sz w:val="20"/>
                <w:szCs w:val="20"/>
                <w:lang w:eastAsia="cs-CZ"/>
              </w:rPr>
              <w:t>Doporučená literatura</w:t>
            </w:r>
          </w:p>
          <w:p w:rsidR="006F4120" w:rsidRPr="00DE4C41" w:rsidRDefault="006F4120" w:rsidP="003C05AC">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Coreth, E. </w:t>
            </w:r>
            <w:r w:rsidRPr="00DE4C41">
              <w:rPr>
                <w:rFonts w:ascii="Times New Roman" w:eastAsia="Calibri" w:hAnsi="Times New Roman" w:cs="Times New Roman"/>
                <w:i/>
                <w:iCs/>
                <w:sz w:val="20"/>
                <w:szCs w:val="20"/>
              </w:rPr>
              <w:t>Co je člověk?</w:t>
            </w:r>
            <w:r w:rsidRPr="00DE4C41">
              <w:rPr>
                <w:rFonts w:ascii="Times New Roman" w:eastAsia="Calibri" w:hAnsi="Times New Roman" w:cs="Times New Roman"/>
                <w:sz w:val="20"/>
                <w:szCs w:val="20"/>
              </w:rPr>
              <w:t xml:space="preserve">. Praha: Zvon, 1996. </w:t>
            </w:r>
          </w:p>
          <w:p w:rsidR="006F4120" w:rsidRPr="00DE4C41" w:rsidRDefault="006F4120" w:rsidP="003C05AC">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Furger, F. </w:t>
            </w:r>
            <w:r w:rsidRPr="00DE4C41">
              <w:rPr>
                <w:rFonts w:ascii="Times New Roman" w:eastAsia="Calibri" w:hAnsi="Times New Roman" w:cs="Times New Roman"/>
                <w:i/>
                <w:iCs/>
                <w:sz w:val="20"/>
                <w:szCs w:val="20"/>
              </w:rPr>
              <w:t>Etika seberealizace, osobních vztahů a politiky</w:t>
            </w:r>
            <w:r w:rsidRPr="00DE4C41">
              <w:rPr>
                <w:rFonts w:ascii="Times New Roman" w:eastAsia="Calibri" w:hAnsi="Times New Roman" w:cs="Times New Roman"/>
                <w:sz w:val="20"/>
                <w:szCs w:val="20"/>
              </w:rPr>
              <w:t>. Praha, 2003.</w:t>
            </w:r>
          </w:p>
          <w:p w:rsidR="006F4120" w:rsidRPr="00DE4C41" w:rsidRDefault="006F4120" w:rsidP="003C05AC">
            <w:pPr>
              <w:autoSpaceDE w:val="0"/>
              <w:autoSpaceDN w:val="0"/>
              <w:adjustRightInd w:val="0"/>
              <w:spacing w:after="0" w:line="240" w:lineRule="auto"/>
              <w:rPr>
                <w:rFonts w:ascii="Times New Roman" w:eastAsia="Calibri" w:hAnsi="Times New Roman" w:cs="Times New Roman"/>
                <w:sz w:val="20"/>
                <w:szCs w:val="20"/>
              </w:rPr>
            </w:pPr>
            <w:r w:rsidRPr="00DE4C41">
              <w:rPr>
                <w:rFonts w:ascii="Times New Roman" w:eastAsia="Calibri" w:hAnsi="Times New Roman" w:cs="Times New Roman"/>
                <w:sz w:val="20"/>
                <w:szCs w:val="20"/>
              </w:rPr>
              <w:t xml:space="preserve">Sokol, J. </w:t>
            </w:r>
            <w:r w:rsidRPr="00DE4C41">
              <w:rPr>
                <w:rFonts w:ascii="Times New Roman" w:eastAsia="Calibri" w:hAnsi="Times New Roman" w:cs="Times New Roman"/>
                <w:i/>
                <w:iCs/>
                <w:sz w:val="20"/>
                <w:szCs w:val="20"/>
              </w:rPr>
              <w:t>Filosofická antropologie: člověk jako osoba</w:t>
            </w:r>
            <w:r w:rsidRPr="00DE4C41">
              <w:rPr>
                <w:rFonts w:ascii="Times New Roman" w:eastAsia="Calibri" w:hAnsi="Times New Roman" w:cs="Times New Roman"/>
                <w:sz w:val="20"/>
                <w:szCs w:val="20"/>
              </w:rPr>
              <w:t xml:space="preserve">. Praha: Portál, 2008. </w:t>
            </w:r>
          </w:p>
          <w:p w:rsidR="006F4120" w:rsidRPr="00663DE5" w:rsidRDefault="006F4120" w:rsidP="003C05AC">
            <w:pPr>
              <w:spacing w:after="0" w:line="240" w:lineRule="auto"/>
              <w:jc w:val="both"/>
              <w:rPr>
                <w:rFonts w:ascii="Times New Roman" w:eastAsia="Times New Roman" w:hAnsi="Times New Roman" w:cs="Times New Roman"/>
                <w:sz w:val="19"/>
                <w:szCs w:val="19"/>
                <w:lang w:eastAsia="cs-CZ"/>
              </w:rPr>
            </w:pPr>
            <w:r w:rsidRPr="00DE4C41">
              <w:rPr>
                <w:rFonts w:ascii="Times New Roman" w:eastAsia="Calibri" w:hAnsi="Times New Roman" w:cs="Times New Roman"/>
                <w:sz w:val="20"/>
                <w:szCs w:val="20"/>
              </w:rPr>
              <w:t xml:space="preserve">Smílková, J., Balvín, J. </w:t>
            </w:r>
            <w:r w:rsidRPr="00DE4C41">
              <w:rPr>
                <w:rFonts w:ascii="Times New Roman" w:eastAsia="Calibri" w:hAnsi="Times New Roman" w:cs="Times New Roman"/>
                <w:i/>
                <w:sz w:val="20"/>
                <w:szCs w:val="20"/>
              </w:rPr>
              <w:t>Jan Amos</w:t>
            </w:r>
            <w:r w:rsidRPr="00DE4C41">
              <w:rPr>
                <w:rFonts w:ascii="Times New Roman" w:eastAsia="Calibri" w:hAnsi="Times New Roman" w:cs="Times New Roman"/>
                <w:sz w:val="20"/>
                <w:szCs w:val="20"/>
              </w:rPr>
              <w:t xml:space="preserve"> </w:t>
            </w:r>
            <w:r w:rsidRPr="00DE4C41">
              <w:rPr>
                <w:rFonts w:ascii="Times New Roman" w:eastAsia="Calibri" w:hAnsi="Times New Roman" w:cs="Times New Roman"/>
                <w:i/>
                <w:sz w:val="20"/>
                <w:szCs w:val="20"/>
              </w:rPr>
              <w:t>Komenský a jeho přínos filozofii výchovy a sociální pedagogice</w:t>
            </w:r>
            <w:r w:rsidRPr="00DE4C41">
              <w:rPr>
                <w:rFonts w:ascii="Times New Roman" w:eastAsia="Calibri" w:hAnsi="Times New Roman" w:cs="Times New Roman"/>
                <w:sz w:val="20"/>
                <w:szCs w:val="20"/>
              </w:rPr>
              <w:t>. Praha: Hnutí R, 2016.</w:t>
            </w:r>
          </w:p>
        </w:tc>
      </w:tr>
    </w:tbl>
    <w:p w:rsidR="006F4120" w:rsidRDefault="006F4120"/>
    <w:p w:rsidR="006F4120" w:rsidRDefault="006F4120"/>
    <w:p w:rsidR="006F4120" w:rsidRDefault="006F41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120" w:rsidRPr="0039671B" w:rsidTr="003C05AC">
        <w:tc>
          <w:tcPr>
            <w:tcW w:w="9855" w:type="dxa"/>
            <w:gridSpan w:val="8"/>
            <w:tcBorders>
              <w:bottom w:val="double" w:sz="4" w:space="0" w:color="auto"/>
            </w:tcBorders>
            <w:shd w:val="clear" w:color="auto" w:fill="BDD6EE"/>
          </w:tcPr>
          <w:p w:rsidR="006F4120" w:rsidRPr="0039671B" w:rsidRDefault="006F4120" w:rsidP="003C05AC">
            <w:pPr>
              <w:spacing w:after="0" w:line="240" w:lineRule="auto"/>
              <w:jc w:val="both"/>
              <w:rPr>
                <w:rFonts w:ascii="Times New Roman" w:eastAsia="Times New Roman" w:hAnsi="Times New Roman" w:cs="Times New Roman"/>
                <w:b/>
                <w:sz w:val="28"/>
                <w:szCs w:val="20"/>
                <w:lang w:eastAsia="cs-CZ"/>
              </w:rPr>
            </w:pPr>
            <w:r w:rsidRPr="0039671B">
              <w:rPr>
                <w:rFonts w:ascii="Times New Roman" w:eastAsia="Times New Roman" w:hAnsi="Times New Roman" w:cs="Times New Roman"/>
                <w:sz w:val="20"/>
                <w:szCs w:val="20"/>
                <w:lang w:eastAsia="cs-CZ"/>
              </w:rPr>
              <w:lastRenderedPageBreak/>
              <w:br w:type="page"/>
            </w:r>
            <w:r w:rsidRPr="0039671B">
              <w:rPr>
                <w:rFonts w:ascii="Times New Roman" w:eastAsia="Times New Roman" w:hAnsi="Times New Roman" w:cs="Times New Roman"/>
                <w:b/>
                <w:sz w:val="28"/>
                <w:szCs w:val="20"/>
                <w:lang w:eastAsia="cs-CZ"/>
              </w:rPr>
              <w:t>B-III – Charakteristika studijního předmětu</w:t>
            </w:r>
          </w:p>
        </w:tc>
      </w:tr>
      <w:tr w:rsidR="006F4120" w:rsidRPr="0039671B" w:rsidTr="003C05AC">
        <w:tc>
          <w:tcPr>
            <w:tcW w:w="3086" w:type="dxa"/>
            <w:tcBorders>
              <w:top w:val="double" w:sz="4" w:space="0" w:color="auto"/>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Kulturní a sociální antropologie</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Typ předmětu</w:t>
            </w:r>
          </w:p>
        </w:tc>
        <w:tc>
          <w:tcPr>
            <w:tcW w:w="3406" w:type="dxa"/>
            <w:gridSpan w:val="4"/>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PZ</w:t>
            </w:r>
          </w:p>
        </w:tc>
        <w:tc>
          <w:tcPr>
            <w:tcW w:w="2695" w:type="dxa"/>
            <w:gridSpan w:val="2"/>
            <w:shd w:val="clear" w:color="auto" w:fill="F7CAAC"/>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doporučený ročník / semestr</w:t>
            </w:r>
          </w:p>
        </w:tc>
        <w:tc>
          <w:tcPr>
            <w:tcW w:w="668" w:type="dxa"/>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1./ZS</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Rozsah studijního předmětu</w:t>
            </w:r>
          </w:p>
        </w:tc>
        <w:tc>
          <w:tcPr>
            <w:tcW w:w="1701" w:type="dxa"/>
            <w:gridSpan w:val="2"/>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+ 14s</w:t>
            </w:r>
          </w:p>
        </w:tc>
        <w:tc>
          <w:tcPr>
            <w:tcW w:w="889"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 xml:space="preserve">hod. </w:t>
            </w:r>
          </w:p>
        </w:tc>
        <w:tc>
          <w:tcPr>
            <w:tcW w:w="816" w:type="dxa"/>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kreditů</w:t>
            </w:r>
          </w:p>
        </w:tc>
        <w:tc>
          <w:tcPr>
            <w:tcW w:w="1207" w:type="dxa"/>
            <w:gridSpan w:val="2"/>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5</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Cs w:val="20"/>
                <w:lang w:eastAsia="cs-CZ"/>
              </w:rPr>
            </w:pPr>
            <w:r w:rsidRPr="0039671B">
              <w:rPr>
                <w:rFonts w:ascii="Times New Roman" w:eastAsia="Times New Roman" w:hAnsi="Times New Roman" w:cs="Times New Roman"/>
                <w:b/>
                <w:sz w:val="20"/>
                <w:szCs w:val="20"/>
                <w:lang w:eastAsia="cs-CZ"/>
              </w:rPr>
              <w:t>Prerekvizity, korekvizity, ekvivalence</w:t>
            </w:r>
          </w:p>
        </w:tc>
        <w:tc>
          <w:tcPr>
            <w:tcW w:w="6769" w:type="dxa"/>
            <w:gridSpan w:val="7"/>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Způsob ověření studijních výsledků</w:t>
            </w:r>
          </w:p>
        </w:tc>
        <w:tc>
          <w:tcPr>
            <w:tcW w:w="3406" w:type="dxa"/>
            <w:gridSpan w:val="4"/>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Zk</w:t>
            </w:r>
          </w:p>
        </w:tc>
        <w:tc>
          <w:tcPr>
            <w:tcW w:w="215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výuky</w:t>
            </w:r>
          </w:p>
        </w:tc>
        <w:tc>
          <w:tcPr>
            <w:tcW w:w="1207" w:type="dxa"/>
            <w:gridSpan w:val="2"/>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6F4120" w:rsidRPr="0039671B" w:rsidRDefault="006F4120" w:rsidP="00481424">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 xml:space="preserve">Zkouška ústní formou. Vypracování seminární práce na vybrané téma z kulturní </w:t>
            </w:r>
            <w:r w:rsidR="00481424">
              <w:rPr>
                <w:rFonts w:ascii="Times New Roman" w:eastAsia="Times New Roman" w:hAnsi="Times New Roman" w:cs="Times New Roman"/>
                <w:sz w:val="20"/>
                <w:szCs w:val="20"/>
                <w:lang w:eastAsia="cs-CZ"/>
              </w:rPr>
              <w:br/>
            </w:r>
            <w:r w:rsidRPr="0039671B">
              <w:rPr>
                <w:rFonts w:ascii="Times New Roman" w:eastAsia="Times New Roman" w:hAnsi="Times New Roman" w:cs="Times New Roman"/>
                <w:sz w:val="20"/>
                <w:szCs w:val="20"/>
                <w:lang w:eastAsia="cs-CZ"/>
              </w:rPr>
              <w:t xml:space="preserve">a sociální antropologie. </w:t>
            </w:r>
          </w:p>
        </w:tc>
      </w:tr>
      <w:tr w:rsidR="006F4120" w:rsidRPr="0039671B" w:rsidTr="003C05AC">
        <w:trPr>
          <w:trHeight w:val="250"/>
        </w:trPr>
        <w:tc>
          <w:tcPr>
            <w:tcW w:w="9855" w:type="dxa"/>
            <w:gridSpan w:val="8"/>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197"/>
        </w:trPr>
        <w:tc>
          <w:tcPr>
            <w:tcW w:w="3086" w:type="dxa"/>
            <w:tcBorders>
              <w:top w:val="nil"/>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6F4120" w:rsidRPr="0039671B" w:rsidTr="003C05AC">
        <w:trPr>
          <w:trHeight w:val="243"/>
        </w:trPr>
        <w:tc>
          <w:tcPr>
            <w:tcW w:w="3086" w:type="dxa"/>
            <w:tcBorders>
              <w:top w:val="nil"/>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324"/>
        </w:trPr>
        <w:tc>
          <w:tcPr>
            <w:tcW w:w="9855" w:type="dxa"/>
            <w:gridSpan w:val="8"/>
            <w:tcBorders>
              <w:top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sz w:val="20"/>
                <w:szCs w:val="20"/>
                <w:lang w:eastAsia="cs-CZ"/>
              </w:rPr>
              <w:t>Mgr. Irena Balaban</w:t>
            </w:r>
            <w:r>
              <w:rPr>
                <w:rFonts w:ascii="Times New Roman" w:eastAsia="Times New Roman" w:hAnsi="Times New Roman" w:cs="Times New Roman"/>
                <w:sz w:val="20"/>
                <w:szCs w:val="20"/>
                <w:lang w:eastAsia="cs-CZ"/>
              </w:rPr>
              <w:t xml:space="preserve"> </w:t>
            </w:r>
            <w:r w:rsidRPr="0039671B">
              <w:rPr>
                <w:rFonts w:ascii="Times New Roman" w:eastAsia="Times New Roman" w:hAnsi="Times New Roman" w:cs="Times New Roman"/>
                <w:sz w:val="20"/>
                <w:szCs w:val="20"/>
                <w:lang w:eastAsia="cs-CZ"/>
              </w:rPr>
              <w:t>Cakirpaloglu, Ph.D.</w:t>
            </w:r>
          </w:p>
        </w:tc>
      </w:tr>
      <w:tr w:rsidR="006F4120" w:rsidRPr="0039671B" w:rsidTr="003C05AC">
        <w:tc>
          <w:tcPr>
            <w:tcW w:w="3086" w:type="dxa"/>
            <w:shd w:val="clear" w:color="auto" w:fill="F7CAAC"/>
          </w:tcPr>
          <w:p w:rsidR="006F4120" w:rsidRPr="0039671B" w:rsidRDefault="006F4120" w:rsidP="003C05AC">
            <w:pPr>
              <w:spacing w:after="0" w:line="240" w:lineRule="auto"/>
              <w:jc w:val="both"/>
              <w:rPr>
                <w:rFonts w:ascii="Times New Roman" w:eastAsia="Times New Roman" w:hAnsi="Times New Roman" w:cs="Times New Roman"/>
                <w:b/>
                <w:sz w:val="20"/>
                <w:szCs w:val="20"/>
                <w:lang w:eastAsia="cs-CZ"/>
              </w:rPr>
            </w:pPr>
            <w:r w:rsidRPr="0039671B">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3938"/>
        </w:trPr>
        <w:tc>
          <w:tcPr>
            <w:tcW w:w="9855" w:type="dxa"/>
            <w:gridSpan w:val="8"/>
            <w:tcBorders>
              <w:top w:val="nil"/>
              <w:bottom w:val="single" w:sz="12" w:space="0" w:color="auto"/>
            </w:tcBorders>
          </w:tcPr>
          <w:p w:rsidR="006F4120" w:rsidRPr="0039671B" w:rsidRDefault="006F4120" w:rsidP="003C05AC">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Cíl předmětu</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Cílem předmětu je seznámit studenty s teoretickými východisky</w:t>
            </w:r>
            <w:r>
              <w:rPr>
                <w:rFonts w:ascii="Times New Roman" w:eastAsia="Times New Roman" w:hAnsi="Times New Roman" w:cs="Times New Roman"/>
                <w:sz w:val="19"/>
                <w:szCs w:val="19"/>
                <w:lang w:eastAsia="cs-CZ"/>
              </w:rPr>
              <w:t xml:space="preserve"> </w:t>
            </w:r>
            <w:r w:rsidRPr="0039671B">
              <w:rPr>
                <w:rFonts w:ascii="Times New Roman" w:eastAsia="Times New Roman" w:hAnsi="Times New Roman" w:cs="Times New Roman"/>
                <w:sz w:val="19"/>
                <w:szCs w:val="19"/>
                <w:lang w:eastAsia="cs-CZ"/>
              </w:rPr>
              <w:t>kulturní a sociální antropologie, důraz je kladen na výklad vývoje antropologického myšlení a jednotlivých an</w:t>
            </w:r>
            <w:r>
              <w:rPr>
                <w:rFonts w:ascii="Times New Roman" w:eastAsia="Times New Roman" w:hAnsi="Times New Roman" w:cs="Times New Roman"/>
                <w:sz w:val="19"/>
                <w:szCs w:val="19"/>
                <w:lang w:eastAsia="cs-CZ"/>
              </w:rPr>
              <w:t>tropologických škol a konceptů. S</w:t>
            </w:r>
            <w:r w:rsidRPr="0039671B">
              <w:rPr>
                <w:rFonts w:ascii="Times New Roman" w:eastAsia="Times New Roman" w:hAnsi="Times New Roman" w:cs="Times New Roman"/>
                <w:sz w:val="19"/>
                <w:szCs w:val="19"/>
                <w:lang w:eastAsia="cs-CZ"/>
              </w:rPr>
              <w:t xml:space="preserve">tudentům </w:t>
            </w:r>
            <w:r>
              <w:rPr>
                <w:rFonts w:ascii="Times New Roman" w:eastAsia="Times New Roman" w:hAnsi="Times New Roman" w:cs="Times New Roman"/>
                <w:sz w:val="19"/>
                <w:szCs w:val="19"/>
                <w:lang w:eastAsia="cs-CZ"/>
              </w:rPr>
              <w:t xml:space="preserve">budou představeny </w:t>
            </w:r>
            <w:r w:rsidRPr="0039671B">
              <w:rPr>
                <w:rFonts w:ascii="Times New Roman" w:eastAsia="Times New Roman" w:hAnsi="Times New Roman" w:cs="Times New Roman"/>
                <w:sz w:val="19"/>
                <w:szCs w:val="19"/>
                <w:lang w:eastAsia="cs-CZ"/>
              </w:rPr>
              <w:t xml:space="preserve">aktuální trendy kulturní a sociální antropologie, zejména pak problematika výzkumu moderních společností. Součásti tohoto předmětu je i hlubší vhled do problematiky sociální a kulturní diferenciace minulých a současných společností.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b/>
                <w:sz w:val="19"/>
                <w:szCs w:val="19"/>
                <w:lang w:eastAsia="cs-CZ"/>
              </w:rPr>
              <w:t>Obsah předmětu</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Antropologie, jako věda o kultuře. Pojem kultura v antropologickém pojetí. Teorie kulturní změny.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Základní pojmy v kulturní a sociální </w:t>
            </w:r>
            <w:r>
              <w:rPr>
                <w:rFonts w:ascii="Times New Roman" w:eastAsia="Times New Roman" w:hAnsi="Times New Roman" w:cs="Times New Roman"/>
                <w:sz w:val="19"/>
                <w:szCs w:val="19"/>
                <w:lang w:eastAsia="cs-CZ"/>
              </w:rPr>
              <w:t>antropologii: etnocentrismus, eu</w:t>
            </w:r>
            <w:r w:rsidRPr="0039671B">
              <w:rPr>
                <w:rFonts w:ascii="Times New Roman" w:eastAsia="Times New Roman" w:hAnsi="Times New Roman" w:cs="Times New Roman"/>
                <w:sz w:val="19"/>
                <w:szCs w:val="19"/>
                <w:lang w:eastAsia="cs-CZ"/>
              </w:rPr>
              <w:t>ropocentrismus, kulturní relativismus, kulturní univerzálie.</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Metody kulturní a sociální antropologie. Terénní výzkum. Etika terénního výzkumu.</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Antropologické školy, směry a paradigmata (evolucionismus, difuzionismus, konfiguracionismus, strukturalismus, neoevolucionismus).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Psychologická antropologie.</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Antropologie a náboženství. Antropologie a příbuzenství.</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Lingvistická antropologie. Ekonomická antropologie. Ekologická antropologie. </w:t>
            </w:r>
            <w:r>
              <w:rPr>
                <w:rFonts w:ascii="Times New Roman" w:eastAsia="Times New Roman" w:hAnsi="Times New Roman" w:cs="Times New Roman"/>
                <w:sz w:val="19"/>
                <w:szCs w:val="19"/>
                <w:lang w:eastAsia="cs-CZ"/>
              </w:rPr>
              <w:t xml:space="preserve"> </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 xml:space="preserve">Současné trendy v kulturní a sociální antropologii. </w:t>
            </w:r>
          </w:p>
          <w:p w:rsidR="006F4120" w:rsidRPr="0039671B" w:rsidRDefault="006F4120" w:rsidP="003C05AC">
            <w:pPr>
              <w:spacing w:after="0" w:line="240" w:lineRule="auto"/>
              <w:jc w:val="both"/>
              <w:rPr>
                <w:rFonts w:ascii="Times New Roman" w:eastAsia="Times New Roman" w:hAnsi="Times New Roman" w:cs="Times New Roman"/>
                <w:b/>
                <w:sz w:val="19"/>
                <w:szCs w:val="19"/>
                <w:lang w:eastAsia="cs-CZ"/>
              </w:rPr>
            </w:pPr>
            <w:r w:rsidRPr="0039671B">
              <w:rPr>
                <w:rFonts w:ascii="Times New Roman" w:eastAsia="Times New Roman" w:hAnsi="Times New Roman" w:cs="Times New Roman"/>
                <w:b/>
                <w:sz w:val="19"/>
                <w:szCs w:val="19"/>
                <w:lang w:eastAsia="cs-CZ"/>
              </w:rPr>
              <w:t>Výstupní kompetence</w:t>
            </w:r>
          </w:p>
          <w:p w:rsidR="006F4120" w:rsidRPr="0039671B" w:rsidRDefault="006F4120" w:rsidP="003C05AC">
            <w:pPr>
              <w:spacing w:after="0" w:line="240" w:lineRule="auto"/>
              <w:jc w:val="both"/>
              <w:rPr>
                <w:rFonts w:ascii="Times New Roman" w:eastAsia="Times New Roman" w:hAnsi="Times New Roman" w:cs="Times New Roman"/>
                <w:sz w:val="19"/>
                <w:szCs w:val="19"/>
                <w:lang w:eastAsia="cs-CZ"/>
              </w:rPr>
            </w:pPr>
            <w:r w:rsidRPr="0039671B">
              <w:rPr>
                <w:rFonts w:ascii="Times New Roman" w:eastAsia="Times New Roman" w:hAnsi="Times New Roman" w:cs="Times New Roman"/>
                <w:sz w:val="19"/>
                <w:szCs w:val="19"/>
                <w:lang w:eastAsia="cs-CZ"/>
              </w:rPr>
              <w:t>Na základě získaných teoretických znalostí v této disciplíně budou schopni reflektovat lidské jednání v kontextu kulturních vzorců sdílených v rámci určité společnosti.</w:t>
            </w:r>
            <w:r>
              <w:rPr>
                <w:rFonts w:ascii="Times New Roman" w:eastAsia="Times New Roman" w:hAnsi="Times New Roman" w:cs="Times New Roman"/>
                <w:sz w:val="19"/>
                <w:szCs w:val="19"/>
                <w:lang w:eastAsia="cs-CZ"/>
              </w:rPr>
              <w:t xml:space="preserve"> </w:t>
            </w:r>
            <w:r w:rsidRPr="0039671B">
              <w:rPr>
                <w:rFonts w:ascii="Times New Roman" w:eastAsia="Times New Roman" w:hAnsi="Times New Roman" w:cs="Times New Roman"/>
                <w:sz w:val="19"/>
                <w:szCs w:val="19"/>
                <w:lang w:eastAsia="cs-CZ"/>
              </w:rPr>
              <w:t xml:space="preserve">Studenti se budou orientovat v klíčových tématech této disciplíny, které pak kriticky reflektují a využívají v rámci sociálně pedagogického výzkumu. </w:t>
            </w:r>
          </w:p>
        </w:tc>
      </w:tr>
      <w:tr w:rsidR="006F4120" w:rsidRPr="0039671B" w:rsidTr="003C05AC">
        <w:trPr>
          <w:trHeight w:val="265"/>
        </w:trPr>
        <w:tc>
          <w:tcPr>
            <w:tcW w:w="3653" w:type="dxa"/>
            <w:gridSpan w:val="2"/>
            <w:tcBorders>
              <w:top w:val="nil"/>
            </w:tcBorders>
            <w:shd w:val="clear" w:color="auto" w:fill="F7CAAC"/>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r w:rsidRPr="0039671B">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6F4120" w:rsidRPr="0039671B"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39671B" w:rsidTr="003C05AC">
        <w:trPr>
          <w:trHeight w:val="1497"/>
        </w:trPr>
        <w:tc>
          <w:tcPr>
            <w:tcW w:w="9855" w:type="dxa"/>
            <w:gridSpan w:val="8"/>
            <w:tcBorders>
              <w:top w:val="nil"/>
            </w:tcBorders>
          </w:tcPr>
          <w:p w:rsidR="006F4120" w:rsidRPr="0039671B" w:rsidRDefault="006F4120" w:rsidP="003C05AC">
            <w:pPr>
              <w:spacing w:after="0" w:line="240" w:lineRule="auto"/>
              <w:jc w:val="both"/>
              <w:rPr>
                <w:rFonts w:ascii="Times New Roman" w:eastAsia="Times New Roman" w:hAnsi="Times New Roman" w:cs="Times New Roman"/>
                <w:b/>
                <w:sz w:val="20"/>
                <w:szCs w:val="19"/>
                <w:lang w:eastAsia="cs-CZ"/>
              </w:rPr>
            </w:pPr>
            <w:r w:rsidRPr="0039671B">
              <w:rPr>
                <w:rFonts w:ascii="Times New Roman" w:eastAsia="Times New Roman" w:hAnsi="Times New Roman" w:cs="Times New Roman"/>
                <w:b/>
                <w:sz w:val="20"/>
                <w:szCs w:val="19"/>
                <w:lang w:eastAsia="cs-CZ"/>
              </w:rPr>
              <w:t>Povinná literatura</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Cichá, M. </w:t>
            </w:r>
            <w:r w:rsidRPr="0039671B">
              <w:rPr>
                <w:rFonts w:ascii="Times New Roman" w:eastAsia="Times New Roman" w:hAnsi="Times New Roman" w:cs="Times New Roman"/>
                <w:i/>
                <w:iCs/>
                <w:sz w:val="20"/>
                <w:szCs w:val="18"/>
                <w:lang w:eastAsia="cs-CZ"/>
              </w:rPr>
              <w:t>Integrální antropologie</w:t>
            </w:r>
            <w:r w:rsidRPr="0039671B">
              <w:rPr>
                <w:rFonts w:ascii="Times New Roman" w:eastAsia="Times New Roman" w:hAnsi="Times New Roman" w:cs="Times New Roman"/>
                <w:sz w:val="20"/>
                <w:szCs w:val="18"/>
                <w:lang w:eastAsia="cs-CZ"/>
              </w:rPr>
              <w:t>. Praha: Triton, 2014.</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Eriksen, T.</w:t>
            </w:r>
            <w:r>
              <w:rPr>
                <w:rFonts w:ascii="Times New Roman" w:eastAsia="Times New Roman" w:hAnsi="Times New Roman" w:cs="Times New Roman"/>
                <w:sz w:val="20"/>
                <w:szCs w:val="18"/>
                <w:lang w:eastAsia="cs-CZ"/>
              </w:rPr>
              <w:t xml:space="preserve"> </w:t>
            </w:r>
            <w:r w:rsidRPr="0039671B">
              <w:rPr>
                <w:rFonts w:ascii="Times New Roman" w:eastAsia="Times New Roman" w:hAnsi="Times New Roman" w:cs="Times New Roman"/>
                <w:sz w:val="20"/>
                <w:szCs w:val="18"/>
                <w:lang w:eastAsia="cs-CZ"/>
              </w:rPr>
              <w:t>H. </w:t>
            </w:r>
            <w:r w:rsidRPr="0039671B">
              <w:rPr>
                <w:rFonts w:ascii="Times New Roman" w:eastAsia="Times New Roman" w:hAnsi="Times New Roman" w:cs="Times New Roman"/>
                <w:i/>
                <w:iCs/>
                <w:sz w:val="20"/>
                <w:szCs w:val="18"/>
                <w:lang w:eastAsia="cs-CZ"/>
              </w:rPr>
              <w:t>Sociální a kulturní antropologie: příbuzenství, národnostní příslušnost, rituál</w:t>
            </w:r>
            <w:r w:rsidRPr="0039671B">
              <w:rPr>
                <w:rFonts w:ascii="Times New Roman" w:eastAsia="Times New Roman" w:hAnsi="Times New Roman" w:cs="Times New Roman"/>
                <w:sz w:val="20"/>
                <w:szCs w:val="18"/>
                <w:lang w:eastAsia="cs-CZ"/>
              </w:rPr>
              <w:t>. Praha: Portál, 2008</w:t>
            </w:r>
          </w:p>
          <w:p w:rsidR="006F4120" w:rsidRPr="0039671B" w:rsidRDefault="006F4120" w:rsidP="003C05AC">
            <w:pPr>
              <w:spacing w:after="0" w:line="240" w:lineRule="auto"/>
              <w:jc w:val="both"/>
              <w:rPr>
                <w:rFonts w:ascii="Times New Roman" w:eastAsia="Times New Roman" w:hAnsi="Times New Roman" w:cs="Times New Roman"/>
                <w:color w:val="222222"/>
                <w:sz w:val="20"/>
                <w:szCs w:val="18"/>
                <w:lang w:eastAsia="cs-CZ"/>
              </w:rPr>
            </w:pPr>
            <w:r w:rsidRPr="0039671B">
              <w:rPr>
                <w:rFonts w:ascii="Times New Roman" w:eastAsia="Times New Roman" w:hAnsi="Times New Roman" w:cs="Times New Roman"/>
                <w:color w:val="222222"/>
                <w:sz w:val="20"/>
                <w:szCs w:val="18"/>
                <w:lang w:eastAsia="cs-CZ"/>
              </w:rPr>
              <w:t>Lévi-Strauss, C. </w:t>
            </w:r>
            <w:r w:rsidRPr="0039671B">
              <w:rPr>
                <w:rFonts w:ascii="Times New Roman" w:eastAsia="Times New Roman" w:hAnsi="Times New Roman" w:cs="Times New Roman"/>
                <w:i/>
                <w:iCs/>
                <w:color w:val="222222"/>
                <w:sz w:val="20"/>
                <w:szCs w:val="18"/>
                <w:lang w:eastAsia="cs-CZ"/>
              </w:rPr>
              <w:t>Antropologie a problémy moderního světa</w:t>
            </w:r>
            <w:r w:rsidRPr="0039671B">
              <w:rPr>
                <w:rFonts w:ascii="Times New Roman" w:eastAsia="Times New Roman" w:hAnsi="Times New Roman" w:cs="Times New Roman"/>
                <w:color w:val="222222"/>
                <w:sz w:val="20"/>
                <w:szCs w:val="18"/>
                <w:lang w:eastAsia="cs-CZ"/>
              </w:rPr>
              <w:t>. Praha: Karolinum, 2012.</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M. </w:t>
            </w:r>
            <w:r w:rsidRPr="0039671B">
              <w:rPr>
                <w:rFonts w:ascii="Times New Roman" w:eastAsia="Times New Roman" w:hAnsi="Times New Roman" w:cs="Times New Roman"/>
                <w:i/>
                <w:iCs/>
                <w:color w:val="222222"/>
                <w:sz w:val="20"/>
                <w:szCs w:val="18"/>
                <w:lang w:eastAsia="cs-CZ"/>
              </w:rPr>
              <w:t>Terénní výzkum v sociální a kulturní antropologii</w:t>
            </w:r>
            <w:r w:rsidRPr="0039671B">
              <w:rPr>
                <w:rFonts w:ascii="Times New Roman" w:eastAsia="Times New Roman" w:hAnsi="Times New Roman" w:cs="Times New Roman"/>
                <w:color w:val="222222"/>
                <w:sz w:val="20"/>
                <w:szCs w:val="18"/>
                <w:lang w:eastAsia="cs-CZ"/>
              </w:rPr>
              <w:t>.  Praha: Karolinum, 2014.</w:t>
            </w:r>
          </w:p>
          <w:p w:rsidR="006F4120" w:rsidRPr="0039671B"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color w:val="222222"/>
                <w:sz w:val="20"/>
                <w:szCs w:val="18"/>
                <w:lang w:eastAsia="cs-CZ"/>
              </w:rPr>
              <w:t>Soukup, V. </w:t>
            </w:r>
            <w:r w:rsidRPr="0039671B">
              <w:rPr>
                <w:rFonts w:ascii="Times New Roman" w:eastAsia="Times New Roman" w:hAnsi="Times New Roman" w:cs="Times New Roman"/>
                <w:i/>
                <w:iCs/>
                <w:color w:val="222222"/>
                <w:sz w:val="20"/>
                <w:szCs w:val="18"/>
                <w:lang w:eastAsia="cs-CZ"/>
              </w:rPr>
              <w:t>Antropologie: teorie člověka a kultury</w:t>
            </w:r>
            <w:r w:rsidRPr="0039671B">
              <w:rPr>
                <w:rFonts w:ascii="Times New Roman" w:eastAsia="Times New Roman" w:hAnsi="Times New Roman" w:cs="Times New Roman"/>
                <w:color w:val="222222"/>
                <w:sz w:val="20"/>
                <w:szCs w:val="18"/>
                <w:lang w:eastAsia="cs-CZ"/>
              </w:rPr>
              <w:t>. Praha: Portál, 2011.</w:t>
            </w:r>
          </w:p>
          <w:p w:rsidR="006F4120" w:rsidRPr="0039671B" w:rsidRDefault="006F4120" w:rsidP="003C05AC">
            <w:pPr>
              <w:spacing w:after="0" w:line="240" w:lineRule="auto"/>
              <w:jc w:val="both"/>
              <w:rPr>
                <w:rFonts w:ascii="Times New Roman" w:eastAsia="Times New Roman" w:hAnsi="Times New Roman" w:cs="Times New Roman"/>
                <w:b/>
                <w:sz w:val="20"/>
                <w:szCs w:val="18"/>
                <w:lang w:eastAsia="cs-CZ"/>
              </w:rPr>
            </w:pPr>
            <w:r w:rsidRPr="0039671B">
              <w:rPr>
                <w:rFonts w:ascii="Times New Roman" w:eastAsia="Times New Roman" w:hAnsi="Times New Roman" w:cs="Times New Roman"/>
                <w:b/>
                <w:sz w:val="20"/>
                <w:szCs w:val="18"/>
                <w:lang w:eastAsia="cs-CZ"/>
              </w:rPr>
              <w:t>Doporučená literatura</w:t>
            </w:r>
          </w:p>
          <w:p w:rsidR="006F4120" w:rsidRPr="0039671B" w:rsidRDefault="006F4120" w:rsidP="003C05AC">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Bittnerová, D., Doubek, D., Levínská, M. </w:t>
            </w:r>
            <w:r w:rsidRPr="0039671B">
              <w:rPr>
                <w:rFonts w:ascii="Times New Roman" w:eastAsia="Times New Roman" w:hAnsi="Times New Roman" w:cs="Times New Roman"/>
                <w:i/>
                <w:iCs/>
                <w:color w:val="000000"/>
                <w:sz w:val="20"/>
                <w:szCs w:val="18"/>
                <w:lang w:eastAsia="cs-CZ"/>
              </w:rPr>
              <w:t>Funkce kulturních modelů ve vzdělávání</w:t>
            </w:r>
            <w:r w:rsidRPr="0039671B">
              <w:rPr>
                <w:rFonts w:ascii="Times New Roman" w:eastAsia="Times New Roman" w:hAnsi="Times New Roman" w:cs="Times New Roman"/>
                <w:color w:val="000000"/>
                <w:sz w:val="20"/>
                <w:szCs w:val="18"/>
                <w:lang w:eastAsia="cs-CZ"/>
              </w:rPr>
              <w:t>. Praha: Fakulta humanitních studií Univerzity Karlovy, 2011.</w:t>
            </w:r>
          </w:p>
          <w:p w:rsidR="006F4120" w:rsidRPr="0039671B" w:rsidRDefault="006F4120" w:rsidP="003C05AC">
            <w:pPr>
              <w:shd w:val="clear" w:color="auto" w:fill="FFFFFF"/>
              <w:spacing w:after="0" w:line="240" w:lineRule="auto"/>
              <w:rPr>
                <w:rFonts w:ascii="Times New Roman" w:eastAsia="Times New Roman" w:hAnsi="Times New Roman" w:cs="Times New Roman"/>
                <w:color w:val="000000"/>
                <w:sz w:val="20"/>
                <w:szCs w:val="18"/>
                <w:lang w:eastAsia="cs-CZ"/>
              </w:rPr>
            </w:pPr>
            <w:r w:rsidRPr="0039671B">
              <w:rPr>
                <w:rFonts w:ascii="Times New Roman" w:eastAsia="Times New Roman" w:hAnsi="Times New Roman" w:cs="Times New Roman"/>
                <w:color w:val="000000"/>
                <w:sz w:val="20"/>
                <w:szCs w:val="18"/>
                <w:lang w:eastAsia="cs-CZ"/>
              </w:rPr>
              <w:t>Eriksen, T.</w:t>
            </w:r>
            <w:r>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color w:val="000000"/>
                <w:sz w:val="20"/>
                <w:szCs w:val="18"/>
                <w:lang w:eastAsia="cs-CZ"/>
              </w:rPr>
              <w:t>H.</w:t>
            </w:r>
            <w:r>
              <w:rPr>
                <w:rFonts w:ascii="Times New Roman" w:eastAsia="Times New Roman" w:hAnsi="Times New Roman" w:cs="Times New Roman"/>
                <w:color w:val="000000"/>
                <w:sz w:val="20"/>
                <w:szCs w:val="18"/>
                <w:lang w:eastAsia="cs-CZ"/>
              </w:rPr>
              <w:t xml:space="preserve"> </w:t>
            </w:r>
            <w:r w:rsidRPr="0039671B">
              <w:rPr>
                <w:rFonts w:ascii="Times New Roman" w:eastAsia="Times New Roman" w:hAnsi="Times New Roman" w:cs="Times New Roman"/>
                <w:i/>
                <w:color w:val="000000"/>
                <w:sz w:val="20"/>
                <w:szCs w:val="18"/>
                <w:lang w:eastAsia="cs-CZ"/>
              </w:rPr>
              <w:t>Antropologie multikulturních společenství: rozumět identitě.</w:t>
            </w:r>
            <w:r w:rsidRPr="0039671B">
              <w:rPr>
                <w:rFonts w:ascii="Times New Roman" w:eastAsia="Times New Roman" w:hAnsi="Times New Roman" w:cs="Times New Roman"/>
                <w:color w:val="000000"/>
                <w:sz w:val="20"/>
                <w:szCs w:val="18"/>
                <w:lang w:eastAsia="cs-CZ"/>
              </w:rPr>
              <w:t xml:space="preserve"> Praha: Triton, 2007. </w:t>
            </w:r>
          </w:p>
          <w:p w:rsidR="006F4120" w:rsidRDefault="006F4120" w:rsidP="003C05AC">
            <w:pPr>
              <w:spacing w:after="0" w:line="240" w:lineRule="auto"/>
              <w:jc w:val="both"/>
              <w:rPr>
                <w:rFonts w:ascii="Times New Roman" w:eastAsia="Times New Roman" w:hAnsi="Times New Roman" w:cs="Times New Roman"/>
                <w:sz w:val="20"/>
                <w:szCs w:val="18"/>
                <w:lang w:eastAsia="cs-CZ"/>
              </w:rPr>
            </w:pPr>
            <w:r w:rsidRPr="0039671B">
              <w:rPr>
                <w:rFonts w:ascii="Times New Roman" w:eastAsia="Times New Roman" w:hAnsi="Times New Roman" w:cs="Times New Roman"/>
                <w:sz w:val="20"/>
                <w:szCs w:val="18"/>
                <w:lang w:eastAsia="cs-CZ"/>
              </w:rPr>
              <w:t>Mead, M. </w:t>
            </w:r>
            <w:r w:rsidRPr="0039671B">
              <w:rPr>
                <w:rFonts w:ascii="Times New Roman" w:eastAsia="Times New Roman" w:hAnsi="Times New Roman" w:cs="Times New Roman"/>
                <w:i/>
                <w:iCs/>
                <w:sz w:val="20"/>
                <w:szCs w:val="18"/>
                <w:lang w:eastAsia="cs-CZ"/>
              </w:rPr>
              <w:t>Pohlaví a temperament u tří primitivních společností</w:t>
            </w:r>
            <w:r w:rsidRPr="0039671B">
              <w:rPr>
                <w:rFonts w:ascii="Times New Roman" w:eastAsia="Times New Roman" w:hAnsi="Times New Roman" w:cs="Times New Roman"/>
                <w:sz w:val="20"/>
                <w:szCs w:val="18"/>
                <w:lang w:eastAsia="cs-CZ"/>
              </w:rPr>
              <w:t>. Praha: Sociologické nakladatelství, 2010.</w:t>
            </w:r>
          </w:p>
          <w:p w:rsidR="006F4120" w:rsidRPr="0039671B" w:rsidRDefault="006F4120" w:rsidP="003C05AC">
            <w:pPr>
              <w:spacing w:after="0" w:line="240" w:lineRule="auto"/>
              <w:jc w:val="both"/>
              <w:rPr>
                <w:rFonts w:ascii="Times New Roman" w:eastAsia="Times New Roman" w:hAnsi="Times New Roman" w:cs="Times New Roman"/>
                <w:sz w:val="18"/>
                <w:szCs w:val="18"/>
                <w:lang w:eastAsia="cs-CZ"/>
              </w:rPr>
            </w:pPr>
            <w:r w:rsidRPr="00DE4C41">
              <w:rPr>
                <w:rFonts w:ascii="Times New Roman" w:eastAsia="Times New Roman" w:hAnsi="Times New Roman" w:cs="Times New Roman"/>
                <w:sz w:val="20"/>
                <w:szCs w:val="18"/>
                <w:lang w:eastAsia="cs-CZ"/>
              </w:rPr>
              <w:t>Tr</w:t>
            </w:r>
            <w:r>
              <w:rPr>
                <w:rFonts w:ascii="Times New Roman" w:eastAsia="Times New Roman" w:hAnsi="Times New Roman" w:cs="Times New Roman"/>
                <w:sz w:val="20"/>
                <w:szCs w:val="18"/>
                <w:lang w:eastAsia="cs-CZ"/>
              </w:rPr>
              <w:t>nka, R., Lorencová, R.</w:t>
            </w:r>
            <w:r w:rsidRPr="00DE4C41">
              <w:rPr>
                <w:rFonts w:ascii="Times New Roman" w:eastAsia="Times New Roman" w:hAnsi="Times New Roman" w:cs="Times New Roman"/>
                <w:sz w:val="20"/>
                <w:szCs w:val="18"/>
                <w:lang w:eastAsia="cs-CZ"/>
              </w:rPr>
              <w:t xml:space="preserve"> </w:t>
            </w:r>
            <w:r w:rsidRPr="00DE4C41">
              <w:rPr>
                <w:rFonts w:ascii="Times New Roman" w:eastAsia="Times New Roman" w:hAnsi="Times New Roman" w:cs="Times New Roman"/>
                <w:i/>
                <w:sz w:val="20"/>
                <w:szCs w:val="18"/>
                <w:lang w:eastAsia="cs-CZ"/>
              </w:rPr>
              <w:t>Quantum anthropology: man, cultures, and groups in a quantum perspective.</w:t>
            </w:r>
            <w:r w:rsidRPr="00DE4C41">
              <w:rPr>
                <w:rFonts w:ascii="Times New Roman" w:eastAsia="Times New Roman" w:hAnsi="Times New Roman" w:cs="Times New Roman"/>
                <w:sz w:val="20"/>
                <w:szCs w:val="18"/>
                <w:lang w:eastAsia="cs-CZ"/>
              </w:rPr>
              <w:t xml:space="preserve"> Prague: Char</w:t>
            </w:r>
            <w:r>
              <w:rPr>
                <w:rFonts w:ascii="Times New Roman" w:eastAsia="Times New Roman" w:hAnsi="Times New Roman" w:cs="Times New Roman"/>
                <w:sz w:val="20"/>
                <w:szCs w:val="18"/>
                <w:lang w:eastAsia="cs-CZ"/>
              </w:rPr>
              <w:t>les University, Karolinum Press, 2016.</w:t>
            </w:r>
          </w:p>
        </w:tc>
      </w:tr>
    </w:tbl>
    <w:p w:rsidR="006F4120" w:rsidRDefault="006F4120"/>
    <w:p w:rsidR="006F4120" w:rsidRDefault="006F41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120" w:rsidRPr="001D65BE" w:rsidTr="003C05AC">
        <w:tc>
          <w:tcPr>
            <w:tcW w:w="9855" w:type="dxa"/>
            <w:gridSpan w:val="8"/>
            <w:tcBorders>
              <w:bottom w:val="double" w:sz="4" w:space="0" w:color="auto"/>
            </w:tcBorders>
            <w:shd w:val="clear" w:color="auto" w:fill="BDD6EE"/>
          </w:tcPr>
          <w:p w:rsidR="006F4120" w:rsidRPr="001D65BE" w:rsidRDefault="006F4120" w:rsidP="003C05AC">
            <w:pPr>
              <w:spacing w:after="0" w:line="240" w:lineRule="auto"/>
              <w:jc w:val="both"/>
              <w:rPr>
                <w:rFonts w:ascii="Times New Roman" w:eastAsia="Times New Roman" w:hAnsi="Times New Roman" w:cs="Times New Roman"/>
                <w:b/>
                <w:sz w:val="28"/>
                <w:szCs w:val="20"/>
                <w:lang w:eastAsia="cs-CZ"/>
              </w:rPr>
            </w:pPr>
            <w:r w:rsidRPr="001D65BE">
              <w:rPr>
                <w:rFonts w:ascii="Times New Roman" w:eastAsia="Times New Roman" w:hAnsi="Times New Roman" w:cs="Times New Roman"/>
                <w:sz w:val="20"/>
                <w:szCs w:val="20"/>
                <w:lang w:eastAsia="cs-CZ"/>
              </w:rPr>
              <w:lastRenderedPageBreak/>
              <w:br w:type="page"/>
            </w:r>
            <w:r w:rsidRPr="001D65BE">
              <w:rPr>
                <w:rFonts w:ascii="Times New Roman" w:eastAsia="Times New Roman" w:hAnsi="Times New Roman" w:cs="Times New Roman"/>
                <w:b/>
                <w:sz w:val="28"/>
                <w:szCs w:val="20"/>
                <w:lang w:eastAsia="cs-CZ"/>
              </w:rPr>
              <w:t>B-III – Charakteristika studijního předmětu</w:t>
            </w:r>
          </w:p>
        </w:tc>
      </w:tr>
      <w:tr w:rsidR="006F4120" w:rsidRPr="001D65BE" w:rsidTr="003C05AC">
        <w:tc>
          <w:tcPr>
            <w:tcW w:w="3086" w:type="dxa"/>
            <w:tcBorders>
              <w:top w:val="double" w:sz="4" w:space="0" w:color="auto"/>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6F4120" w:rsidRPr="001D65BE" w:rsidRDefault="006F4120" w:rsidP="003C05AC">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Moderní pedagogika</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Typ předmětu</w:t>
            </w:r>
          </w:p>
        </w:tc>
        <w:tc>
          <w:tcPr>
            <w:tcW w:w="3406" w:type="dxa"/>
            <w:gridSpan w:val="4"/>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ZT</w:t>
            </w:r>
          </w:p>
        </w:tc>
        <w:tc>
          <w:tcPr>
            <w:tcW w:w="2695" w:type="dxa"/>
            <w:gridSpan w:val="2"/>
            <w:shd w:val="clear" w:color="auto" w:fill="F7CAAC"/>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doporučený ročník / semestr</w:t>
            </w:r>
          </w:p>
        </w:tc>
        <w:tc>
          <w:tcPr>
            <w:tcW w:w="668" w:type="dxa"/>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1./ZS</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Rozsah studijního předmětu</w:t>
            </w:r>
          </w:p>
        </w:tc>
        <w:tc>
          <w:tcPr>
            <w:tcW w:w="1701" w:type="dxa"/>
            <w:gridSpan w:val="2"/>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+ 14s</w:t>
            </w:r>
          </w:p>
        </w:tc>
        <w:tc>
          <w:tcPr>
            <w:tcW w:w="889"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 xml:space="preserve">hod. </w:t>
            </w:r>
          </w:p>
        </w:tc>
        <w:tc>
          <w:tcPr>
            <w:tcW w:w="816" w:type="dxa"/>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kreditů</w:t>
            </w:r>
          </w:p>
        </w:tc>
        <w:tc>
          <w:tcPr>
            <w:tcW w:w="1207" w:type="dxa"/>
            <w:gridSpan w:val="2"/>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5</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Cs w:val="20"/>
                <w:lang w:eastAsia="cs-CZ"/>
              </w:rPr>
            </w:pPr>
            <w:r w:rsidRPr="001D65BE">
              <w:rPr>
                <w:rFonts w:ascii="Times New Roman" w:eastAsia="Times New Roman" w:hAnsi="Times New Roman" w:cs="Times New Roman"/>
                <w:b/>
                <w:sz w:val="20"/>
                <w:szCs w:val="20"/>
                <w:lang w:eastAsia="cs-CZ"/>
              </w:rPr>
              <w:t>Prerekvizity, korekvizity, ekvivalence</w:t>
            </w:r>
          </w:p>
        </w:tc>
        <w:tc>
          <w:tcPr>
            <w:tcW w:w="6769" w:type="dxa"/>
            <w:gridSpan w:val="7"/>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Způsob ověření studijních výsledků</w:t>
            </w:r>
          </w:p>
        </w:tc>
        <w:tc>
          <w:tcPr>
            <w:tcW w:w="3406" w:type="dxa"/>
            <w:gridSpan w:val="4"/>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w:t>
            </w:r>
          </w:p>
        </w:tc>
        <w:tc>
          <w:tcPr>
            <w:tcW w:w="215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výuky</w:t>
            </w:r>
          </w:p>
        </w:tc>
        <w:tc>
          <w:tcPr>
            <w:tcW w:w="1207" w:type="dxa"/>
            <w:gridSpan w:val="2"/>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6F4120" w:rsidRPr="001D65BE" w:rsidRDefault="006F4120" w:rsidP="00481424">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Zkouška písemnou formou. Zpracování tvořivého projektu k tématice inovativního vzdělávání.</w:t>
            </w:r>
          </w:p>
        </w:tc>
      </w:tr>
      <w:tr w:rsidR="006F4120" w:rsidRPr="001D65BE" w:rsidTr="003C05AC">
        <w:trPr>
          <w:trHeight w:val="250"/>
        </w:trPr>
        <w:tc>
          <w:tcPr>
            <w:tcW w:w="9855" w:type="dxa"/>
            <w:gridSpan w:val="8"/>
            <w:tcBorders>
              <w:top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197"/>
        </w:trPr>
        <w:tc>
          <w:tcPr>
            <w:tcW w:w="3086" w:type="dxa"/>
            <w:tcBorders>
              <w:top w:val="nil"/>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6F4120" w:rsidRPr="001D65BE" w:rsidRDefault="006F4120" w:rsidP="003C05AC">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p>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243"/>
        </w:trPr>
        <w:tc>
          <w:tcPr>
            <w:tcW w:w="3086" w:type="dxa"/>
            <w:tcBorders>
              <w:top w:val="nil"/>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6F4120" w:rsidRPr="001D65BE" w:rsidRDefault="006F4120" w:rsidP="006F4120">
            <w:pPr>
              <w:spacing w:after="0" w:line="240" w:lineRule="auto"/>
              <w:jc w:val="both"/>
              <w:rPr>
                <w:rFonts w:ascii="Times New Roman" w:eastAsia="Times New Roman" w:hAnsi="Times New Roman" w:cs="Times New Roman"/>
                <w:sz w:val="20"/>
                <w:szCs w:val="20"/>
                <w:lang w:eastAsia="cs-CZ"/>
              </w:rPr>
            </w:pPr>
            <w:r w:rsidRPr="006F4120">
              <w:rPr>
                <w:rFonts w:ascii="Times New Roman" w:eastAsia="Times New Roman" w:hAnsi="Times New Roman" w:cs="Times New Roman"/>
                <w:sz w:val="20"/>
                <w:szCs w:val="20"/>
                <w:lang w:eastAsia="cs-CZ"/>
              </w:rPr>
              <w:t>60% přednášky, příprava</w:t>
            </w:r>
            <w:r>
              <w:rPr>
                <w:rFonts w:ascii="Times New Roman" w:eastAsia="Times New Roman" w:hAnsi="Times New Roman" w:cs="Times New Roman"/>
                <w:sz w:val="20"/>
                <w:szCs w:val="20"/>
                <w:lang w:eastAsia="cs-CZ"/>
              </w:rPr>
              <w:t xml:space="preserve"> závěrečného test, zkoušení</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228"/>
        </w:trPr>
        <w:tc>
          <w:tcPr>
            <w:tcW w:w="9855" w:type="dxa"/>
            <w:gridSpan w:val="8"/>
            <w:tcBorders>
              <w:top w:val="nil"/>
            </w:tcBorders>
          </w:tcPr>
          <w:p w:rsidR="006F4120" w:rsidRPr="001D65BE" w:rsidRDefault="006F4120" w:rsidP="003C05AC">
            <w:pPr>
              <w:spacing w:after="0" w:line="240" w:lineRule="auto"/>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20"/>
                <w:szCs w:val="20"/>
                <w:lang w:eastAsia="cs-CZ"/>
              </w:rPr>
              <w:t>prof. PaedDr. Miroslav Krystoň, CSc.</w:t>
            </w:r>
            <w:r>
              <w:rPr>
                <w:rFonts w:ascii="Times New Roman" w:eastAsia="Times New Roman" w:hAnsi="Times New Roman" w:cs="Times New Roman"/>
                <w:sz w:val="20"/>
                <w:szCs w:val="20"/>
                <w:lang w:eastAsia="cs-CZ"/>
              </w:rPr>
              <w:t>, Mgr. Eliška Suchánková, Ph.D.</w:t>
            </w:r>
          </w:p>
        </w:tc>
      </w:tr>
      <w:tr w:rsidR="006F4120" w:rsidRPr="001D65BE" w:rsidTr="003C05AC">
        <w:tc>
          <w:tcPr>
            <w:tcW w:w="3086" w:type="dxa"/>
            <w:shd w:val="clear" w:color="auto" w:fill="F7CAAC"/>
          </w:tcPr>
          <w:p w:rsidR="006F4120" w:rsidRPr="001D65BE" w:rsidRDefault="006F4120" w:rsidP="003C05AC">
            <w:pPr>
              <w:spacing w:after="0" w:line="240" w:lineRule="auto"/>
              <w:jc w:val="both"/>
              <w:rPr>
                <w:rFonts w:ascii="Times New Roman" w:eastAsia="Times New Roman" w:hAnsi="Times New Roman" w:cs="Times New Roman"/>
                <w:b/>
                <w:sz w:val="20"/>
                <w:szCs w:val="20"/>
                <w:lang w:eastAsia="cs-CZ"/>
              </w:rPr>
            </w:pPr>
            <w:r w:rsidRPr="001D65B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3938"/>
        </w:trPr>
        <w:tc>
          <w:tcPr>
            <w:tcW w:w="9855" w:type="dxa"/>
            <w:gridSpan w:val="8"/>
            <w:tcBorders>
              <w:top w:val="nil"/>
              <w:bottom w:val="single" w:sz="12" w:space="0" w:color="auto"/>
            </w:tcBorders>
          </w:tcPr>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Cíl předmětu</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Cílem předmětu je poskytnout studentům vhled do moderní pedagogické teorie a praxe. Předmět integruje poznatky </w:t>
            </w:r>
            <w:r w:rsidRPr="001D65BE">
              <w:rPr>
                <w:rFonts w:ascii="Times New Roman" w:eastAsia="Times New Roman" w:hAnsi="Times New Roman" w:cs="Times New Roman"/>
                <w:sz w:val="19"/>
                <w:szCs w:val="19"/>
                <w:lang w:eastAsia="cs-CZ"/>
              </w:rPr>
              <w:br/>
              <w:t>z pedagogiky, psychologie, filozofie včetně sociologických teorií a antropologických východisek. Hledá odpovědi na praktické pedagogické problémy, seznamuje s inovativními směry a proudy v současné škole a usiluje o hlubší porozumění pri</w:t>
            </w:r>
            <w:r w:rsidRPr="00F3594C">
              <w:rPr>
                <w:rFonts w:ascii="Times New Roman" w:eastAsia="Times New Roman" w:hAnsi="Times New Roman" w:cs="Times New Roman"/>
                <w:sz w:val="19"/>
                <w:szCs w:val="19"/>
                <w:lang w:eastAsia="cs-CZ"/>
              </w:rPr>
              <w:t>ncipům výchovy a vzdělávání. S</w:t>
            </w:r>
            <w:r w:rsidRPr="001D65BE">
              <w:rPr>
                <w:rFonts w:ascii="Times New Roman" w:eastAsia="Times New Roman" w:hAnsi="Times New Roman" w:cs="Times New Roman"/>
                <w:sz w:val="19"/>
                <w:szCs w:val="19"/>
                <w:lang w:eastAsia="cs-CZ"/>
              </w:rPr>
              <w:t xml:space="preserve">tudent </w:t>
            </w:r>
            <w:r w:rsidRPr="00F3594C">
              <w:rPr>
                <w:rFonts w:ascii="Times New Roman" w:eastAsia="Times New Roman" w:hAnsi="Times New Roman" w:cs="Times New Roman"/>
                <w:sz w:val="19"/>
                <w:szCs w:val="19"/>
                <w:lang w:eastAsia="cs-CZ"/>
              </w:rPr>
              <w:t xml:space="preserve">získává </w:t>
            </w:r>
            <w:r w:rsidRPr="001D65BE">
              <w:rPr>
                <w:rFonts w:ascii="Times New Roman" w:eastAsia="Times New Roman" w:hAnsi="Times New Roman" w:cs="Times New Roman"/>
                <w:sz w:val="19"/>
                <w:szCs w:val="19"/>
                <w:lang w:eastAsia="cs-CZ"/>
              </w:rPr>
              <w:t xml:space="preserve">poznatky o moderních trendech ve výchově a vzdělávání, utváří si na ně názor, který je schopen prezentovat a obhájit, je schopen komparace </w:t>
            </w:r>
            <w:r>
              <w:rPr>
                <w:rFonts w:ascii="Times New Roman" w:eastAsia="Times New Roman" w:hAnsi="Times New Roman" w:cs="Times New Roman"/>
                <w:sz w:val="19"/>
                <w:szCs w:val="19"/>
                <w:lang w:eastAsia="cs-CZ"/>
              </w:rPr>
              <w:t xml:space="preserve">tradičních a moderních přístupů </w:t>
            </w:r>
            <w:r w:rsidRPr="001D65BE">
              <w:rPr>
                <w:rFonts w:ascii="Times New Roman" w:eastAsia="Times New Roman" w:hAnsi="Times New Roman" w:cs="Times New Roman"/>
                <w:sz w:val="19"/>
                <w:szCs w:val="19"/>
                <w:lang w:eastAsia="cs-CZ"/>
              </w:rPr>
              <w:t>v edukačním procesu a zhodnocení jejich kladů a záporů.</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b/>
                <w:sz w:val="19"/>
                <w:szCs w:val="19"/>
                <w:lang w:eastAsia="cs-CZ"/>
              </w:rPr>
              <w:t>Obsah předmětu</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Pedagogika jako věda, tradiční a moderní pedagogika, tradiční, alternativní a inovativní vzdělávání, základní pedagogická terminologie.</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Pedagogický konstruktivismus, motivace a regulace, autoregulace učení.</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Paradigmata pedagogiky, současné pojetí edukace, současná vzdělávací politika, vzdělávací reforma.</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Tradiční škola, alternativní a inovativní školy, unschooling.</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Odměny a tresty ve výchově a vzdělávání, jejich rizika.</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Efektivní komunikace ve výchově a vzdělávání.</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Metody aktivního vyučování.</w:t>
            </w:r>
          </w:p>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Výstupní kompetence</w:t>
            </w:r>
          </w:p>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sz w:val="19"/>
                <w:szCs w:val="19"/>
                <w:lang w:eastAsia="cs-CZ"/>
              </w:rPr>
              <w:t>Student rozumí provázanosti pedagogiky a dalších disciplín, prokazuje přehled v paradigmatech pedagogiky, orientuje se v moderních pedagogických přístupech a jejich východiscích, dokáže zhodnotit klady a zápory tradičních a moderních přístupů ve výchově a vzdělávání. Student je schopen aplikovat zjištěné poznatky a dovednosti do praxe, prokazuje další hlubší orientaci v dílčí vybrané problematice.</w:t>
            </w:r>
          </w:p>
        </w:tc>
      </w:tr>
      <w:tr w:rsidR="006F4120" w:rsidRPr="001D65BE" w:rsidTr="003C05AC">
        <w:trPr>
          <w:trHeight w:val="265"/>
        </w:trPr>
        <w:tc>
          <w:tcPr>
            <w:tcW w:w="3653" w:type="dxa"/>
            <w:gridSpan w:val="2"/>
            <w:tcBorders>
              <w:top w:val="nil"/>
            </w:tcBorders>
            <w:shd w:val="clear" w:color="auto" w:fill="F7CAAC"/>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p>
        </w:tc>
      </w:tr>
      <w:tr w:rsidR="006F4120" w:rsidRPr="001D65BE" w:rsidTr="003C05AC">
        <w:trPr>
          <w:trHeight w:val="1497"/>
        </w:trPr>
        <w:tc>
          <w:tcPr>
            <w:tcW w:w="9855" w:type="dxa"/>
            <w:gridSpan w:val="8"/>
            <w:tcBorders>
              <w:top w:val="nil"/>
            </w:tcBorders>
          </w:tcPr>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Povinná literatura</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Gordon, T. </w:t>
            </w:r>
            <w:r w:rsidRPr="001D65BE">
              <w:rPr>
                <w:rFonts w:ascii="Times New Roman" w:eastAsia="Times New Roman" w:hAnsi="Times New Roman" w:cs="Times New Roman"/>
                <w:i/>
                <w:sz w:val="19"/>
                <w:szCs w:val="19"/>
                <w:lang w:eastAsia="cs-CZ"/>
              </w:rPr>
              <w:t>Výchova bez poražených</w:t>
            </w:r>
            <w:r w:rsidRPr="001D65BE">
              <w:rPr>
                <w:rFonts w:ascii="Times New Roman" w:eastAsia="Times New Roman" w:hAnsi="Times New Roman" w:cs="Times New Roman"/>
                <w:sz w:val="19"/>
                <w:szCs w:val="19"/>
                <w:lang w:eastAsia="cs-CZ"/>
              </w:rPr>
              <w:t>. Malvern, 2012.</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Krystoň, M. </w:t>
            </w:r>
            <w:r w:rsidRPr="001D65BE">
              <w:rPr>
                <w:rFonts w:ascii="Times New Roman" w:eastAsia="Times New Roman" w:hAnsi="Times New Roman" w:cs="Times New Roman"/>
                <w:i/>
                <w:sz w:val="19"/>
                <w:szCs w:val="19"/>
                <w:lang w:eastAsia="cs-CZ"/>
              </w:rPr>
              <w:t>Edukáciadetí a mládeže vovol´nom čase.</w:t>
            </w:r>
            <w:r w:rsidRPr="001D65BE">
              <w:rPr>
                <w:rFonts w:ascii="Times New Roman" w:eastAsia="Times New Roman" w:hAnsi="Times New Roman" w:cs="Times New Roman"/>
                <w:sz w:val="19"/>
                <w:szCs w:val="19"/>
                <w:lang w:eastAsia="cs-CZ"/>
              </w:rPr>
              <w:t xml:space="preserve"> Banská Bystrica: Univerzita Mateja Bela, 2003.</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Průcha, J. </w:t>
            </w:r>
            <w:r w:rsidRPr="001D65BE">
              <w:rPr>
                <w:rFonts w:ascii="Times New Roman" w:eastAsia="Times New Roman" w:hAnsi="Times New Roman" w:cs="Times New Roman"/>
                <w:i/>
                <w:sz w:val="19"/>
                <w:szCs w:val="19"/>
                <w:lang w:eastAsia="cs-CZ"/>
              </w:rPr>
              <w:t>Moderní pedagogika</w:t>
            </w:r>
            <w:r w:rsidRPr="001D65BE">
              <w:rPr>
                <w:rFonts w:ascii="Times New Roman" w:eastAsia="Times New Roman" w:hAnsi="Times New Roman" w:cs="Times New Roman"/>
                <w:sz w:val="19"/>
                <w:szCs w:val="19"/>
                <w:lang w:eastAsia="cs-CZ"/>
              </w:rPr>
              <w:t>. Praha: Portál, 2017.</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Suchánková, E., Zgarbová, P. </w:t>
            </w:r>
            <w:r w:rsidRPr="001D65BE">
              <w:rPr>
                <w:rFonts w:ascii="Times New Roman" w:eastAsia="Times New Roman" w:hAnsi="Times New Roman" w:cs="Times New Roman"/>
                <w:i/>
                <w:sz w:val="19"/>
                <w:szCs w:val="19"/>
                <w:lang w:eastAsia="cs-CZ"/>
              </w:rPr>
              <w:t>Cesty efektivního vzdělávání. Vybraná témata moderní pedagogiky. Studijní opora.</w:t>
            </w:r>
            <w:r>
              <w:rPr>
                <w:rFonts w:ascii="Times New Roman" w:eastAsia="Times New Roman" w:hAnsi="Times New Roman" w:cs="Times New Roman"/>
                <w:sz w:val="19"/>
                <w:szCs w:val="19"/>
                <w:lang w:eastAsia="cs-CZ"/>
              </w:rPr>
              <w:t xml:space="preserve"> Zlín: UTB ve Zlíně</w:t>
            </w:r>
            <w:r w:rsidRPr="001D65BE">
              <w:rPr>
                <w:rFonts w:ascii="Times New Roman" w:eastAsia="Times New Roman" w:hAnsi="Times New Roman" w:cs="Times New Roman"/>
                <w:sz w:val="19"/>
                <w:szCs w:val="19"/>
                <w:lang w:eastAsia="cs-CZ"/>
              </w:rPr>
              <w:t>. (rukopis)</w:t>
            </w:r>
          </w:p>
          <w:p w:rsidR="006F4120" w:rsidRPr="001D65BE" w:rsidRDefault="006F4120" w:rsidP="003C05AC">
            <w:pPr>
              <w:spacing w:after="0" w:line="240" w:lineRule="auto"/>
              <w:jc w:val="both"/>
              <w:rPr>
                <w:rFonts w:ascii="Times New Roman" w:eastAsia="Times New Roman" w:hAnsi="Times New Roman" w:cs="Times New Roman"/>
                <w:b/>
                <w:sz w:val="19"/>
                <w:szCs w:val="19"/>
                <w:lang w:eastAsia="cs-CZ"/>
              </w:rPr>
            </w:pPr>
            <w:r w:rsidRPr="001D65BE">
              <w:rPr>
                <w:rFonts w:ascii="Times New Roman" w:eastAsia="Times New Roman" w:hAnsi="Times New Roman" w:cs="Times New Roman"/>
                <w:b/>
                <w:sz w:val="19"/>
                <w:szCs w:val="19"/>
                <w:lang w:eastAsia="cs-CZ"/>
              </w:rPr>
              <w:t>Doporučená literatura</w:t>
            </w:r>
          </w:p>
          <w:p w:rsidR="006F4120" w:rsidRDefault="006F4120" w:rsidP="003C05AC">
            <w:pPr>
              <w:spacing w:after="0" w:line="240" w:lineRule="auto"/>
              <w:jc w:val="both"/>
              <w:rPr>
                <w:rFonts w:ascii="Times New Roman" w:eastAsia="Times New Roman" w:hAnsi="Times New Roman" w:cs="Times New Roman"/>
                <w:sz w:val="19"/>
                <w:szCs w:val="19"/>
                <w:lang w:eastAsia="cs-CZ"/>
              </w:rPr>
            </w:pPr>
            <w:r>
              <w:rPr>
                <w:rFonts w:ascii="Times New Roman" w:eastAsia="Times New Roman" w:hAnsi="Times New Roman" w:cs="Times New Roman"/>
                <w:sz w:val="19"/>
                <w:szCs w:val="19"/>
                <w:lang w:eastAsia="cs-CZ"/>
              </w:rPr>
              <w:t>Giroux, H. A</w:t>
            </w:r>
            <w:r w:rsidRPr="00F3594C">
              <w:rPr>
                <w:rFonts w:ascii="Times New Roman" w:eastAsia="Times New Roman" w:hAnsi="Times New Roman" w:cs="Times New Roman"/>
                <w:sz w:val="19"/>
                <w:szCs w:val="19"/>
                <w:lang w:eastAsia="cs-CZ"/>
              </w:rPr>
              <w:t xml:space="preserve">. </w:t>
            </w:r>
            <w:r w:rsidRPr="00F3594C">
              <w:rPr>
                <w:rFonts w:ascii="Times New Roman" w:eastAsia="Times New Roman" w:hAnsi="Times New Roman" w:cs="Times New Roman"/>
                <w:i/>
                <w:sz w:val="19"/>
                <w:szCs w:val="19"/>
                <w:lang w:eastAsia="cs-CZ"/>
              </w:rPr>
              <w:t>On critical pedagogy</w:t>
            </w:r>
            <w:r w:rsidRPr="00F3594C">
              <w:rPr>
                <w:rFonts w:ascii="Times New Roman" w:eastAsia="Times New Roman" w:hAnsi="Times New Roman" w:cs="Times New Roman"/>
                <w:sz w:val="19"/>
                <w:szCs w:val="19"/>
                <w:lang w:eastAsia="cs-CZ"/>
              </w:rPr>
              <w:t>. New York: Continuum</w:t>
            </w:r>
            <w:r>
              <w:rPr>
                <w:rFonts w:ascii="Times New Roman" w:eastAsia="Times New Roman" w:hAnsi="Times New Roman" w:cs="Times New Roman"/>
                <w:sz w:val="19"/>
                <w:szCs w:val="19"/>
                <w:lang w:eastAsia="cs-CZ"/>
              </w:rPr>
              <w:t xml:space="preserve"> International Publishing Group, 2011.</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Hrbáčková, K. </w:t>
            </w:r>
            <w:r w:rsidRPr="001D65BE">
              <w:rPr>
                <w:rFonts w:ascii="Times New Roman" w:eastAsia="Times New Roman" w:hAnsi="Times New Roman" w:cs="Times New Roman"/>
                <w:i/>
                <w:sz w:val="19"/>
                <w:szCs w:val="19"/>
                <w:lang w:eastAsia="cs-CZ"/>
              </w:rPr>
              <w:t>Rozvoj autoregulace učení studentů.</w:t>
            </w:r>
            <w:r w:rsidRPr="001D65BE">
              <w:rPr>
                <w:rFonts w:ascii="Times New Roman" w:eastAsia="Times New Roman" w:hAnsi="Times New Roman" w:cs="Times New Roman"/>
                <w:sz w:val="19"/>
                <w:szCs w:val="19"/>
                <w:lang w:eastAsia="cs-CZ"/>
              </w:rPr>
              <w:t xml:space="preserve"> Zlín: UTB ve Zlíně, 2011.</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 xml:space="preserve">Kopřiva, P. </w:t>
            </w:r>
            <w:r w:rsidRPr="001D65BE">
              <w:rPr>
                <w:rFonts w:ascii="Times New Roman" w:eastAsia="Times New Roman" w:hAnsi="Times New Roman" w:cs="Times New Roman"/>
                <w:i/>
                <w:sz w:val="19"/>
                <w:szCs w:val="19"/>
                <w:lang w:eastAsia="cs-CZ"/>
              </w:rPr>
              <w:t>Respektovat a být respektován.</w:t>
            </w:r>
            <w:r w:rsidRPr="001D65BE">
              <w:rPr>
                <w:rFonts w:ascii="Times New Roman" w:eastAsia="Times New Roman" w:hAnsi="Times New Roman" w:cs="Times New Roman"/>
                <w:sz w:val="19"/>
                <w:szCs w:val="19"/>
                <w:lang w:eastAsia="cs-CZ"/>
              </w:rPr>
              <w:t xml:space="preserve"> Kroměříž: Spirála, 2008.</w:t>
            </w:r>
          </w:p>
          <w:p w:rsidR="006F4120" w:rsidRPr="001D65BE" w:rsidRDefault="006F4120" w:rsidP="003C05AC">
            <w:pPr>
              <w:spacing w:after="0" w:line="240" w:lineRule="auto"/>
              <w:jc w:val="both"/>
              <w:rPr>
                <w:rFonts w:ascii="Times New Roman" w:eastAsia="Times New Roman" w:hAnsi="Times New Roman" w:cs="Times New Roman"/>
                <w:sz w:val="19"/>
                <w:szCs w:val="19"/>
                <w:lang w:eastAsia="cs-CZ"/>
              </w:rPr>
            </w:pPr>
            <w:r w:rsidRPr="001D65BE">
              <w:rPr>
                <w:rFonts w:ascii="Times New Roman" w:eastAsia="Times New Roman" w:hAnsi="Times New Roman" w:cs="Times New Roman"/>
                <w:sz w:val="19"/>
                <w:szCs w:val="19"/>
                <w:lang w:eastAsia="cs-CZ"/>
              </w:rPr>
              <w:t>Kotrba, T., Lacina, L.</w:t>
            </w:r>
            <w:r>
              <w:rPr>
                <w:rFonts w:ascii="Times New Roman" w:eastAsia="Times New Roman" w:hAnsi="Times New Roman" w:cs="Times New Roman"/>
                <w:sz w:val="19"/>
                <w:szCs w:val="19"/>
                <w:lang w:eastAsia="cs-CZ"/>
              </w:rPr>
              <w:t xml:space="preserve"> </w:t>
            </w:r>
            <w:r w:rsidRPr="001D65BE">
              <w:rPr>
                <w:rFonts w:ascii="Times New Roman" w:eastAsia="Times New Roman" w:hAnsi="Times New Roman" w:cs="Times New Roman"/>
                <w:i/>
                <w:sz w:val="19"/>
                <w:szCs w:val="19"/>
                <w:lang w:eastAsia="cs-CZ"/>
              </w:rPr>
              <w:t>Aktivizační metody ve výuce: příručka moderního pedagoga</w:t>
            </w:r>
            <w:r w:rsidRPr="001D65BE">
              <w:rPr>
                <w:rFonts w:ascii="Times New Roman" w:eastAsia="Times New Roman" w:hAnsi="Times New Roman" w:cs="Times New Roman"/>
                <w:sz w:val="19"/>
                <w:szCs w:val="19"/>
                <w:lang w:eastAsia="cs-CZ"/>
              </w:rPr>
              <w:t>. Brno: Barrister&amp;Principal, 2011.</w:t>
            </w:r>
          </w:p>
          <w:p w:rsidR="006F4120" w:rsidRPr="001D65BE" w:rsidRDefault="006F4120" w:rsidP="003C05AC">
            <w:pPr>
              <w:spacing w:after="0" w:line="240" w:lineRule="auto"/>
              <w:jc w:val="both"/>
              <w:rPr>
                <w:rFonts w:ascii="Times New Roman" w:eastAsia="Times New Roman" w:hAnsi="Times New Roman" w:cs="Times New Roman"/>
                <w:sz w:val="20"/>
                <w:szCs w:val="20"/>
                <w:lang w:eastAsia="cs-CZ"/>
              </w:rPr>
            </w:pPr>
            <w:r w:rsidRPr="001D65BE">
              <w:rPr>
                <w:rFonts w:ascii="Times New Roman" w:eastAsia="Times New Roman" w:hAnsi="Times New Roman" w:cs="Times New Roman"/>
                <w:caps/>
                <w:sz w:val="19"/>
                <w:szCs w:val="19"/>
                <w:lang w:eastAsia="cs-CZ"/>
              </w:rPr>
              <w:t>M</w:t>
            </w:r>
            <w:r w:rsidRPr="001D65BE">
              <w:rPr>
                <w:rFonts w:ascii="Times New Roman" w:eastAsia="Times New Roman" w:hAnsi="Times New Roman" w:cs="Times New Roman"/>
                <w:sz w:val="19"/>
                <w:szCs w:val="19"/>
                <w:lang w:eastAsia="cs-CZ"/>
              </w:rPr>
              <w:t xml:space="preserve">ontessori, Maria. </w:t>
            </w:r>
            <w:r w:rsidRPr="001D65BE">
              <w:rPr>
                <w:rFonts w:ascii="Times New Roman" w:eastAsia="Times New Roman" w:hAnsi="Times New Roman" w:cs="Times New Roman"/>
                <w:i/>
                <w:iCs/>
                <w:sz w:val="19"/>
                <w:szCs w:val="19"/>
                <w:lang w:eastAsia="cs-CZ"/>
              </w:rPr>
              <w:t>Tajuplné dětství</w:t>
            </w:r>
            <w:r w:rsidRPr="001D65BE">
              <w:rPr>
                <w:rFonts w:ascii="Times New Roman" w:eastAsia="Times New Roman" w:hAnsi="Times New Roman" w:cs="Times New Roman"/>
                <w:sz w:val="19"/>
                <w:szCs w:val="19"/>
                <w:lang w:eastAsia="cs-CZ"/>
              </w:rPr>
              <w:t>. Praha: Triton, 2012.</w:t>
            </w:r>
          </w:p>
        </w:tc>
      </w:tr>
    </w:tbl>
    <w:p w:rsidR="006F4120" w:rsidRDefault="006F4120"/>
    <w:p w:rsidR="003C05AC" w:rsidRDefault="003C05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C05AC" w:rsidRPr="003A5864" w:rsidTr="003C05AC">
        <w:tc>
          <w:tcPr>
            <w:tcW w:w="9855" w:type="dxa"/>
            <w:gridSpan w:val="8"/>
            <w:tcBorders>
              <w:bottom w:val="double" w:sz="4" w:space="0" w:color="auto"/>
            </w:tcBorders>
            <w:shd w:val="clear" w:color="auto" w:fill="BDD6EE"/>
          </w:tcPr>
          <w:p w:rsidR="003C05AC" w:rsidRPr="003A5864" w:rsidRDefault="003C05AC" w:rsidP="003C05AC">
            <w:pPr>
              <w:spacing w:after="0" w:line="240" w:lineRule="auto"/>
              <w:jc w:val="both"/>
              <w:rPr>
                <w:rFonts w:ascii="Times New Roman" w:eastAsia="Times New Roman" w:hAnsi="Times New Roman" w:cs="Times New Roman"/>
                <w:b/>
                <w:sz w:val="28"/>
                <w:szCs w:val="20"/>
                <w:lang w:eastAsia="cs-CZ"/>
              </w:rPr>
            </w:pPr>
            <w:r w:rsidRPr="003A5864">
              <w:rPr>
                <w:rFonts w:ascii="Times New Roman" w:eastAsia="Times New Roman" w:hAnsi="Times New Roman" w:cs="Times New Roman"/>
                <w:sz w:val="20"/>
                <w:szCs w:val="20"/>
                <w:lang w:eastAsia="cs-CZ"/>
              </w:rPr>
              <w:lastRenderedPageBreak/>
              <w:br w:type="page"/>
            </w:r>
            <w:r w:rsidRPr="003A5864">
              <w:rPr>
                <w:rFonts w:ascii="Times New Roman" w:eastAsia="Times New Roman" w:hAnsi="Times New Roman" w:cs="Times New Roman"/>
                <w:b/>
                <w:sz w:val="28"/>
                <w:szCs w:val="20"/>
                <w:lang w:eastAsia="cs-CZ"/>
              </w:rPr>
              <w:t>B-III – Charakteristika studijního předmětu</w:t>
            </w:r>
          </w:p>
        </w:tc>
      </w:tr>
      <w:tr w:rsidR="003C05AC" w:rsidRPr="003A5864" w:rsidTr="003C05AC">
        <w:tc>
          <w:tcPr>
            <w:tcW w:w="3086" w:type="dxa"/>
            <w:tcBorders>
              <w:top w:val="double" w:sz="4" w:space="0" w:color="auto"/>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3C05AC" w:rsidRPr="003A5864" w:rsidRDefault="003C05AC" w:rsidP="003C05AC">
            <w:pPr>
              <w:spacing w:after="0" w:line="240" w:lineRule="auto"/>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Mediace v pomáhajících profesích</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Typ předmětu</w:t>
            </w:r>
          </w:p>
        </w:tc>
        <w:tc>
          <w:tcPr>
            <w:tcW w:w="3406" w:type="dxa"/>
            <w:gridSpan w:val="4"/>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doporučený ročník / semestr</w:t>
            </w:r>
          </w:p>
        </w:tc>
        <w:tc>
          <w:tcPr>
            <w:tcW w:w="668" w:type="dxa"/>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1./ZS</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Rozsah studijního předmětu</w:t>
            </w:r>
          </w:p>
        </w:tc>
        <w:tc>
          <w:tcPr>
            <w:tcW w:w="1701" w:type="dxa"/>
            <w:gridSpan w:val="2"/>
          </w:tcPr>
          <w:p w:rsidR="003C05AC" w:rsidRPr="003A5864" w:rsidRDefault="00415835" w:rsidP="003C05AC">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 xml:space="preserve">hod. </w:t>
            </w:r>
          </w:p>
        </w:tc>
        <w:tc>
          <w:tcPr>
            <w:tcW w:w="816" w:type="dxa"/>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kreditů</w:t>
            </w:r>
          </w:p>
        </w:tc>
        <w:tc>
          <w:tcPr>
            <w:tcW w:w="1207" w:type="dxa"/>
            <w:gridSpan w:val="2"/>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3</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Cs w:val="20"/>
                <w:lang w:eastAsia="cs-CZ"/>
              </w:rPr>
            </w:pPr>
            <w:r w:rsidRPr="003A5864">
              <w:rPr>
                <w:rFonts w:ascii="Times New Roman" w:eastAsia="Times New Roman" w:hAnsi="Times New Roman" w:cs="Times New Roman"/>
                <w:b/>
                <w:sz w:val="20"/>
                <w:szCs w:val="20"/>
                <w:lang w:eastAsia="cs-CZ"/>
              </w:rPr>
              <w:t>Prerekvizity, korekvizity, ekvivalence</w:t>
            </w:r>
          </w:p>
        </w:tc>
        <w:tc>
          <w:tcPr>
            <w:tcW w:w="6769" w:type="dxa"/>
            <w:gridSpan w:val="7"/>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Způsob ověření studijních výsledků</w:t>
            </w:r>
          </w:p>
        </w:tc>
        <w:tc>
          <w:tcPr>
            <w:tcW w:w="3406" w:type="dxa"/>
            <w:gridSpan w:val="4"/>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Klz</w:t>
            </w:r>
          </w:p>
        </w:tc>
        <w:tc>
          <w:tcPr>
            <w:tcW w:w="215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výuky</w:t>
            </w:r>
          </w:p>
        </w:tc>
        <w:tc>
          <w:tcPr>
            <w:tcW w:w="1207" w:type="dxa"/>
            <w:gridSpan w:val="2"/>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seminář</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Klasifikovaný zápočet formou odborné rozpravy, ve které student prokáže znalosti principů mediace a nenásilné komunikace a schopnost využít dovednosti potřebné ke zvládání konfliktů v běžném i profesním životě (rozprava bude podložena portfoliem studenta).</w:t>
            </w:r>
          </w:p>
        </w:tc>
      </w:tr>
      <w:tr w:rsidR="003C05AC" w:rsidRPr="003A5864" w:rsidTr="003C05AC">
        <w:trPr>
          <w:trHeight w:val="310"/>
        </w:trPr>
        <w:tc>
          <w:tcPr>
            <w:tcW w:w="9855" w:type="dxa"/>
            <w:gridSpan w:val="8"/>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197"/>
        </w:trPr>
        <w:tc>
          <w:tcPr>
            <w:tcW w:w="3086" w:type="dxa"/>
            <w:tcBorders>
              <w:top w:val="nil"/>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243"/>
        </w:trPr>
        <w:tc>
          <w:tcPr>
            <w:tcW w:w="3086" w:type="dxa"/>
            <w:tcBorders>
              <w:top w:val="nil"/>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314"/>
        </w:trPr>
        <w:tc>
          <w:tcPr>
            <w:tcW w:w="9855" w:type="dxa"/>
            <w:gridSpan w:val="8"/>
            <w:tcBorders>
              <w:top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Mgr. Karla Hrbáčková, Ph.D.</w:t>
            </w:r>
          </w:p>
        </w:tc>
      </w:tr>
      <w:tr w:rsidR="003C05AC" w:rsidRPr="003A5864" w:rsidTr="003C05AC">
        <w:tc>
          <w:tcPr>
            <w:tcW w:w="3086" w:type="dxa"/>
            <w:shd w:val="clear" w:color="auto" w:fill="F7CAAC"/>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3938"/>
        </w:trPr>
        <w:tc>
          <w:tcPr>
            <w:tcW w:w="9855" w:type="dxa"/>
            <w:gridSpan w:val="8"/>
            <w:tcBorders>
              <w:top w:val="nil"/>
              <w:bottom w:val="single" w:sz="12" w:space="0" w:color="auto"/>
            </w:tcBorders>
          </w:tcPr>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Cíl předmětu</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 xml:space="preserve">Předmět rozvíjí dovednosti nenásilné komunikace pro zvládání konfliktů v běžném i profesním životě, vnitřním </w:t>
            </w:r>
            <w:r>
              <w:rPr>
                <w:rFonts w:ascii="Times New Roman" w:eastAsia="Times New Roman" w:hAnsi="Times New Roman" w:cs="Times New Roman"/>
                <w:sz w:val="20"/>
                <w:szCs w:val="20"/>
                <w:lang w:eastAsia="cs-CZ"/>
              </w:rPr>
              <w:br/>
            </w:r>
            <w:r w:rsidRPr="003A5864">
              <w:rPr>
                <w:rFonts w:ascii="Times New Roman" w:eastAsia="Times New Roman" w:hAnsi="Times New Roman" w:cs="Times New Roman"/>
                <w:sz w:val="20"/>
                <w:szCs w:val="20"/>
                <w:lang w:eastAsia="cs-CZ"/>
              </w:rPr>
              <w:t>i vnějším konfliktu, v roli mediátora (formálního i neformálního) i účastníka konfliktu. Vychází</w:t>
            </w:r>
            <w:r>
              <w:rPr>
                <w:rFonts w:ascii="Times New Roman" w:eastAsia="Times New Roman" w:hAnsi="Times New Roman" w:cs="Times New Roman"/>
                <w:sz w:val="20"/>
                <w:szCs w:val="20"/>
                <w:lang w:eastAsia="cs-CZ"/>
              </w:rPr>
              <w:t xml:space="preserve"> z modelu n</w:t>
            </w:r>
            <w:r w:rsidRPr="003A5864">
              <w:rPr>
                <w:rFonts w:ascii="Times New Roman" w:eastAsia="Times New Roman" w:hAnsi="Times New Roman" w:cs="Times New Roman"/>
                <w:sz w:val="20"/>
                <w:szCs w:val="20"/>
                <w:lang w:eastAsia="cs-CZ"/>
              </w:rPr>
              <w:t xml:space="preserve">enásilné komunikace, empatické komunikace (Compassionate Communication) a komunikace orientované na potřeby (Needs-Based Communication). </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Obsah předmětu</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Principy mediace a nenásilné komunikace.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Komunikace orientovaná na potřeby.</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Zvládání konfliktů v běžném a profesním životě.</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Proces mediace.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Dovednosti mediátora.</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Umění naslouchat.</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Složky empatie.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Využití principů mediace a nenásilné komunikace při práci s klienty.</w:t>
            </w:r>
          </w:p>
          <w:p w:rsidR="003C05AC" w:rsidRPr="003A5864" w:rsidRDefault="003C05AC" w:rsidP="003C05AC">
            <w:pPr>
              <w:spacing w:after="0" w:line="240" w:lineRule="auto"/>
              <w:jc w:val="both"/>
              <w:rPr>
                <w:rFonts w:ascii="Times New Roman" w:eastAsia="Times New Roman" w:hAnsi="Times New Roman" w:cs="Times New Roman"/>
                <w:b/>
                <w:sz w:val="20"/>
                <w:szCs w:val="20"/>
                <w:lang w:eastAsia="cs-CZ"/>
              </w:rPr>
            </w:pPr>
            <w:r w:rsidRPr="003A5864">
              <w:rPr>
                <w:rFonts w:ascii="Times New Roman" w:eastAsia="Times New Roman" w:hAnsi="Times New Roman" w:cs="Times New Roman"/>
                <w:b/>
                <w:sz w:val="20"/>
                <w:szCs w:val="20"/>
                <w:lang w:eastAsia="cs-CZ"/>
              </w:rPr>
              <w:t>Výstupní kompetence</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20"/>
                <w:szCs w:val="20"/>
                <w:lang w:eastAsia="cs-CZ"/>
              </w:rPr>
              <w:t>S</w:t>
            </w:r>
            <w:r>
              <w:rPr>
                <w:rFonts w:ascii="Times New Roman" w:eastAsia="Times New Roman" w:hAnsi="Times New Roman" w:cs="Times New Roman"/>
                <w:sz w:val="20"/>
                <w:szCs w:val="20"/>
                <w:lang w:eastAsia="cs-CZ"/>
              </w:rPr>
              <w:t xml:space="preserve">tudent zná principy a nástroje </w:t>
            </w:r>
            <w:r w:rsidRPr="003A5864">
              <w:rPr>
                <w:rFonts w:ascii="Times New Roman" w:eastAsia="Times New Roman" w:hAnsi="Times New Roman" w:cs="Times New Roman"/>
                <w:sz w:val="20"/>
                <w:szCs w:val="20"/>
                <w:lang w:eastAsia="cs-CZ"/>
              </w:rPr>
              <w:t>nenásilné komunikace, dokáže pracovat s klienty (nejen) v konfliktních situacích či při práci s konflikty mezi lidmi, rozlišuje čtyři základní kroky nenásilné komunikace (pozorování, pocity, potřeby a prosba), tyto principy student propojuje se svými vlastními pocity a potřebami v práci s klienty a využívá schopnost empatie jako nástroje pro vytváření porozumění v mezilidských vztazích.</w:t>
            </w:r>
          </w:p>
        </w:tc>
      </w:tr>
      <w:tr w:rsidR="003C05AC" w:rsidRPr="003A5864" w:rsidTr="003C05AC">
        <w:trPr>
          <w:trHeight w:val="265"/>
        </w:trPr>
        <w:tc>
          <w:tcPr>
            <w:tcW w:w="3653" w:type="dxa"/>
            <w:gridSpan w:val="2"/>
            <w:tcBorders>
              <w:top w:val="nil"/>
            </w:tcBorders>
            <w:shd w:val="clear" w:color="auto" w:fill="F7CAAC"/>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p>
        </w:tc>
      </w:tr>
      <w:tr w:rsidR="003C05AC" w:rsidRPr="003A5864" w:rsidTr="003C05AC">
        <w:trPr>
          <w:trHeight w:val="1497"/>
        </w:trPr>
        <w:tc>
          <w:tcPr>
            <w:tcW w:w="9855" w:type="dxa"/>
            <w:gridSpan w:val="8"/>
            <w:tcBorders>
              <w:top w:val="nil"/>
            </w:tcBorders>
          </w:tcPr>
          <w:p w:rsidR="003C05AC" w:rsidRPr="003A5864" w:rsidRDefault="003C05AC" w:rsidP="003C05AC">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Povinná literatura</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Baum, T. </w:t>
            </w:r>
            <w:r w:rsidRPr="003A5864">
              <w:rPr>
                <w:rFonts w:ascii="Times New Roman" w:eastAsia="Times New Roman" w:hAnsi="Times New Roman" w:cs="Times New Roman"/>
                <w:i/>
                <w:sz w:val="19"/>
                <w:szCs w:val="19"/>
                <w:lang w:eastAsia="cs-CZ"/>
              </w:rPr>
              <w:t>Umění přátelského řešení konfliktů</w:t>
            </w:r>
            <w:r w:rsidRPr="003A5864">
              <w:rPr>
                <w:rFonts w:ascii="Times New Roman" w:eastAsia="Times New Roman" w:hAnsi="Times New Roman" w:cs="Times New Roman"/>
                <w:sz w:val="19"/>
                <w:szCs w:val="19"/>
                <w:lang w:eastAsia="cs-CZ"/>
              </w:rPr>
              <w:t>. Praha: Portál, 2009.</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Holá, L. </w:t>
            </w:r>
            <w:r w:rsidRPr="003A5864">
              <w:rPr>
                <w:rFonts w:ascii="Times New Roman" w:eastAsia="Times New Roman" w:hAnsi="Times New Roman" w:cs="Times New Roman"/>
                <w:i/>
                <w:sz w:val="19"/>
                <w:szCs w:val="19"/>
                <w:lang w:eastAsia="cs-CZ"/>
              </w:rPr>
              <w:t>Mediace v teorii a praxi</w:t>
            </w:r>
            <w:r w:rsidRPr="003A5864">
              <w:rPr>
                <w:rFonts w:ascii="Times New Roman" w:eastAsia="Times New Roman" w:hAnsi="Times New Roman" w:cs="Times New Roman"/>
                <w:sz w:val="19"/>
                <w:szCs w:val="19"/>
                <w:lang w:eastAsia="cs-CZ"/>
              </w:rPr>
              <w:t xml:space="preserve">. Praha: Grada, 2011. </w:t>
            </w:r>
          </w:p>
          <w:p w:rsidR="003C05AC" w:rsidRPr="003A5864" w:rsidRDefault="003C05AC" w:rsidP="003C05AC">
            <w:pPr>
              <w:spacing w:after="0" w:line="240" w:lineRule="auto"/>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Kinyon, J., Lasater, I., Stiles, J. </w:t>
            </w:r>
            <w:r w:rsidRPr="003A5864">
              <w:rPr>
                <w:rFonts w:ascii="Times New Roman" w:eastAsia="Times New Roman" w:hAnsi="Times New Roman" w:cs="Times New Roman"/>
                <w:i/>
                <w:sz w:val="19"/>
                <w:szCs w:val="19"/>
                <w:lang w:eastAsia="cs-CZ"/>
              </w:rPr>
              <w:t xml:space="preserve">From Conflict to Connection: Transforming Difficult Conversations into Peaceful Resolutions. </w:t>
            </w:r>
            <w:r w:rsidRPr="003A5864">
              <w:rPr>
                <w:rFonts w:ascii="Times New Roman" w:eastAsia="Times New Roman" w:hAnsi="Times New Roman" w:cs="Times New Roman"/>
                <w:sz w:val="19"/>
                <w:szCs w:val="19"/>
                <w:lang w:eastAsia="cs-CZ"/>
              </w:rPr>
              <w:t xml:space="preserve">Mediate Your Life, LLC, 2015. </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Rosenberg, M. B. </w:t>
            </w:r>
            <w:r w:rsidRPr="003A5864">
              <w:rPr>
                <w:rFonts w:ascii="Times New Roman" w:eastAsia="Times New Roman" w:hAnsi="Times New Roman" w:cs="Times New Roman"/>
                <w:i/>
                <w:sz w:val="19"/>
                <w:szCs w:val="19"/>
                <w:lang w:eastAsia="cs-CZ"/>
              </w:rPr>
              <w:t>Nenásilná komunikace</w:t>
            </w:r>
            <w:r w:rsidRPr="003A5864">
              <w:rPr>
                <w:rFonts w:ascii="Times New Roman" w:eastAsia="Times New Roman" w:hAnsi="Times New Roman" w:cs="Times New Roman"/>
                <w:sz w:val="19"/>
                <w:szCs w:val="19"/>
                <w:lang w:eastAsia="cs-CZ"/>
              </w:rPr>
              <w:t>. Praha: Portál, 2013.</w:t>
            </w:r>
          </w:p>
          <w:p w:rsidR="003C05AC" w:rsidRPr="003A5864" w:rsidRDefault="003C05AC" w:rsidP="003C05AC">
            <w:pPr>
              <w:spacing w:after="0" w:line="240" w:lineRule="auto"/>
              <w:rPr>
                <w:rFonts w:ascii="Times New Roman" w:eastAsia="Times New Roman" w:hAnsi="Times New Roman" w:cs="Times New Roman"/>
                <w:sz w:val="19"/>
                <w:szCs w:val="19"/>
                <w:shd w:val="clear" w:color="auto" w:fill="FFFFFF"/>
                <w:lang w:eastAsia="cs-CZ"/>
              </w:rPr>
            </w:pPr>
            <w:r w:rsidRPr="003A5864">
              <w:rPr>
                <w:rFonts w:ascii="Times New Roman" w:eastAsia="Times New Roman" w:hAnsi="Times New Roman" w:cs="Times New Roman"/>
                <w:sz w:val="19"/>
                <w:szCs w:val="19"/>
                <w:shd w:val="clear" w:color="auto" w:fill="FFFFFF"/>
                <w:lang w:eastAsia="cs-CZ"/>
              </w:rPr>
              <w:t xml:space="preserve">Šišková, T. </w:t>
            </w:r>
            <w:r w:rsidRPr="003A5864">
              <w:rPr>
                <w:rFonts w:ascii="Times New Roman" w:eastAsia="Times New Roman" w:hAnsi="Times New Roman" w:cs="Times New Roman"/>
                <w:i/>
                <w:sz w:val="19"/>
                <w:szCs w:val="19"/>
                <w:shd w:val="clear" w:color="auto" w:fill="FFFFFF"/>
                <w:lang w:eastAsia="cs-CZ"/>
              </w:rPr>
              <w:t>Facilitativní mediace: Řešení konfliktu pomocí mediátora</w:t>
            </w:r>
            <w:r w:rsidRPr="003A5864">
              <w:rPr>
                <w:rFonts w:ascii="Times New Roman" w:eastAsia="Times New Roman" w:hAnsi="Times New Roman" w:cs="Times New Roman"/>
                <w:sz w:val="19"/>
                <w:szCs w:val="19"/>
                <w:shd w:val="clear" w:color="auto" w:fill="FFFFFF"/>
                <w:lang w:eastAsia="cs-CZ"/>
              </w:rPr>
              <w:t xml:space="preserve">. Praha: Portál, 2012. </w:t>
            </w:r>
          </w:p>
          <w:p w:rsidR="003C05AC" w:rsidRPr="003A5864" w:rsidRDefault="003C05AC" w:rsidP="003C05AC">
            <w:pPr>
              <w:spacing w:after="0" w:line="240" w:lineRule="auto"/>
              <w:jc w:val="both"/>
              <w:rPr>
                <w:rFonts w:ascii="Times New Roman" w:eastAsia="Times New Roman" w:hAnsi="Times New Roman" w:cs="Times New Roman"/>
                <w:b/>
                <w:sz w:val="19"/>
                <w:szCs w:val="19"/>
                <w:lang w:eastAsia="cs-CZ"/>
              </w:rPr>
            </w:pPr>
            <w:r w:rsidRPr="003A5864">
              <w:rPr>
                <w:rFonts w:ascii="Times New Roman" w:eastAsia="Times New Roman" w:hAnsi="Times New Roman" w:cs="Times New Roman"/>
                <w:b/>
                <w:sz w:val="19"/>
                <w:szCs w:val="19"/>
                <w:lang w:eastAsia="cs-CZ"/>
              </w:rPr>
              <w:t>Doporučená literatura</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Nichols, P. N. </w:t>
            </w:r>
            <w:r w:rsidRPr="003A5864">
              <w:rPr>
                <w:rFonts w:ascii="Times New Roman" w:eastAsia="Times New Roman" w:hAnsi="Times New Roman" w:cs="Times New Roman"/>
                <w:i/>
                <w:sz w:val="19"/>
                <w:szCs w:val="19"/>
                <w:lang w:eastAsia="cs-CZ"/>
              </w:rPr>
              <w:t>Zapomenuté umění naslouchat</w:t>
            </w:r>
            <w:r w:rsidRPr="003A5864">
              <w:rPr>
                <w:rFonts w:ascii="Times New Roman" w:eastAsia="Times New Roman" w:hAnsi="Times New Roman" w:cs="Times New Roman"/>
                <w:sz w:val="19"/>
                <w:szCs w:val="19"/>
                <w:lang w:eastAsia="cs-CZ"/>
              </w:rPr>
              <w:t>. Praha: Návrat domů, 2005.</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Plamínek, J. </w:t>
            </w:r>
            <w:r w:rsidRPr="003A5864">
              <w:rPr>
                <w:rFonts w:ascii="Times New Roman" w:eastAsia="Times New Roman" w:hAnsi="Times New Roman" w:cs="Times New Roman"/>
                <w:i/>
                <w:sz w:val="19"/>
                <w:szCs w:val="19"/>
                <w:lang w:eastAsia="cs-CZ"/>
              </w:rPr>
              <w:t>Mediace: Nejúčinnější lék na konflikty</w:t>
            </w:r>
            <w:r w:rsidRPr="003A5864">
              <w:rPr>
                <w:rFonts w:ascii="Times New Roman" w:eastAsia="Times New Roman" w:hAnsi="Times New Roman" w:cs="Times New Roman"/>
                <w:sz w:val="19"/>
                <w:szCs w:val="19"/>
                <w:lang w:eastAsia="cs-CZ"/>
              </w:rPr>
              <w:t>. Praha: Grada, 2013.</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Prekopová, J. </w:t>
            </w:r>
            <w:r w:rsidRPr="003A5864">
              <w:rPr>
                <w:rFonts w:ascii="Times New Roman" w:eastAsia="Times New Roman" w:hAnsi="Times New Roman" w:cs="Times New Roman"/>
                <w:i/>
                <w:sz w:val="19"/>
                <w:szCs w:val="19"/>
                <w:lang w:eastAsia="cs-CZ"/>
              </w:rPr>
              <w:t>Umění emptatie</w:t>
            </w:r>
            <w:r w:rsidRPr="003A5864">
              <w:rPr>
                <w:rFonts w:ascii="Times New Roman" w:eastAsia="Times New Roman" w:hAnsi="Times New Roman" w:cs="Times New Roman"/>
                <w:sz w:val="19"/>
                <w:szCs w:val="19"/>
                <w:lang w:eastAsia="cs-CZ"/>
              </w:rPr>
              <w:t>. Praha: Grada, 2004.</w:t>
            </w:r>
          </w:p>
          <w:p w:rsidR="003C05AC" w:rsidRPr="003A5864" w:rsidRDefault="003C05AC" w:rsidP="003C05AC">
            <w:pPr>
              <w:spacing w:after="0" w:line="240" w:lineRule="auto"/>
              <w:jc w:val="both"/>
              <w:rPr>
                <w:rFonts w:ascii="Times New Roman" w:eastAsia="Times New Roman" w:hAnsi="Times New Roman" w:cs="Times New Roman"/>
                <w:sz w:val="19"/>
                <w:szCs w:val="19"/>
                <w:lang w:eastAsia="cs-CZ"/>
              </w:rPr>
            </w:pPr>
            <w:r w:rsidRPr="003A5864">
              <w:rPr>
                <w:rFonts w:ascii="Times New Roman" w:eastAsia="Times New Roman" w:hAnsi="Times New Roman" w:cs="Times New Roman"/>
                <w:sz w:val="19"/>
                <w:szCs w:val="19"/>
                <w:lang w:eastAsia="cs-CZ"/>
              </w:rPr>
              <w:t xml:space="preserve">Úlehla, I. </w:t>
            </w:r>
            <w:r w:rsidRPr="003A5864">
              <w:rPr>
                <w:rFonts w:ascii="Times New Roman" w:eastAsia="Times New Roman" w:hAnsi="Times New Roman" w:cs="Times New Roman"/>
                <w:i/>
                <w:sz w:val="19"/>
                <w:szCs w:val="19"/>
                <w:lang w:eastAsia="cs-CZ"/>
              </w:rPr>
              <w:t>Umění pomáhat: Učebnice metod sociální praxe</w:t>
            </w:r>
            <w:r w:rsidRPr="003A5864">
              <w:rPr>
                <w:rFonts w:ascii="Times New Roman" w:eastAsia="Times New Roman" w:hAnsi="Times New Roman" w:cs="Times New Roman"/>
                <w:sz w:val="19"/>
                <w:szCs w:val="19"/>
                <w:lang w:eastAsia="cs-CZ"/>
              </w:rPr>
              <w:t xml:space="preserve">. Praha: Slon, 2005. </w:t>
            </w:r>
          </w:p>
          <w:p w:rsidR="003C05AC" w:rsidRPr="003A5864" w:rsidRDefault="003C05AC" w:rsidP="003C05AC">
            <w:pPr>
              <w:spacing w:after="0" w:line="240" w:lineRule="auto"/>
              <w:jc w:val="both"/>
              <w:rPr>
                <w:rFonts w:ascii="Times New Roman" w:eastAsia="Times New Roman" w:hAnsi="Times New Roman" w:cs="Times New Roman"/>
                <w:sz w:val="20"/>
                <w:szCs w:val="20"/>
                <w:lang w:eastAsia="cs-CZ"/>
              </w:rPr>
            </w:pPr>
            <w:r w:rsidRPr="003A5864">
              <w:rPr>
                <w:rFonts w:ascii="Times New Roman" w:eastAsia="Times New Roman" w:hAnsi="Times New Roman" w:cs="Times New Roman"/>
                <w:sz w:val="19"/>
                <w:szCs w:val="19"/>
                <w:lang w:eastAsia="cs-CZ"/>
              </w:rPr>
              <w:t xml:space="preserve">Ury, W. </w:t>
            </w:r>
            <w:r w:rsidRPr="003A5864">
              <w:rPr>
                <w:rFonts w:ascii="Times New Roman" w:eastAsia="Times New Roman" w:hAnsi="Times New Roman" w:cs="Times New Roman"/>
                <w:i/>
                <w:sz w:val="19"/>
                <w:szCs w:val="19"/>
                <w:lang w:eastAsia="cs-CZ"/>
              </w:rPr>
              <w:t>Síla a moc pozitivního nesouhlasu</w:t>
            </w:r>
            <w:r w:rsidRPr="003A5864">
              <w:rPr>
                <w:rFonts w:ascii="Times New Roman" w:eastAsia="Times New Roman" w:hAnsi="Times New Roman" w:cs="Times New Roman"/>
                <w:sz w:val="19"/>
                <w:szCs w:val="19"/>
                <w:lang w:eastAsia="cs-CZ"/>
              </w:rPr>
              <w:t>. Praha: Manegement Press, 2007.</w:t>
            </w:r>
          </w:p>
        </w:tc>
      </w:tr>
    </w:tbl>
    <w:p w:rsidR="003C05AC" w:rsidRDefault="003C05AC"/>
    <w:p w:rsidR="00415835" w:rsidRDefault="0041583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15835" w:rsidRPr="00415835" w:rsidTr="00F90037">
        <w:tc>
          <w:tcPr>
            <w:tcW w:w="9855" w:type="dxa"/>
            <w:gridSpan w:val="8"/>
            <w:tcBorders>
              <w:bottom w:val="double" w:sz="4" w:space="0" w:color="auto"/>
            </w:tcBorders>
            <w:shd w:val="clear" w:color="auto" w:fill="BDD6EE"/>
          </w:tcPr>
          <w:p w:rsidR="00415835" w:rsidRPr="00415835" w:rsidRDefault="00415835" w:rsidP="00415835">
            <w:pPr>
              <w:spacing w:after="0" w:line="240" w:lineRule="auto"/>
              <w:jc w:val="both"/>
              <w:rPr>
                <w:rFonts w:ascii="Times New Roman" w:eastAsia="Times New Roman" w:hAnsi="Times New Roman" w:cs="Times New Roman"/>
                <w:b/>
                <w:sz w:val="28"/>
                <w:szCs w:val="20"/>
                <w:lang w:eastAsia="cs-CZ"/>
              </w:rPr>
            </w:pPr>
            <w:r w:rsidRPr="00415835">
              <w:rPr>
                <w:rFonts w:ascii="Times New Roman" w:eastAsia="Times New Roman" w:hAnsi="Times New Roman" w:cs="Times New Roman"/>
                <w:sz w:val="20"/>
                <w:szCs w:val="20"/>
                <w:lang w:eastAsia="cs-CZ"/>
              </w:rPr>
              <w:lastRenderedPageBreak/>
              <w:br w:type="page"/>
            </w:r>
            <w:r w:rsidRPr="00415835">
              <w:rPr>
                <w:rFonts w:ascii="Times New Roman" w:eastAsia="Times New Roman" w:hAnsi="Times New Roman" w:cs="Times New Roman"/>
                <w:b/>
                <w:sz w:val="28"/>
                <w:szCs w:val="20"/>
                <w:lang w:eastAsia="cs-CZ"/>
              </w:rPr>
              <w:t>B-III – Charakteristika studijního předmětu</w:t>
            </w:r>
          </w:p>
        </w:tc>
      </w:tr>
      <w:tr w:rsidR="00415835" w:rsidRPr="00415835" w:rsidTr="00F90037">
        <w:tc>
          <w:tcPr>
            <w:tcW w:w="3086" w:type="dxa"/>
            <w:tcBorders>
              <w:top w:val="double" w:sz="4" w:space="0" w:color="auto"/>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Odborný anglický jazyk pro sociální pedagogy 1</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Typ předmětu</w:t>
            </w:r>
          </w:p>
        </w:tc>
        <w:tc>
          <w:tcPr>
            <w:tcW w:w="3406" w:type="dxa"/>
            <w:gridSpan w:val="4"/>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PZ</w:t>
            </w:r>
          </w:p>
        </w:tc>
        <w:tc>
          <w:tcPr>
            <w:tcW w:w="2695" w:type="dxa"/>
            <w:gridSpan w:val="2"/>
            <w:shd w:val="clear" w:color="auto" w:fill="F7CAAC"/>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b/>
                <w:sz w:val="20"/>
                <w:szCs w:val="20"/>
                <w:lang w:eastAsia="cs-CZ"/>
              </w:rPr>
              <w:t>doporučený ročník / semestr</w:t>
            </w:r>
          </w:p>
        </w:tc>
        <w:tc>
          <w:tcPr>
            <w:tcW w:w="668" w:type="dxa"/>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1./ZS</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Rozsah studijního předmětu</w:t>
            </w:r>
          </w:p>
        </w:tc>
        <w:tc>
          <w:tcPr>
            <w:tcW w:w="1701" w:type="dxa"/>
            <w:gridSpan w:val="2"/>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0p + 28s</w:t>
            </w:r>
          </w:p>
        </w:tc>
        <w:tc>
          <w:tcPr>
            <w:tcW w:w="889"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 xml:space="preserve">hod. </w:t>
            </w:r>
          </w:p>
        </w:tc>
        <w:tc>
          <w:tcPr>
            <w:tcW w:w="816" w:type="dxa"/>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kreditů</w:t>
            </w:r>
          </w:p>
        </w:tc>
        <w:tc>
          <w:tcPr>
            <w:tcW w:w="1207" w:type="dxa"/>
            <w:gridSpan w:val="2"/>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4</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Cs w:val="20"/>
                <w:lang w:eastAsia="cs-CZ"/>
              </w:rPr>
            </w:pPr>
            <w:r w:rsidRPr="00415835">
              <w:rPr>
                <w:rFonts w:ascii="Times New Roman" w:eastAsia="Times New Roman" w:hAnsi="Times New Roman" w:cs="Times New Roman"/>
                <w:b/>
                <w:sz w:val="20"/>
                <w:szCs w:val="20"/>
                <w:lang w:eastAsia="cs-CZ"/>
              </w:rPr>
              <w:t>Prerekvizity, korekvizity, ekvivalence</w:t>
            </w:r>
          </w:p>
        </w:tc>
        <w:tc>
          <w:tcPr>
            <w:tcW w:w="6769" w:type="dxa"/>
            <w:gridSpan w:val="7"/>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Způsob ověření studijních výsledků</w:t>
            </w:r>
          </w:p>
        </w:tc>
        <w:tc>
          <w:tcPr>
            <w:tcW w:w="3406" w:type="dxa"/>
            <w:gridSpan w:val="4"/>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Zk</w:t>
            </w:r>
          </w:p>
        </w:tc>
        <w:tc>
          <w:tcPr>
            <w:tcW w:w="215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Forma výuky</w:t>
            </w:r>
          </w:p>
        </w:tc>
        <w:tc>
          <w:tcPr>
            <w:tcW w:w="1207" w:type="dxa"/>
            <w:gridSpan w:val="2"/>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seminář</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415835" w:rsidRPr="00415835" w:rsidRDefault="00415835" w:rsidP="00FB4E78">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Zkouška</w:t>
            </w:r>
            <w:r w:rsidR="00481424">
              <w:rPr>
                <w:rFonts w:ascii="Times New Roman" w:eastAsia="Times New Roman" w:hAnsi="Times New Roman" w:cs="Times New Roman"/>
                <w:sz w:val="20"/>
                <w:szCs w:val="20"/>
                <w:lang w:eastAsia="cs-CZ"/>
              </w:rPr>
              <w:t xml:space="preserve"> písemnou formou</w:t>
            </w:r>
            <w:r w:rsidRPr="00415835">
              <w:rPr>
                <w:rFonts w:ascii="Times New Roman" w:eastAsia="Times New Roman" w:hAnsi="Times New Roman" w:cs="Times New Roman"/>
                <w:sz w:val="20"/>
                <w:szCs w:val="20"/>
                <w:lang w:eastAsia="cs-CZ"/>
              </w:rPr>
              <w:t xml:space="preserve">, aktivní účast na seminářích min. 80%, odborná práce (vypracovaná za použití autentického zahraničního materiálu, odborná literatura, média) a její </w:t>
            </w:r>
            <w:r w:rsidR="00FB4E78">
              <w:rPr>
                <w:rFonts w:ascii="Times New Roman" w:eastAsia="Times New Roman" w:hAnsi="Times New Roman" w:cs="Times New Roman"/>
                <w:sz w:val="20"/>
                <w:szCs w:val="20"/>
                <w:lang w:eastAsia="cs-CZ"/>
              </w:rPr>
              <w:t>prezentace</w:t>
            </w:r>
            <w:r w:rsidRPr="00415835">
              <w:rPr>
                <w:rFonts w:ascii="Times New Roman" w:eastAsia="Times New Roman" w:hAnsi="Times New Roman" w:cs="Times New Roman"/>
                <w:sz w:val="20"/>
                <w:szCs w:val="20"/>
                <w:lang w:eastAsia="cs-CZ"/>
              </w:rPr>
              <w:t xml:space="preserve"> na semináři. </w:t>
            </w:r>
          </w:p>
        </w:tc>
      </w:tr>
      <w:tr w:rsidR="00415835" w:rsidRPr="00415835" w:rsidTr="00FB4E78">
        <w:trPr>
          <w:trHeight w:val="250"/>
        </w:trPr>
        <w:tc>
          <w:tcPr>
            <w:tcW w:w="9855" w:type="dxa"/>
            <w:gridSpan w:val="8"/>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197"/>
        </w:trPr>
        <w:tc>
          <w:tcPr>
            <w:tcW w:w="3086" w:type="dxa"/>
            <w:tcBorders>
              <w:top w:val="nil"/>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243"/>
        </w:trPr>
        <w:tc>
          <w:tcPr>
            <w:tcW w:w="3086" w:type="dxa"/>
            <w:tcBorders>
              <w:top w:val="nil"/>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B4E78">
        <w:trPr>
          <w:trHeight w:val="182"/>
        </w:trPr>
        <w:tc>
          <w:tcPr>
            <w:tcW w:w="9855" w:type="dxa"/>
            <w:gridSpan w:val="8"/>
            <w:tcBorders>
              <w:top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Mgr. Jana Máčalová</w:t>
            </w:r>
          </w:p>
        </w:tc>
      </w:tr>
      <w:tr w:rsidR="00415835" w:rsidRPr="00415835" w:rsidTr="00F90037">
        <w:tc>
          <w:tcPr>
            <w:tcW w:w="3086" w:type="dxa"/>
            <w:shd w:val="clear" w:color="auto" w:fill="F7CAAC"/>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841"/>
        </w:trPr>
        <w:tc>
          <w:tcPr>
            <w:tcW w:w="9855" w:type="dxa"/>
            <w:gridSpan w:val="8"/>
            <w:tcBorders>
              <w:top w:val="nil"/>
              <w:bottom w:val="single" w:sz="12" w:space="0" w:color="auto"/>
            </w:tcBorders>
          </w:tcPr>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Cíl předmětu</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Cílem předmětu je osvojení odborného jazyka sféry sociálních služeb, tedy terminologie běžně používané v sociální sféře anglicky mluvících zemí.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b/>
                <w:sz w:val="20"/>
                <w:szCs w:val="20"/>
                <w:lang w:eastAsia="cs-CZ"/>
              </w:rPr>
              <w:t>Obsah předmětu</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Profesní angličtina v tématech: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Psychologické vývojová stádia dítěte.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Rodina a její funkce, sociální prostředí. Peer skupina, šikana, poradenství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Zařízení péče o děti / instituce. Školství, předškolní vzdělávání. Pedagogika volného času.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Děti se speciálními vzdělávacími potřebami - poruchy učení.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Děti s mentálním, tělesným a kombinovaným postižením.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Poruchy příjmu potravy, bulimie, mentální anorexie.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Právní a sociální legislativa týkající se dětí, dětských práv. Služby na ochranu dětí.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Dospívání, mladí dospělí, střední věk, krize středního věku.</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Psychologické aspekty dospělosti.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Rodina, právní, sociální, psychologické aspekty.</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Pěstounská péče, osvojení, poručnictví, svěření do péče – právní úprava.</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Kariéra a nezaměstnanost, sociální, právní a psychologické aspekty.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Sociální služby pro dospělé. Sociální systém - benefity a příspěvky.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Osoby se zdravotním postižením. Mobilita postižených, pomůcky, pomocné technologie </w:t>
            </w:r>
          </w:p>
          <w:p w:rsidR="00415835" w:rsidRPr="00415835" w:rsidRDefault="00415835" w:rsidP="00415835">
            <w:pPr>
              <w:spacing w:after="0" w:line="240" w:lineRule="auto"/>
              <w:jc w:val="both"/>
              <w:rPr>
                <w:rFonts w:ascii="Times New Roman" w:eastAsia="Times New Roman" w:hAnsi="Times New Roman" w:cs="Times New Roman"/>
                <w:b/>
                <w:sz w:val="20"/>
                <w:szCs w:val="20"/>
                <w:lang w:eastAsia="cs-CZ"/>
              </w:rPr>
            </w:pPr>
            <w:r w:rsidRPr="00415835">
              <w:rPr>
                <w:rFonts w:ascii="Times New Roman" w:eastAsia="Times New Roman" w:hAnsi="Times New Roman" w:cs="Times New Roman"/>
                <w:b/>
                <w:sz w:val="20"/>
                <w:szCs w:val="20"/>
                <w:lang w:eastAsia="cs-CZ"/>
              </w:rPr>
              <w:t>Výstupní kompetence</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Student je schopen porozumět a pracovat s autentickým odborným textem. Využívá orientace v situaci po stránce odborné a aplikuje ji do vzniklé situace jazykové.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20"/>
                <w:lang w:eastAsia="cs-CZ"/>
              </w:rPr>
              <w:t xml:space="preserve">Nové jazykové kompetence umožní studentovi studovat či pracovat v zahraničí či se věnovat zahraničnímu klientovi </w:t>
            </w:r>
            <w:r w:rsidR="00FB4E78">
              <w:rPr>
                <w:rFonts w:ascii="Times New Roman" w:eastAsia="Times New Roman" w:hAnsi="Times New Roman" w:cs="Times New Roman"/>
                <w:sz w:val="20"/>
                <w:szCs w:val="20"/>
                <w:lang w:eastAsia="cs-CZ"/>
              </w:rPr>
              <w:br/>
            </w:r>
            <w:r w:rsidRPr="00415835">
              <w:rPr>
                <w:rFonts w:ascii="Times New Roman" w:eastAsia="Times New Roman" w:hAnsi="Times New Roman" w:cs="Times New Roman"/>
                <w:sz w:val="20"/>
                <w:szCs w:val="20"/>
                <w:lang w:eastAsia="cs-CZ"/>
              </w:rPr>
              <w:t xml:space="preserve">v Sociálních službách České republiky. </w:t>
            </w:r>
          </w:p>
        </w:tc>
      </w:tr>
      <w:tr w:rsidR="00415835" w:rsidRPr="00415835" w:rsidTr="00F90037">
        <w:trPr>
          <w:trHeight w:val="265"/>
        </w:trPr>
        <w:tc>
          <w:tcPr>
            <w:tcW w:w="3653" w:type="dxa"/>
            <w:gridSpan w:val="2"/>
            <w:tcBorders>
              <w:top w:val="nil"/>
            </w:tcBorders>
            <w:shd w:val="clear" w:color="auto" w:fill="F7CAAC"/>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p>
        </w:tc>
      </w:tr>
      <w:tr w:rsidR="00415835" w:rsidRPr="00415835" w:rsidTr="00F90037">
        <w:trPr>
          <w:trHeight w:val="1497"/>
        </w:trPr>
        <w:tc>
          <w:tcPr>
            <w:tcW w:w="9855" w:type="dxa"/>
            <w:gridSpan w:val="8"/>
            <w:tcBorders>
              <w:top w:val="nil"/>
            </w:tcBorders>
          </w:tcPr>
          <w:p w:rsidR="00415835" w:rsidRPr="00415835" w:rsidRDefault="00415835" w:rsidP="00415835">
            <w:pPr>
              <w:spacing w:after="0" w:line="240" w:lineRule="auto"/>
              <w:jc w:val="both"/>
              <w:rPr>
                <w:rFonts w:ascii="Times New Roman" w:eastAsia="Times New Roman" w:hAnsi="Times New Roman" w:cs="Times New Roman"/>
                <w:b/>
                <w:sz w:val="20"/>
                <w:szCs w:val="19"/>
                <w:lang w:eastAsia="cs-CZ"/>
              </w:rPr>
            </w:pPr>
            <w:r w:rsidRPr="00415835">
              <w:rPr>
                <w:rFonts w:ascii="Times New Roman" w:eastAsia="Times New Roman" w:hAnsi="Times New Roman" w:cs="Times New Roman"/>
                <w:b/>
                <w:sz w:val="20"/>
                <w:szCs w:val="19"/>
                <w:lang w:eastAsia="cs-CZ"/>
              </w:rPr>
              <w:t>Povinná literatura</w:t>
            </w:r>
          </w:p>
          <w:p w:rsidR="00415835" w:rsidRPr="00415835" w:rsidRDefault="00415835" w:rsidP="00415835">
            <w:pPr>
              <w:spacing w:after="0" w:line="240" w:lineRule="auto"/>
              <w:jc w:val="both"/>
              <w:rPr>
                <w:rFonts w:ascii="Times New Roman" w:eastAsia="Times New Roman" w:hAnsi="Times New Roman" w:cs="Times New Roman"/>
                <w:sz w:val="20"/>
                <w:szCs w:val="19"/>
                <w:lang w:eastAsia="cs-CZ"/>
              </w:rPr>
            </w:pPr>
            <w:r w:rsidRPr="00415835">
              <w:rPr>
                <w:rFonts w:ascii="Times New Roman" w:eastAsia="Times New Roman" w:hAnsi="Times New Roman" w:cs="Times New Roman"/>
                <w:sz w:val="20"/>
                <w:szCs w:val="19"/>
                <w:lang w:eastAsia="cs-CZ"/>
              </w:rPr>
              <w:t xml:space="preserve">Boddy, J. </w:t>
            </w:r>
            <w:r w:rsidRPr="00415835">
              <w:rPr>
                <w:rFonts w:ascii="Times New Roman" w:eastAsia="Times New Roman" w:hAnsi="Times New Roman" w:cs="Times New Roman"/>
                <w:i/>
                <w:sz w:val="20"/>
                <w:szCs w:val="19"/>
                <w:lang w:eastAsia="cs-CZ"/>
              </w:rPr>
              <w:t>Working with children: social pedagogy and residential child care in Europe</w:t>
            </w:r>
            <w:r w:rsidRPr="00415835">
              <w:rPr>
                <w:rFonts w:ascii="Times New Roman" w:eastAsia="Times New Roman" w:hAnsi="Times New Roman" w:cs="Times New Roman"/>
                <w:sz w:val="20"/>
                <w:szCs w:val="19"/>
                <w:lang w:eastAsia="cs-CZ"/>
              </w:rPr>
              <w:t>. London, 2003.</w:t>
            </w:r>
          </w:p>
          <w:p w:rsidR="00415835" w:rsidRPr="00415835" w:rsidRDefault="00415835" w:rsidP="00415835">
            <w:pPr>
              <w:spacing w:after="0" w:line="240" w:lineRule="auto"/>
              <w:jc w:val="both"/>
              <w:rPr>
                <w:rFonts w:ascii="Times New Roman" w:eastAsia="Times New Roman" w:hAnsi="Times New Roman" w:cs="Times New Roman"/>
                <w:sz w:val="20"/>
                <w:szCs w:val="19"/>
                <w:lang w:eastAsia="cs-CZ"/>
              </w:rPr>
            </w:pPr>
            <w:r w:rsidRPr="00415835">
              <w:rPr>
                <w:rFonts w:ascii="Times New Roman" w:eastAsia="Times New Roman" w:hAnsi="Times New Roman" w:cs="Times New Roman"/>
                <w:sz w:val="20"/>
                <w:szCs w:val="19"/>
                <w:lang w:eastAsia="cs-CZ"/>
              </w:rPr>
              <w:t xml:space="preserve">Petrie, P. </w:t>
            </w:r>
            <w:r w:rsidRPr="00415835">
              <w:rPr>
                <w:rFonts w:ascii="Times New Roman" w:eastAsia="Times New Roman" w:hAnsi="Times New Roman" w:cs="Times New Roman"/>
                <w:i/>
                <w:sz w:val="20"/>
                <w:szCs w:val="19"/>
                <w:lang w:eastAsia="cs-CZ"/>
              </w:rPr>
              <w:t>Pedagogy: a holistic, personal approach to work with children and young people, across services: European models for practice, training, education and qualification.</w:t>
            </w:r>
            <w:r w:rsidRPr="00415835">
              <w:rPr>
                <w:rFonts w:ascii="Times New Roman" w:eastAsia="Times New Roman" w:hAnsi="Times New Roman" w:cs="Times New Roman"/>
                <w:sz w:val="20"/>
                <w:szCs w:val="19"/>
                <w:lang w:eastAsia="cs-CZ"/>
              </w:rPr>
              <w:t xml:space="preserve"> London, 2004.</w:t>
            </w:r>
          </w:p>
          <w:p w:rsidR="00415835" w:rsidRPr="00415835" w:rsidRDefault="00415835" w:rsidP="00415835">
            <w:pPr>
              <w:spacing w:after="0" w:line="240" w:lineRule="auto"/>
              <w:jc w:val="both"/>
              <w:rPr>
                <w:rFonts w:ascii="Times New Roman" w:eastAsia="Times New Roman" w:hAnsi="Times New Roman" w:cs="Times New Roman"/>
                <w:b/>
                <w:sz w:val="20"/>
                <w:szCs w:val="19"/>
                <w:lang w:eastAsia="cs-CZ"/>
              </w:rPr>
            </w:pPr>
            <w:r w:rsidRPr="00415835">
              <w:rPr>
                <w:rFonts w:ascii="Times New Roman" w:eastAsia="Times New Roman" w:hAnsi="Times New Roman" w:cs="Times New Roman"/>
                <w:b/>
                <w:sz w:val="20"/>
                <w:szCs w:val="19"/>
                <w:lang w:eastAsia="cs-CZ"/>
              </w:rPr>
              <w:t>Doporučená literatura</w:t>
            </w:r>
          </w:p>
          <w:p w:rsidR="00415835" w:rsidRPr="00415835" w:rsidRDefault="00415835" w:rsidP="00415835">
            <w:pPr>
              <w:spacing w:after="0" w:line="240" w:lineRule="auto"/>
              <w:jc w:val="both"/>
              <w:rPr>
                <w:rFonts w:ascii="Times New Roman" w:eastAsia="Times New Roman" w:hAnsi="Times New Roman" w:cs="Times New Roman"/>
                <w:sz w:val="20"/>
                <w:szCs w:val="19"/>
                <w:lang w:eastAsia="cs-CZ"/>
              </w:rPr>
            </w:pPr>
            <w:r w:rsidRPr="00415835">
              <w:rPr>
                <w:rFonts w:ascii="Times New Roman" w:eastAsia="Times New Roman" w:hAnsi="Times New Roman" w:cs="Times New Roman"/>
                <w:sz w:val="20"/>
                <w:szCs w:val="19"/>
                <w:lang w:eastAsia="cs-CZ"/>
              </w:rPr>
              <w:t xml:space="preserve">Lengálová, A. </w:t>
            </w:r>
            <w:r w:rsidRPr="00415835">
              <w:rPr>
                <w:rFonts w:ascii="Times New Roman" w:eastAsia="Times New Roman" w:hAnsi="Times New Roman" w:cs="Times New Roman"/>
                <w:i/>
                <w:sz w:val="20"/>
                <w:szCs w:val="19"/>
                <w:lang w:eastAsia="cs-CZ"/>
              </w:rPr>
              <w:t>Guide to Writing Master Thesis in English</w:t>
            </w:r>
            <w:r w:rsidRPr="00415835">
              <w:rPr>
                <w:rFonts w:ascii="Times New Roman" w:eastAsia="Times New Roman" w:hAnsi="Times New Roman" w:cs="Times New Roman"/>
                <w:sz w:val="20"/>
                <w:szCs w:val="19"/>
                <w:lang w:eastAsia="cs-CZ"/>
              </w:rPr>
              <w:t xml:space="preserve">. Zlin: UTB, 2010. </w:t>
            </w:r>
          </w:p>
          <w:p w:rsidR="00415835" w:rsidRPr="00415835" w:rsidRDefault="00415835" w:rsidP="00415835">
            <w:pPr>
              <w:spacing w:after="0" w:line="240" w:lineRule="auto"/>
              <w:jc w:val="both"/>
              <w:rPr>
                <w:rFonts w:ascii="Times New Roman" w:eastAsia="Times New Roman" w:hAnsi="Times New Roman" w:cs="Times New Roman"/>
                <w:sz w:val="20"/>
                <w:szCs w:val="20"/>
                <w:lang w:eastAsia="cs-CZ"/>
              </w:rPr>
            </w:pPr>
            <w:r w:rsidRPr="00415835">
              <w:rPr>
                <w:rFonts w:ascii="Times New Roman" w:eastAsia="Times New Roman" w:hAnsi="Times New Roman" w:cs="Times New Roman"/>
                <w:sz w:val="20"/>
                <w:szCs w:val="19"/>
                <w:lang w:eastAsia="cs-CZ"/>
              </w:rPr>
              <w:t xml:space="preserve">Williams, E. </w:t>
            </w:r>
            <w:r w:rsidRPr="00415835">
              <w:rPr>
                <w:rFonts w:ascii="Times New Roman" w:eastAsia="Times New Roman" w:hAnsi="Times New Roman" w:cs="Times New Roman"/>
                <w:i/>
                <w:sz w:val="20"/>
                <w:szCs w:val="19"/>
                <w:lang w:eastAsia="cs-CZ"/>
              </w:rPr>
              <w:t>Presentations in English</w:t>
            </w:r>
            <w:r w:rsidRPr="00415835">
              <w:rPr>
                <w:rFonts w:ascii="Times New Roman" w:eastAsia="Times New Roman" w:hAnsi="Times New Roman" w:cs="Times New Roman"/>
                <w:sz w:val="20"/>
                <w:szCs w:val="19"/>
                <w:lang w:eastAsia="cs-CZ"/>
              </w:rPr>
              <w:t>. Oxford: Macmillan Education, 2008.</w:t>
            </w:r>
          </w:p>
        </w:tc>
      </w:tr>
    </w:tbl>
    <w:p w:rsidR="00415835" w:rsidRDefault="00415835"/>
    <w:p w:rsidR="00FB4E78" w:rsidRDefault="00FB4E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4E78" w:rsidRPr="00795BBD" w:rsidTr="00F90037">
        <w:tc>
          <w:tcPr>
            <w:tcW w:w="9855" w:type="dxa"/>
            <w:gridSpan w:val="8"/>
            <w:tcBorders>
              <w:bottom w:val="double" w:sz="4" w:space="0" w:color="auto"/>
            </w:tcBorders>
            <w:shd w:val="clear" w:color="auto" w:fill="BDD6EE"/>
          </w:tcPr>
          <w:p w:rsidR="00FB4E78" w:rsidRPr="00795BBD" w:rsidRDefault="00FB4E78" w:rsidP="00F90037">
            <w:pPr>
              <w:spacing w:after="0" w:line="240" w:lineRule="auto"/>
              <w:jc w:val="both"/>
              <w:rPr>
                <w:rFonts w:ascii="Times New Roman" w:eastAsia="Times New Roman" w:hAnsi="Times New Roman" w:cs="Times New Roman"/>
                <w:b/>
                <w:sz w:val="28"/>
                <w:szCs w:val="20"/>
                <w:lang w:eastAsia="cs-CZ"/>
              </w:rPr>
            </w:pPr>
            <w:r w:rsidRPr="00795BBD">
              <w:rPr>
                <w:rFonts w:ascii="Times New Roman" w:eastAsia="Times New Roman" w:hAnsi="Times New Roman" w:cs="Times New Roman"/>
                <w:sz w:val="20"/>
                <w:szCs w:val="20"/>
                <w:lang w:eastAsia="cs-CZ"/>
              </w:rPr>
              <w:lastRenderedPageBreak/>
              <w:br w:type="page"/>
            </w:r>
            <w:r w:rsidRPr="00795BBD">
              <w:rPr>
                <w:rFonts w:ascii="Times New Roman" w:eastAsia="Times New Roman" w:hAnsi="Times New Roman" w:cs="Times New Roman"/>
                <w:b/>
                <w:sz w:val="28"/>
                <w:szCs w:val="20"/>
                <w:lang w:eastAsia="cs-CZ"/>
              </w:rPr>
              <w:t>B-III – Charakteristika studijního předmětu</w:t>
            </w:r>
          </w:p>
        </w:tc>
      </w:tr>
      <w:tr w:rsidR="00FB4E78" w:rsidRPr="00795BBD" w:rsidTr="00F90037">
        <w:tc>
          <w:tcPr>
            <w:tcW w:w="3086" w:type="dxa"/>
            <w:tcBorders>
              <w:top w:val="double" w:sz="4" w:space="0" w:color="auto"/>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Metodologie v sociálních vědách</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Typ předmětu</w:t>
            </w:r>
          </w:p>
        </w:tc>
        <w:tc>
          <w:tcPr>
            <w:tcW w:w="3406" w:type="dxa"/>
            <w:gridSpan w:val="4"/>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PZ</w:t>
            </w:r>
          </w:p>
        </w:tc>
        <w:tc>
          <w:tcPr>
            <w:tcW w:w="2695" w:type="dxa"/>
            <w:gridSpan w:val="2"/>
            <w:shd w:val="clear" w:color="auto" w:fill="F7CAAC"/>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doporučený ročník / semestr</w:t>
            </w:r>
          </w:p>
        </w:tc>
        <w:tc>
          <w:tcPr>
            <w:tcW w:w="668" w:type="dxa"/>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1./LS</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Rozsah studijního předmětu</w:t>
            </w:r>
          </w:p>
        </w:tc>
        <w:tc>
          <w:tcPr>
            <w:tcW w:w="1701" w:type="dxa"/>
            <w:gridSpan w:val="2"/>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14p + 28s</w:t>
            </w:r>
          </w:p>
        </w:tc>
        <w:tc>
          <w:tcPr>
            <w:tcW w:w="889"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 xml:space="preserve">hod. </w:t>
            </w:r>
          </w:p>
        </w:tc>
        <w:tc>
          <w:tcPr>
            <w:tcW w:w="816" w:type="dxa"/>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kreditů</w:t>
            </w:r>
          </w:p>
        </w:tc>
        <w:tc>
          <w:tcPr>
            <w:tcW w:w="1207" w:type="dxa"/>
            <w:gridSpan w:val="2"/>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5</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Cs w:val="20"/>
                <w:lang w:eastAsia="cs-CZ"/>
              </w:rPr>
            </w:pPr>
            <w:r w:rsidRPr="00795BBD">
              <w:rPr>
                <w:rFonts w:ascii="Times New Roman" w:eastAsia="Times New Roman" w:hAnsi="Times New Roman" w:cs="Times New Roman"/>
                <w:b/>
                <w:sz w:val="20"/>
                <w:szCs w:val="20"/>
                <w:lang w:eastAsia="cs-CZ"/>
              </w:rPr>
              <w:t>Prerekvizity, korekvizity, ekvivalence</w:t>
            </w:r>
          </w:p>
        </w:tc>
        <w:tc>
          <w:tcPr>
            <w:tcW w:w="6769" w:type="dxa"/>
            <w:gridSpan w:val="7"/>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Způsob ověření studijních výsledků</w:t>
            </w:r>
          </w:p>
        </w:tc>
        <w:tc>
          <w:tcPr>
            <w:tcW w:w="3406" w:type="dxa"/>
            <w:gridSpan w:val="4"/>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w:t>
            </w:r>
          </w:p>
        </w:tc>
        <w:tc>
          <w:tcPr>
            <w:tcW w:w="215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výuky</w:t>
            </w:r>
          </w:p>
        </w:tc>
        <w:tc>
          <w:tcPr>
            <w:tcW w:w="1207" w:type="dxa"/>
            <w:gridSpan w:val="2"/>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B4E78" w:rsidRPr="00795BBD" w:rsidRDefault="00FB4E78" w:rsidP="00481424">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Zkouška písemnou formou. Zpracování projektu empirického výzkumu (projekt je východiskem pro zpracování diplomové práce).</w:t>
            </w:r>
          </w:p>
        </w:tc>
      </w:tr>
      <w:tr w:rsidR="00FB4E78" w:rsidRPr="00795BBD" w:rsidTr="00F90037">
        <w:trPr>
          <w:trHeight w:val="250"/>
        </w:trPr>
        <w:tc>
          <w:tcPr>
            <w:tcW w:w="9855" w:type="dxa"/>
            <w:gridSpan w:val="8"/>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197"/>
        </w:trPr>
        <w:tc>
          <w:tcPr>
            <w:tcW w:w="3086" w:type="dxa"/>
            <w:tcBorders>
              <w:top w:val="nil"/>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FB4E78" w:rsidRPr="00795BBD" w:rsidTr="00F90037">
        <w:trPr>
          <w:trHeight w:val="243"/>
        </w:trPr>
        <w:tc>
          <w:tcPr>
            <w:tcW w:w="3086" w:type="dxa"/>
            <w:tcBorders>
              <w:top w:val="nil"/>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182"/>
        </w:trPr>
        <w:tc>
          <w:tcPr>
            <w:tcW w:w="9855" w:type="dxa"/>
            <w:gridSpan w:val="8"/>
            <w:tcBorders>
              <w:top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Mgr. Karla Hrbáčková, Ph.D.</w:t>
            </w:r>
          </w:p>
        </w:tc>
      </w:tr>
      <w:tr w:rsidR="00FB4E78" w:rsidRPr="00795BBD" w:rsidTr="00F90037">
        <w:tc>
          <w:tcPr>
            <w:tcW w:w="3086" w:type="dxa"/>
            <w:shd w:val="clear" w:color="auto" w:fill="F7CAAC"/>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3938"/>
        </w:trPr>
        <w:tc>
          <w:tcPr>
            <w:tcW w:w="9855" w:type="dxa"/>
            <w:gridSpan w:val="8"/>
            <w:tcBorders>
              <w:top w:val="nil"/>
              <w:bottom w:val="single" w:sz="12" w:space="0" w:color="auto"/>
            </w:tcBorders>
          </w:tcPr>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Cíl předmětu</w:t>
            </w:r>
          </w:p>
          <w:p w:rsidR="00097EE7" w:rsidRPr="00795BBD" w:rsidRDefault="00097EE7" w:rsidP="00097EE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Předmět navazuje na </w:t>
            </w:r>
            <w:r w:rsidRPr="00795BBD">
              <w:rPr>
                <w:rFonts w:ascii="Times New Roman" w:eastAsia="Times New Roman" w:hAnsi="Times New Roman" w:cs="Times New Roman"/>
                <w:i/>
                <w:sz w:val="20"/>
                <w:szCs w:val="20"/>
                <w:lang w:eastAsia="cs-CZ"/>
              </w:rPr>
              <w:t>Metodologii 1</w:t>
            </w:r>
            <w:r w:rsidRPr="00795BBD">
              <w:rPr>
                <w:rFonts w:ascii="Times New Roman" w:eastAsia="Times New Roman" w:hAnsi="Times New Roman" w:cs="Times New Roman"/>
                <w:sz w:val="20"/>
                <w:szCs w:val="20"/>
                <w:lang w:eastAsia="cs-CZ"/>
              </w:rPr>
              <w:t xml:space="preserve"> a </w:t>
            </w:r>
            <w:r w:rsidRPr="00795BBD">
              <w:rPr>
                <w:rFonts w:ascii="Times New Roman" w:eastAsia="Times New Roman" w:hAnsi="Times New Roman" w:cs="Times New Roman"/>
                <w:i/>
                <w:sz w:val="20"/>
                <w:szCs w:val="20"/>
                <w:lang w:eastAsia="cs-CZ"/>
              </w:rPr>
              <w:t>Metodologii 2</w:t>
            </w:r>
            <w:r w:rsidRPr="00795BBD">
              <w:rPr>
                <w:rFonts w:ascii="Times New Roman" w:eastAsia="Times New Roman" w:hAnsi="Times New Roman" w:cs="Times New Roman"/>
                <w:sz w:val="20"/>
                <w:szCs w:val="20"/>
                <w:lang w:eastAsia="cs-CZ"/>
              </w:rPr>
              <w:t xml:space="preserve"> studovanou v bakalářském studijním programu. </w:t>
            </w:r>
            <w:r>
              <w:rPr>
                <w:rFonts w:ascii="Times New Roman" w:eastAsia="Times New Roman" w:hAnsi="Times New Roman" w:cs="Times New Roman"/>
                <w:sz w:val="20"/>
                <w:szCs w:val="20"/>
                <w:lang w:eastAsia="cs-CZ"/>
              </w:rPr>
              <w:t>Cílem předmětu je prohloubení znalostí</w:t>
            </w:r>
            <w:r w:rsidRPr="00795BBD">
              <w:rPr>
                <w:rFonts w:ascii="Times New Roman" w:eastAsia="Times New Roman" w:hAnsi="Times New Roman" w:cs="Times New Roman"/>
                <w:sz w:val="20"/>
                <w:szCs w:val="20"/>
                <w:lang w:eastAsia="cs-CZ"/>
              </w:rPr>
              <w:t xml:space="preserve"> studentů</w:t>
            </w:r>
            <w:r>
              <w:rPr>
                <w:rFonts w:ascii="Times New Roman" w:eastAsia="Times New Roman" w:hAnsi="Times New Roman" w:cs="Times New Roman"/>
                <w:sz w:val="20"/>
                <w:szCs w:val="20"/>
                <w:lang w:eastAsia="cs-CZ"/>
              </w:rPr>
              <w:t xml:space="preserve"> z oblasti metodologie společenských věd, rozvoj</w:t>
            </w:r>
            <w:r w:rsidRPr="00795BBD">
              <w:rPr>
                <w:rFonts w:ascii="Times New Roman" w:eastAsia="Times New Roman" w:hAnsi="Times New Roman" w:cs="Times New Roman"/>
                <w:sz w:val="20"/>
                <w:szCs w:val="20"/>
                <w:lang w:eastAsia="cs-CZ"/>
              </w:rPr>
              <w:t xml:space="preserve"> jejich dovednost</w:t>
            </w:r>
            <w:r>
              <w:rPr>
                <w:rFonts w:ascii="Times New Roman" w:eastAsia="Times New Roman" w:hAnsi="Times New Roman" w:cs="Times New Roman"/>
                <w:sz w:val="20"/>
                <w:szCs w:val="20"/>
                <w:lang w:eastAsia="cs-CZ"/>
              </w:rPr>
              <w:t>í</w:t>
            </w:r>
            <w:r w:rsidRPr="00795BBD">
              <w:rPr>
                <w:rFonts w:ascii="Times New Roman" w:eastAsia="Times New Roman" w:hAnsi="Times New Roman" w:cs="Times New Roman"/>
                <w:sz w:val="20"/>
                <w:szCs w:val="20"/>
                <w:lang w:eastAsia="cs-CZ"/>
              </w:rPr>
              <w:t xml:space="preserve"> plánovat, realizovat </w:t>
            </w:r>
            <w:r>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vyhodnocovat sociální (zejména pedagogický) výzkum. </w:t>
            </w:r>
            <w:r>
              <w:rPr>
                <w:rFonts w:ascii="Times New Roman" w:eastAsia="Times New Roman" w:hAnsi="Times New Roman" w:cs="Times New Roman"/>
                <w:sz w:val="20"/>
                <w:szCs w:val="20"/>
                <w:lang w:eastAsia="cs-CZ"/>
              </w:rPr>
              <w:t>Předmět je</w:t>
            </w:r>
            <w:r w:rsidRPr="00795BBD">
              <w:rPr>
                <w:rFonts w:ascii="Times New Roman" w:eastAsia="Times New Roman" w:hAnsi="Times New Roman" w:cs="Times New Roman"/>
                <w:sz w:val="20"/>
                <w:szCs w:val="20"/>
                <w:lang w:eastAsia="cs-CZ"/>
              </w:rPr>
              <w:t xml:space="preserve"> přípravou studenta na zpracování diplomové práce a jeho výzkumnou činnost.</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Obsah předmětu</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Metodologické problémy současného sociálního (zejména pedagogického) výzkumu.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Pojetí sociálního výzkumu, jeho designy. Projekt výzkumu.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Měření v sociálním výzkumu, jeho validita, reliabilita a praktičnost.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Výběr výzkumného souboru.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Vybrané metody (techniky) kvalitativního a kvantitativního výzkumu.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kvantitativních dat (metody pro analýzu nominálních dat, ordinálních dat a metrických dat) a analýza dat </w:t>
            </w:r>
            <w:r>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v programu Statistica.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Zpracování kvalitativních dat (kódování dat, jeho druhy a použití, další vybrané techniky). </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Interpretace dat (od projektu výzkumu k výzkumné zprávě). </w:t>
            </w:r>
          </w:p>
          <w:p w:rsidR="00FB4E78" w:rsidRPr="00795BBD" w:rsidRDefault="00FB4E78" w:rsidP="00F90037">
            <w:pPr>
              <w:spacing w:after="0" w:line="240" w:lineRule="auto"/>
              <w:jc w:val="both"/>
              <w:rPr>
                <w:rFonts w:ascii="Times New Roman" w:eastAsia="Times New Roman" w:hAnsi="Times New Roman" w:cs="Times New Roman"/>
                <w:b/>
                <w:sz w:val="20"/>
                <w:szCs w:val="20"/>
                <w:lang w:eastAsia="cs-CZ"/>
              </w:rPr>
            </w:pPr>
            <w:r w:rsidRPr="00795BBD">
              <w:rPr>
                <w:rFonts w:ascii="Times New Roman" w:eastAsia="Times New Roman" w:hAnsi="Times New Roman" w:cs="Times New Roman"/>
                <w:b/>
                <w:sz w:val="20"/>
                <w:szCs w:val="20"/>
                <w:lang w:eastAsia="cs-CZ"/>
              </w:rPr>
              <w:t>Výstupní kompetence</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20"/>
                <w:szCs w:val="20"/>
                <w:lang w:eastAsia="cs-CZ"/>
              </w:rPr>
              <w:t xml:space="preserve">Student dovede zpracovat projekt sociálního (zejména pedagogického) výzkumu, dokáže připravit a realizovat empirický výzkum, ovládá metody kvalitativního a kvantitativního výzkumu, je schopen zpracovat a interpretovat výzkumná data </w:t>
            </w:r>
            <w:r>
              <w:rPr>
                <w:rFonts w:ascii="Times New Roman" w:eastAsia="Times New Roman" w:hAnsi="Times New Roman" w:cs="Times New Roman"/>
                <w:sz w:val="20"/>
                <w:szCs w:val="20"/>
                <w:lang w:eastAsia="cs-CZ"/>
              </w:rPr>
              <w:br/>
            </w:r>
            <w:r w:rsidRPr="00795BBD">
              <w:rPr>
                <w:rFonts w:ascii="Times New Roman" w:eastAsia="Times New Roman" w:hAnsi="Times New Roman" w:cs="Times New Roman"/>
                <w:sz w:val="20"/>
                <w:szCs w:val="20"/>
                <w:lang w:eastAsia="cs-CZ"/>
              </w:rPr>
              <w:t xml:space="preserve">a napsat zprávu o výzkumu. </w:t>
            </w:r>
          </w:p>
        </w:tc>
      </w:tr>
      <w:tr w:rsidR="00FB4E78" w:rsidRPr="00795BBD" w:rsidTr="00F90037">
        <w:trPr>
          <w:trHeight w:val="265"/>
        </w:trPr>
        <w:tc>
          <w:tcPr>
            <w:tcW w:w="3653" w:type="dxa"/>
            <w:gridSpan w:val="2"/>
            <w:tcBorders>
              <w:top w:val="nil"/>
            </w:tcBorders>
            <w:shd w:val="clear" w:color="auto" w:fill="F7CAAC"/>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5BBD" w:rsidTr="00F90037">
        <w:trPr>
          <w:trHeight w:val="1497"/>
        </w:trPr>
        <w:tc>
          <w:tcPr>
            <w:tcW w:w="9855" w:type="dxa"/>
            <w:gridSpan w:val="8"/>
            <w:tcBorders>
              <w:top w:val="nil"/>
            </w:tcBorders>
          </w:tcPr>
          <w:p w:rsidR="00FB4E78" w:rsidRPr="00795BBD" w:rsidRDefault="00FB4E78" w:rsidP="00F90037">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Povinná literatura</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Bryman, A. </w:t>
            </w:r>
            <w:r w:rsidRPr="00795BBD">
              <w:rPr>
                <w:rFonts w:ascii="Times New Roman" w:eastAsia="Times New Roman" w:hAnsi="Times New Roman" w:cs="Times New Roman"/>
                <w:i/>
                <w:sz w:val="19"/>
                <w:szCs w:val="19"/>
                <w:lang w:eastAsia="cs-CZ"/>
              </w:rPr>
              <w:t>Social Research Methods</w:t>
            </w:r>
            <w:r w:rsidRPr="00795BBD">
              <w:rPr>
                <w:rFonts w:ascii="Times New Roman" w:eastAsia="Times New Roman" w:hAnsi="Times New Roman" w:cs="Times New Roman"/>
                <w:sz w:val="19"/>
                <w:szCs w:val="19"/>
                <w:lang w:eastAsia="cs-CZ"/>
              </w:rPr>
              <w:t>. New York: Oxford University Press, 2016.</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Gay, L. R., Mills, G. E. &amp; Airasian, P. </w:t>
            </w:r>
            <w:r w:rsidRPr="00795BBD">
              <w:rPr>
                <w:rFonts w:ascii="Times New Roman" w:eastAsia="Times New Roman" w:hAnsi="Times New Roman" w:cs="Times New Roman"/>
                <w:i/>
                <w:sz w:val="19"/>
                <w:szCs w:val="19"/>
                <w:lang w:eastAsia="cs-CZ"/>
              </w:rPr>
              <w:t>Educational Research: Competencies for Analysis and Applications</w:t>
            </w:r>
            <w:r w:rsidRPr="00795BBD">
              <w:rPr>
                <w:rFonts w:ascii="Times New Roman" w:eastAsia="Times New Roman" w:hAnsi="Times New Roman" w:cs="Times New Roman"/>
                <w:sz w:val="19"/>
                <w:szCs w:val="19"/>
                <w:lang w:eastAsia="cs-CZ"/>
              </w:rPr>
              <w:t>. New Jersey: Pearson, 2009.</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Chráska, M., Kočvarová, I. </w:t>
            </w:r>
            <w:r w:rsidRPr="00795BBD">
              <w:rPr>
                <w:rFonts w:ascii="Times New Roman" w:eastAsia="Times New Roman" w:hAnsi="Times New Roman" w:cs="Times New Roman"/>
                <w:i/>
                <w:sz w:val="19"/>
                <w:szCs w:val="19"/>
                <w:lang w:eastAsia="cs-CZ"/>
              </w:rPr>
              <w:t>Kvantitativní design v pedagogických výzkumech začínajících akademických pracovníků</w:t>
            </w:r>
            <w:r w:rsidRPr="00795BBD">
              <w:rPr>
                <w:rFonts w:ascii="Times New Roman" w:eastAsia="Times New Roman" w:hAnsi="Times New Roman" w:cs="Times New Roman"/>
                <w:sz w:val="19"/>
                <w:szCs w:val="19"/>
                <w:lang w:eastAsia="cs-CZ"/>
              </w:rPr>
              <w:t>. Zlín: UTB ve Zlíně, 2014.</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Mareš, J., Rabušic, L. &amp; Soukup, P. </w:t>
            </w:r>
            <w:r w:rsidRPr="00795BBD">
              <w:rPr>
                <w:rFonts w:ascii="Times New Roman" w:eastAsia="Times New Roman" w:hAnsi="Times New Roman" w:cs="Times New Roman"/>
                <w:i/>
                <w:sz w:val="19"/>
                <w:szCs w:val="19"/>
                <w:lang w:eastAsia="cs-CZ"/>
              </w:rPr>
              <w:t>Analýza sociálněvědních dat (nejen) v SPSS</w:t>
            </w:r>
            <w:r w:rsidRPr="00795BBD">
              <w:rPr>
                <w:rFonts w:ascii="Times New Roman" w:eastAsia="Times New Roman" w:hAnsi="Times New Roman" w:cs="Times New Roman"/>
                <w:sz w:val="19"/>
                <w:szCs w:val="19"/>
                <w:lang w:eastAsia="cs-CZ"/>
              </w:rPr>
              <w:t>. Brno: Masarykova univerzita, 2015.</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Švaříček, R., Šeďová, K a kol. </w:t>
            </w:r>
            <w:r w:rsidRPr="00795BBD">
              <w:rPr>
                <w:rFonts w:ascii="Times New Roman" w:eastAsia="Times New Roman" w:hAnsi="Times New Roman" w:cs="Times New Roman"/>
                <w:i/>
                <w:sz w:val="19"/>
                <w:szCs w:val="19"/>
                <w:lang w:eastAsia="cs-CZ"/>
              </w:rPr>
              <w:t>Učební materiály pro kvalitativní výzkum v pedagogice</w:t>
            </w:r>
            <w:r w:rsidRPr="00795BBD">
              <w:rPr>
                <w:rFonts w:ascii="Times New Roman" w:eastAsia="Times New Roman" w:hAnsi="Times New Roman" w:cs="Times New Roman"/>
                <w:sz w:val="19"/>
                <w:szCs w:val="19"/>
                <w:lang w:eastAsia="cs-CZ"/>
              </w:rPr>
              <w:t xml:space="preserve">. Brno: Masarykova univerzita, 2007. </w:t>
            </w:r>
          </w:p>
          <w:p w:rsidR="00FB4E78" w:rsidRPr="00795BBD" w:rsidRDefault="00FB4E78" w:rsidP="00F90037">
            <w:pPr>
              <w:spacing w:after="0" w:line="240" w:lineRule="auto"/>
              <w:jc w:val="both"/>
              <w:rPr>
                <w:rFonts w:ascii="Times New Roman" w:eastAsia="Times New Roman" w:hAnsi="Times New Roman" w:cs="Times New Roman"/>
                <w:b/>
                <w:sz w:val="19"/>
                <w:szCs w:val="19"/>
                <w:lang w:eastAsia="cs-CZ"/>
              </w:rPr>
            </w:pPr>
            <w:r w:rsidRPr="00795BBD">
              <w:rPr>
                <w:rFonts w:ascii="Times New Roman" w:eastAsia="Times New Roman" w:hAnsi="Times New Roman" w:cs="Times New Roman"/>
                <w:b/>
                <w:sz w:val="19"/>
                <w:szCs w:val="19"/>
                <w:lang w:eastAsia="cs-CZ"/>
              </w:rPr>
              <w:t>Doporučená literatura</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Disman, M. </w:t>
            </w:r>
            <w:r w:rsidRPr="00795BBD">
              <w:rPr>
                <w:rFonts w:ascii="Times New Roman" w:eastAsia="Times New Roman" w:hAnsi="Times New Roman" w:cs="Times New Roman"/>
                <w:i/>
                <w:sz w:val="19"/>
                <w:szCs w:val="19"/>
                <w:lang w:eastAsia="cs-CZ"/>
              </w:rPr>
              <w:t>Jak se vyrábí sociologická znalost</w:t>
            </w:r>
            <w:r w:rsidRPr="00795BBD">
              <w:rPr>
                <w:rFonts w:ascii="Times New Roman" w:eastAsia="Times New Roman" w:hAnsi="Times New Roman" w:cs="Times New Roman"/>
                <w:sz w:val="19"/>
                <w:szCs w:val="19"/>
                <w:lang w:eastAsia="cs-CZ"/>
              </w:rPr>
              <w:t xml:space="preserve">. Praha: Karolinum, 1993. </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Hendl, J. </w:t>
            </w:r>
            <w:r w:rsidRPr="00795BBD">
              <w:rPr>
                <w:rFonts w:ascii="Times New Roman" w:eastAsia="Times New Roman" w:hAnsi="Times New Roman" w:cs="Times New Roman"/>
                <w:i/>
                <w:sz w:val="19"/>
                <w:szCs w:val="19"/>
                <w:lang w:eastAsia="cs-CZ"/>
              </w:rPr>
              <w:t>Kvalitativní výzkum.</w:t>
            </w:r>
            <w:r w:rsidRPr="00795BBD">
              <w:rPr>
                <w:rFonts w:ascii="Times New Roman" w:eastAsia="Times New Roman" w:hAnsi="Times New Roman" w:cs="Times New Roman"/>
                <w:sz w:val="19"/>
                <w:szCs w:val="19"/>
                <w:lang w:eastAsia="cs-CZ"/>
              </w:rPr>
              <w:t xml:space="preserve"> Praha: Portál, 2005.</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Kerlinger, F. N. </w:t>
            </w:r>
            <w:r w:rsidRPr="00795BBD">
              <w:rPr>
                <w:rFonts w:ascii="Times New Roman" w:eastAsia="Times New Roman" w:hAnsi="Times New Roman" w:cs="Times New Roman"/>
                <w:i/>
                <w:sz w:val="19"/>
                <w:szCs w:val="19"/>
                <w:lang w:eastAsia="cs-CZ"/>
              </w:rPr>
              <w:t>Základy výzkumu chování</w:t>
            </w:r>
            <w:r w:rsidRPr="00795BBD">
              <w:rPr>
                <w:rFonts w:ascii="Times New Roman" w:eastAsia="Times New Roman" w:hAnsi="Times New Roman" w:cs="Times New Roman"/>
                <w:sz w:val="19"/>
                <w:szCs w:val="19"/>
                <w:lang w:eastAsia="cs-CZ"/>
              </w:rPr>
              <w:t>. Praha: Academia, 1972.</w:t>
            </w:r>
          </w:p>
          <w:p w:rsidR="00FB4E78" w:rsidRPr="00795BBD" w:rsidRDefault="00FB4E78" w:rsidP="00F90037">
            <w:pPr>
              <w:spacing w:after="0" w:line="240" w:lineRule="auto"/>
              <w:jc w:val="both"/>
              <w:rPr>
                <w:rFonts w:ascii="Times New Roman" w:eastAsia="Times New Roman" w:hAnsi="Times New Roman" w:cs="Times New Roman"/>
                <w:sz w:val="19"/>
                <w:szCs w:val="19"/>
                <w:lang w:eastAsia="cs-CZ"/>
              </w:rPr>
            </w:pPr>
            <w:r w:rsidRPr="00795BBD">
              <w:rPr>
                <w:rFonts w:ascii="Times New Roman" w:eastAsia="Times New Roman" w:hAnsi="Times New Roman" w:cs="Times New Roman"/>
                <w:sz w:val="19"/>
                <w:szCs w:val="19"/>
                <w:lang w:eastAsia="cs-CZ"/>
              </w:rPr>
              <w:t xml:space="preserve">Reichel, J. </w:t>
            </w:r>
            <w:r w:rsidRPr="00795BBD">
              <w:rPr>
                <w:rFonts w:ascii="Times New Roman" w:eastAsia="Times New Roman" w:hAnsi="Times New Roman" w:cs="Times New Roman"/>
                <w:i/>
                <w:sz w:val="19"/>
                <w:szCs w:val="19"/>
                <w:lang w:eastAsia="cs-CZ"/>
              </w:rPr>
              <w:t>Kapitoly metodologie sociálních výzkumů</w:t>
            </w:r>
            <w:r w:rsidRPr="00795BBD">
              <w:rPr>
                <w:rFonts w:ascii="Times New Roman" w:eastAsia="Times New Roman" w:hAnsi="Times New Roman" w:cs="Times New Roman"/>
                <w:sz w:val="19"/>
                <w:szCs w:val="19"/>
                <w:lang w:eastAsia="cs-CZ"/>
              </w:rPr>
              <w:t>. Praha: Grada, 2009.</w:t>
            </w:r>
          </w:p>
          <w:p w:rsidR="00FB4E78" w:rsidRPr="00795BBD" w:rsidRDefault="00FB4E78" w:rsidP="00F90037">
            <w:pPr>
              <w:spacing w:after="0" w:line="240" w:lineRule="auto"/>
              <w:jc w:val="both"/>
              <w:rPr>
                <w:rFonts w:ascii="Times New Roman" w:eastAsia="Times New Roman" w:hAnsi="Times New Roman" w:cs="Times New Roman"/>
                <w:sz w:val="20"/>
                <w:szCs w:val="20"/>
                <w:lang w:eastAsia="cs-CZ"/>
              </w:rPr>
            </w:pPr>
            <w:r w:rsidRPr="00795BBD">
              <w:rPr>
                <w:rFonts w:ascii="Times New Roman" w:eastAsia="Times New Roman" w:hAnsi="Times New Roman" w:cs="Times New Roman"/>
                <w:sz w:val="19"/>
                <w:szCs w:val="19"/>
                <w:lang w:eastAsia="cs-CZ"/>
              </w:rPr>
              <w:t xml:space="preserve">Švec, V., Hrbáčková, K. </w:t>
            </w:r>
            <w:r w:rsidRPr="00795BBD">
              <w:rPr>
                <w:rFonts w:ascii="Times New Roman" w:eastAsia="Times New Roman" w:hAnsi="Times New Roman" w:cs="Times New Roman"/>
                <w:i/>
                <w:sz w:val="19"/>
                <w:szCs w:val="19"/>
                <w:lang w:eastAsia="cs-CZ"/>
              </w:rPr>
              <w:t>Průvodce metodologií pedagogického výzkumu</w:t>
            </w:r>
            <w:r w:rsidRPr="00795BBD">
              <w:rPr>
                <w:rFonts w:ascii="Times New Roman" w:eastAsia="Times New Roman" w:hAnsi="Times New Roman" w:cs="Times New Roman"/>
                <w:sz w:val="19"/>
                <w:szCs w:val="19"/>
                <w:lang w:eastAsia="cs-CZ"/>
              </w:rPr>
              <w:t>. Zlín, UTB ve Zlíně, 2007.</w:t>
            </w:r>
          </w:p>
        </w:tc>
      </w:tr>
    </w:tbl>
    <w:p w:rsidR="00FB4E78" w:rsidRDefault="00FB4E78"/>
    <w:p w:rsidR="00FB4E78" w:rsidRDefault="00FB4E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4E78" w:rsidRPr="00790535" w:rsidTr="00FB4E78">
        <w:tc>
          <w:tcPr>
            <w:tcW w:w="9855" w:type="dxa"/>
            <w:gridSpan w:val="8"/>
            <w:tcBorders>
              <w:bottom w:val="double" w:sz="4" w:space="0" w:color="auto"/>
            </w:tcBorders>
            <w:shd w:val="clear" w:color="auto" w:fill="BDD6EE"/>
          </w:tcPr>
          <w:p w:rsidR="00FB4E78" w:rsidRPr="00790535" w:rsidRDefault="00FB4E78" w:rsidP="00F90037">
            <w:pPr>
              <w:spacing w:after="0" w:line="240" w:lineRule="auto"/>
              <w:jc w:val="both"/>
              <w:rPr>
                <w:rFonts w:ascii="Times New Roman" w:eastAsia="Times New Roman" w:hAnsi="Times New Roman" w:cs="Times New Roman"/>
                <w:b/>
                <w:sz w:val="28"/>
                <w:szCs w:val="20"/>
                <w:lang w:eastAsia="cs-CZ"/>
              </w:rPr>
            </w:pPr>
            <w:r w:rsidRPr="00790535">
              <w:rPr>
                <w:rFonts w:ascii="Times New Roman" w:eastAsia="Times New Roman" w:hAnsi="Times New Roman" w:cs="Times New Roman"/>
                <w:sz w:val="20"/>
                <w:szCs w:val="20"/>
                <w:lang w:eastAsia="cs-CZ"/>
              </w:rPr>
              <w:lastRenderedPageBreak/>
              <w:br w:type="page"/>
            </w:r>
            <w:r w:rsidRPr="00790535">
              <w:rPr>
                <w:rFonts w:ascii="Times New Roman" w:eastAsia="Times New Roman" w:hAnsi="Times New Roman" w:cs="Times New Roman"/>
                <w:b/>
                <w:sz w:val="28"/>
                <w:szCs w:val="20"/>
                <w:lang w:eastAsia="cs-CZ"/>
              </w:rPr>
              <w:t>B-III – Charakteristika studijního předmětu</w:t>
            </w:r>
          </w:p>
        </w:tc>
      </w:tr>
      <w:tr w:rsidR="00FB4E78" w:rsidRPr="00790535" w:rsidTr="00FB4E78">
        <w:tc>
          <w:tcPr>
            <w:tcW w:w="3086" w:type="dxa"/>
            <w:tcBorders>
              <w:top w:val="double" w:sz="4" w:space="0" w:color="auto"/>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Sociální pedagogika</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Typ předmětu</w:t>
            </w:r>
          </w:p>
        </w:tc>
        <w:tc>
          <w:tcPr>
            <w:tcW w:w="3406" w:type="dxa"/>
            <w:gridSpan w:val="4"/>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ZT</w:t>
            </w:r>
          </w:p>
        </w:tc>
        <w:tc>
          <w:tcPr>
            <w:tcW w:w="2695" w:type="dxa"/>
            <w:gridSpan w:val="2"/>
            <w:shd w:val="clear" w:color="auto" w:fill="F7CAAC"/>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doporučený ročník / semestr</w:t>
            </w:r>
          </w:p>
        </w:tc>
        <w:tc>
          <w:tcPr>
            <w:tcW w:w="668" w:type="dxa"/>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1./LS</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Rozsah studijního předmětu</w:t>
            </w:r>
          </w:p>
        </w:tc>
        <w:tc>
          <w:tcPr>
            <w:tcW w:w="1701" w:type="dxa"/>
            <w:gridSpan w:val="2"/>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14p + 28s</w:t>
            </w:r>
          </w:p>
        </w:tc>
        <w:tc>
          <w:tcPr>
            <w:tcW w:w="889"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 xml:space="preserve">hod. </w:t>
            </w:r>
          </w:p>
        </w:tc>
        <w:tc>
          <w:tcPr>
            <w:tcW w:w="816" w:type="dxa"/>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kreditů</w:t>
            </w:r>
          </w:p>
        </w:tc>
        <w:tc>
          <w:tcPr>
            <w:tcW w:w="1207" w:type="dxa"/>
            <w:gridSpan w:val="2"/>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5</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Cs w:val="20"/>
                <w:lang w:eastAsia="cs-CZ"/>
              </w:rPr>
            </w:pPr>
            <w:r w:rsidRPr="00790535">
              <w:rPr>
                <w:rFonts w:ascii="Times New Roman" w:eastAsia="Times New Roman" w:hAnsi="Times New Roman" w:cs="Times New Roman"/>
                <w:b/>
                <w:sz w:val="20"/>
                <w:szCs w:val="20"/>
                <w:lang w:eastAsia="cs-CZ"/>
              </w:rPr>
              <w:t>Prerekvizity, korekvizity, ekvivalence</w:t>
            </w:r>
          </w:p>
        </w:tc>
        <w:tc>
          <w:tcPr>
            <w:tcW w:w="6769" w:type="dxa"/>
            <w:gridSpan w:val="7"/>
          </w:tcPr>
          <w:p w:rsidR="00FB4E78" w:rsidRPr="00790535" w:rsidRDefault="007F2403" w:rsidP="00F90037">
            <w:pPr>
              <w:spacing w:after="0" w:line="240" w:lineRule="auto"/>
              <w:jc w:val="both"/>
              <w:rPr>
                <w:rFonts w:ascii="Times New Roman" w:eastAsia="Times New Roman" w:hAnsi="Times New Roman" w:cs="Times New Roman"/>
                <w:sz w:val="20"/>
                <w:szCs w:val="20"/>
                <w:lang w:eastAsia="cs-CZ"/>
              </w:rPr>
            </w:pPr>
            <w:ins w:id="114" w:author="*" w:date="2018-08-24T08:31:00Z">
              <w:r>
                <w:rPr>
                  <w:rFonts w:ascii="Times New Roman" w:eastAsia="Times New Roman" w:hAnsi="Times New Roman" w:cs="Times New Roman"/>
                  <w:sz w:val="20"/>
                  <w:szCs w:val="20"/>
                  <w:lang w:eastAsia="cs-CZ"/>
                </w:rPr>
                <w:t xml:space="preserve">Prerekvizita: </w:t>
              </w:r>
            </w:ins>
            <w:ins w:id="115" w:author="*" w:date="2018-08-22T09:54:00Z">
              <w:r w:rsidR="00BB656B">
                <w:rPr>
                  <w:rFonts w:ascii="Times New Roman" w:eastAsia="Times New Roman" w:hAnsi="Times New Roman" w:cs="Times New Roman"/>
                  <w:sz w:val="20"/>
                  <w:szCs w:val="20"/>
                  <w:lang w:eastAsia="cs-CZ"/>
                </w:rPr>
                <w:t>Moderní pedagogika</w:t>
              </w:r>
            </w:ins>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Způsob ověření studijních výsledků</w:t>
            </w:r>
          </w:p>
        </w:tc>
        <w:tc>
          <w:tcPr>
            <w:tcW w:w="3406" w:type="dxa"/>
            <w:gridSpan w:val="4"/>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Zk</w:t>
            </w:r>
          </w:p>
        </w:tc>
        <w:tc>
          <w:tcPr>
            <w:tcW w:w="215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výuky</w:t>
            </w:r>
          </w:p>
        </w:tc>
        <w:tc>
          <w:tcPr>
            <w:tcW w:w="1207" w:type="dxa"/>
            <w:gridSpan w:val="2"/>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přednáška</w:t>
            </w:r>
            <w:r>
              <w:rPr>
                <w:rFonts w:ascii="Times New Roman" w:eastAsia="Times New Roman" w:hAnsi="Times New Roman" w:cs="Times New Roman"/>
                <w:sz w:val="20"/>
                <w:szCs w:val="20"/>
                <w:lang w:eastAsia="cs-CZ"/>
              </w:rPr>
              <w:t>, seminář</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B4E78" w:rsidRPr="00790535" w:rsidRDefault="00FB4E78" w:rsidP="00481424">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 xml:space="preserve">Zkouška písemnou formou. Zpracování odborné eseje na zadané sociálně </w:t>
            </w:r>
            <w:r>
              <w:rPr>
                <w:rFonts w:ascii="Times New Roman" w:eastAsia="Times New Roman" w:hAnsi="Times New Roman" w:cs="Times New Roman"/>
                <w:sz w:val="20"/>
                <w:szCs w:val="20"/>
                <w:lang w:eastAsia="cs-CZ"/>
              </w:rPr>
              <w:t>pedagogické téma a její obhajoba na semináři</w:t>
            </w:r>
          </w:p>
        </w:tc>
      </w:tr>
      <w:tr w:rsidR="00FB4E78" w:rsidRPr="00790535" w:rsidTr="00FB4E78">
        <w:trPr>
          <w:trHeight w:val="264"/>
        </w:trPr>
        <w:tc>
          <w:tcPr>
            <w:tcW w:w="9855" w:type="dxa"/>
            <w:gridSpan w:val="8"/>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197"/>
        </w:trPr>
        <w:tc>
          <w:tcPr>
            <w:tcW w:w="3086" w:type="dxa"/>
            <w:tcBorders>
              <w:top w:val="nil"/>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p>
        </w:tc>
      </w:tr>
      <w:tr w:rsidR="00FB4E78" w:rsidRPr="00790535" w:rsidTr="00FB4E78">
        <w:trPr>
          <w:trHeight w:val="243"/>
        </w:trPr>
        <w:tc>
          <w:tcPr>
            <w:tcW w:w="3086" w:type="dxa"/>
            <w:tcBorders>
              <w:top w:val="nil"/>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FB4E78">
              <w:rPr>
                <w:rFonts w:ascii="Times New Roman" w:eastAsia="Times New Roman" w:hAnsi="Times New Roman" w:cs="Times New Roman"/>
                <w:sz w:val="20"/>
                <w:szCs w:val="20"/>
                <w:lang w:eastAsia="cs-CZ"/>
              </w:rPr>
              <w:t>přednášky 100 %</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296"/>
        </w:trPr>
        <w:tc>
          <w:tcPr>
            <w:tcW w:w="9855" w:type="dxa"/>
            <w:gridSpan w:val="8"/>
            <w:tcBorders>
              <w:top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20"/>
                <w:szCs w:val="20"/>
                <w:lang w:eastAsia="cs-CZ"/>
              </w:rPr>
              <w:t>doc. PhDr. Zlatica Bakošová, CSc.</w:t>
            </w:r>
            <w:r>
              <w:rPr>
                <w:rFonts w:ascii="Times New Roman" w:eastAsia="Times New Roman" w:hAnsi="Times New Roman" w:cs="Times New Roman"/>
                <w:sz w:val="20"/>
                <w:szCs w:val="20"/>
                <w:lang w:eastAsia="cs-CZ"/>
              </w:rPr>
              <w:t>, Mgr. Anna Petr Šafránková, Ph.D.</w:t>
            </w:r>
          </w:p>
        </w:tc>
      </w:tr>
      <w:tr w:rsidR="00FB4E78" w:rsidRPr="00790535" w:rsidTr="00FB4E78">
        <w:tc>
          <w:tcPr>
            <w:tcW w:w="3086" w:type="dxa"/>
            <w:shd w:val="clear" w:color="auto" w:fill="F7CAAC"/>
          </w:tcPr>
          <w:p w:rsidR="00FB4E78" w:rsidRPr="00790535" w:rsidRDefault="00FB4E78" w:rsidP="00F90037">
            <w:pPr>
              <w:spacing w:after="0" w:line="240" w:lineRule="auto"/>
              <w:jc w:val="both"/>
              <w:rPr>
                <w:rFonts w:ascii="Times New Roman" w:eastAsia="Times New Roman" w:hAnsi="Times New Roman" w:cs="Times New Roman"/>
                <w:b/>
                <w:sz w:val="20"/>
                <w:szCs w:val="20"/>
                <w:lang w:eastAsia="cs-CZ"/>
              </w:rPr>
            </w:pPr>
            <w:r w:rsidRPr="00790535">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3938"/>
        </w:trPr>
        <w:tc>
          <w:tcPr>
            <w:tcW w:w="9855" w:type="dxa"/>
            <w:gridSpan w:val="8"/>
            <w:tcBorders>
              <w:top w:val="nil"/>
              <w:bottom w:val="single" w:sz="12" w:space="0" w:color="auto"/>
            </w:tcBorders>
          </w:tcPr>
          <w:p w:rsidR="00FB4E78" w:rsidRPr="00790535" w:rsidRDefault="00FB4E78" w:rsidP="00F90037">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Cíl předmětu</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Cílem předmětu je rozšíření teoretického i metodologického pohledu studentů na vědní obor sociální pedagogika. Předmět prohlubuje a rozšiřuje dosavadní poznatky studentů o filozoficko-metodologické bázi sociální pedagogiky </w:t>
            </w:r>
            <w:r w:rsidRPr="00790535">
              <w:rPr>
                <w:rFonts w:ascii="Times New Roman" w:eastAsia="Times New Roman" w:hAnsi="Times New Roman" w:cs="Times New Roman"/>
                <w:sz w:val="19"/>
                <w:szCs w:val="19"/>
                <w:lang w:eastAsia="cs-CZ"/>
              </w:rPr>
              <w:br/>
              <w:t>a o úloze sociální pedagogiky v současné společnosti.</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 xml:space="preserve">Cílem také je objasnění historických souvislostí sociální pedagogiky </w:t>
            </w:r>
            <w:r w:rsidRPr="00790535">
              <w:rPr>
                <w:rFonts w:ascii="Times New Roman" w:eastAsia="Times New Roman" w:hAnsi="Times New Roman" w:cs="Times New Roman"/>
                <w:sz w:val="19"/>
                <w:szCs w:val="19"/>
                <w:lang w:eastAsia="cs-CZ"/>
              </w:rPr>
              <w:br/>
              <w:t>ve spojitosti se současnými pojetími a paradigmaty v sociální pedagogice a zasazení poznatků do mezinárodního kontextu.</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b/>
                <w:sz w:val="19"/>
                <w:szCs w:val="19"/>
                <w:lang w:eastAsia="cs-CZ"/>
              </w:rPr>
              <w:t>Obsah předmětu</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Výchozí disciplíny sociální pedagogiky – filozofie, sociologie jako základ rozvoje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Historická východiska vzniku sociální pedagogiky. České a slovenské osobnosti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Polsku. Polské osobnosti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Sociální pedagogika v Německu. Německé osobnosti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Teorie a praxe sociální pedagogiky v severských zemích (Norsko, Švédsko, Finsko).</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Metodologická východiska sociální pedagogiky. Humanistický a pomáhající přístup.</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Cílové skupiny sociální pedagogiky.</w:t>
            </w:r>
          </w:p>
          <w:p w:rsidR="00FB4E78" w:rsidRPr="00790535" w:rsidRDefault="00FB4E78" w:rsidP="00F90037">
            <w:pPr>
              <w:spacing w:after="0" w:line="240" w:lineRule="auto"/>
              <w:jc w:val="both"/>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Vzdělávání v sociální pedagogice v ČR.</w:t>
            </w:r>
          </w:p>
          <w:p w:rsidR="00FB4E78" w:rsidRPr="00790535" w:rsidRDefault="00FB4E78" w:rsidP="00F90037">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Výstupní kompetence</w:t>
            </w:r>
          </w:p>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Student zná filozofické základy sociální pedagogiky a propojuje je se sociálně pedagogickými teoriemi. Student rozumí současným trendům v sociální pedagogice a jejímu uplatnění v celospolečenském kontextu; zná dílo významných osobností sociální pedagogiky; orientuje se v zahraničních koncepcích sociální pedagogiky.</w:t>
            </w:r>
          </w:p>
        </w:tc>
      </w:tr>
      <w:tr w:rsidR="00FB4E78" w:rsidRPr="00790535" w:rsidTr="00FB4E78">
        <w:trPr>
          <w:trHeight w:val="265"/>
        </w:trPr>
        <w:tc>
          <w:tcPr>
            <w:tcW w:w="3653" w:type="dxa"/>
            <w:gridSpan w:val="2"/>
            <w:tcBorders>
              <w:top w:val="nil"/>
            </w:tcBorders>
            <w:shd w:val="clear" w:color="auto" w:fill="F7CAAC"/>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r w:rsidRPr="00790535">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B4E78" w:rsidRPr="00790535" w:rsidRDefault="00FB4E78" w:rsidP="00F90037">
            <w:pPr>
              <w:spacing w:after="0" w:line="240" w:lineRule="auto"/>
              <w:jc w:val="both"/>
              <w:rPr>
                <w:rFonts w:ascii="Times New Roman" w:eastAsia="Times New Roman" w:hAnsi="Times New Roman" w:cs="Times New Roman"/>
                <w:sz w:val="20"/>
                <w:szCs w:val="20"/>
                <w:lang w:eastAsia="cs-CZ"/>
              </w:rPr>
            </w:pPr>
          </w:p>
        </w:tc>
      </w:tr>
      <w:tr w:rsidR="00FB4E78" w:rsidRPr="00790535" w:rsidTr="00FB4E78">
        <w:trPr>
          <w:trHeight w:val="1497"/>
        </w:trPr>
        <w:tc>
          <w:tcPr>
            <w:tcW w:w="9855" w:type="dxa"/>
            <w:gridSpan w:val="8"/>
            <w:tcBorders>
              <w:top w:val="nil"/>
            </w:tcBorders>
          </w:tcPr>
          <w:p w:rsidR="00FB4E78" w:rsidRPr="00790535" w:rsidRDefault="00FB4E78" w:rsidP="00F90037">
            <w:pPr>
              <w:spacing w:after="0" w:line="240" w:lineRule="auto"/>
              <w:jc w:val="both"/>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Povinná literatura</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iCs/>
                <w:sz w:val="19"/>
                <w:szCs w:val="19"/>
                <w:lang w:eastAsia="cs-CZ"/>
              </w:rPr>
              <w:t>Teóriesociálnej pedagogiky: edukačné, sociálne a komunikačné aspekty</w:t>
            </w:r>
            <w:r w:rsidRPr="00790535">
              <w:rPr>
                <w:rFonts w:ascii="Times New Roman" w:eastAsia="Times New Roman" w:hAnsi="Times New Roman" w:cs="Times New Roman"/>
                <w:sz w:val="19"/>
                <w:szCs w:val="19"/>
                <w:lang w:eastAsia="cs-CZ"/>
              </w:rPr>
              <w:t>. Bratislava: Slovenská pedagogická spoločnosť</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Slovenskejakadémie</w:t>
            </w:r>
            <w:r>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vied, 2011.</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Bakošová, Z. </w:t>
            </w:r>
            <w:r w:rsidRPr="00790535">
              <w:rPr>
                <w:rFonts w:ascii="Times New Roman" w:eastAsia="Times New Roman" w:hAnsi="Times New Roman" w:cs="Times New Roman"/>
                <w:i/>
                <w:sz w:val="19"/>
                <w:szCs w:val="19"/>
                <w:lang w:eastAsia="cs-CZ"/>
              </w:rPr>
              <w:t>Sociálna pedagogika ako životná pomoc</w:t>
            </w:r>
            <w:r w:rsidRPr="00790535">
              <w:rPr>
                <w:rFonts w:ascii="Times New Roman" w:eastAsia="Times New Roman" w:hAnsi="Times New Roman" w:cs="Times New Roman"/>
                <w:sz w:val="19"/>
                <w:szCs w:val="19"/>
                <w:lang w:eastAsia="cs-CZ"/>
              </w:rPr>
              <w:t>. Bratislava: UK, 2011.</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w:t>
            </w:r>
            <w:r w:rsidRPr="00790535">
              <w:rPr>
                <w:rFonts w:ascii="Times New Roman" w:eastAsia="Times New Roman" w:hAnsi="Times New Roman" w:cs="Times New Roman"/>
                <w:i/>
                <w:iCs/>
                <w:sz w:val="19"/>
                <w:szCs w:val="19"/>
                <w:lang w:eastAsia="cs-CZ"/>
              </w:rPr>
              <w:t>Základy sociální pedagogiky</w:t>
            </w:r>
            <w:r w:rsidRPr="00790535">
              <w:rPr>
                <w:rFonts w:ascii="Times New Roman" w:eastAsia="Times New Roman" w:hAnsi="Times New Roman" w:cs="Times New Roman"/>
                <w:sz w:val="19"/>
                <w:szCs w:val="19"/>
                <w:lang w:eastAsia="cs-CZ"/>
              </w:rPr>
              <w:t>. Praha: Portál, 2014.</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Kraus, B., Poláčková, V. </w:t>
            </w:r>
            <w:r w:rsidRPr="00790535">
              <w:rPr>
                <w:rFonts w:ascii="Times New Roman" w:eastAsia="Times New Roman" w:hAnsi="Times New Roman" w:cs="Times New Roman"/>
                <w:i/>
                <w:iCs/>
                <w:sz w:val="19"/>
                <w:szCs w:val="19"/>
                <w:lang w:eastAsia="cs-CZ"/>
              </w:rPr>
              <w:t>Člověk - prostředí - výchova: k otázkám sociální pedagogiky</w:t>
            </w:r>
            <w:r w:rsidRPr="00790535">
              <w:rPr>
                <w:rFonts w:ascii="Times New Roman" w:eastAsia="Times New Roman" w:hAnsi="Times New Roman" w:cs="Times New Roman"/>
                <w:sz w:val="19"/>
                <w:szCs w:val="19"/>
                <w:lang w:eastAsia="cs-CZ"/>
              </w:rPr>
              <w:t>. Brno: Paido, 2001.</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Procházka, M. </w:t>
            </w:r>
            <w:r w:rsidRPr="00790535">
              <w:rPr>
                <w:rFonts w:ascii="Times New Roman" w:eastAsia="Times New Roman" w:hAnsi="Times New Roman" w:cs="Times New Roman"/>
                <w:i/>
                <w:iCs/>
                <w:sz w:val="19"/>
                <w:szCs w:val="19"/>
                <w:lang w:eastAsia="cs-CZ"/>
              </w:rPr>
              <w:t>Sociální pedagogika</w:t>
            </w:r>
            <w:r w:rsidRPr="00790535">
              <w:rPr>
                <w:rFonts w:ascii="Times New Roman" w:eastAsia="Times New Roman" w:hAnsi="Times New Roman" w:cs="Times New Roman"/>
                <w:sz w:val="19"/>
                <w:szCs w:val="19"/>
                <w:lang w:eastAsia="cs-CZ"/>
              </w:rPr>
              <w:t>. Praha: Grada, 2012.</w:t>
            </w:r>
          </w:p>
          <w:p w:rsidR="00FB4E78" w:rsidRPr="00790535" w:rsidRDefault="00FB4E78" w:rsidP="00F90037">
            <w:pPr>
              <w:spacing w:after="0" w:line="240" w:lineRule="auto"/>
              <w:rPr>
                <w:rFonts w:ascii="Times New Roman" w:eastAsia="Times New Roman" w:hAnsi="Times New Roman" w:cs="Times New Roman"/>
                <w:b/>
                <w:sz w:val="19"/>
                <w:szCs w:val="19"/>
                <w:lang w:eastAsia="cs-CZ"/>
              </w:rPr>
            </w:pPr>
            <w:r w:rsidRPr="00790535">
              <w:rPr>
                <w:rFonts w:ascii="Times New Roman" w:eastAsia="Times New Roman" w:hAnsi="Times New Roman" w:cs="Times New Roman"/>
                <w:b/>
                <w:sz w:val="19"/>
                <w:szCs w:val="19"/>
                <w:lang w:eastAsia="cs-CZ"/>
              </w:rPr>
              <w:t>Doporučená litertatura</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Stephens, P. </w:t>
            </w:r>
            <w:r w:rsidRPr="00790535">
              <w:rPr>
                <w:rFonts w:ascii="Times New Roman" w:eastAsia="Times New Roman" w:hAnsi="Times New Roman" w:cs="Times New Roman"/>
                <w:i/>
                <w:iCs/>
                <w:sz w:val="19"/>
                <w:szCs w:val="19"/>
                <w:lang w:eastAsia="cs-CZ"/>
              </w:rPr>
              <w:t>Social pedagogy: heart and head</w:t>
            </w:r>
            <w:r w:rsidRPr="00790535">
              <w:rPr>
                <w:rFonts w:ascii="Times New Roman" w:eastAsia="Times New Roman" w:hAnsi="Times New Roman" w:cs="Times New Roman"/>
                <w:sz w:val="19"/>
                <w:szCs w:val="19"/>
                <w:lang w:eastAsia="cs-CZ"/>
              </w:rPr>
              <w:t>. Bremen: Europäischer</w:t>
            </w:r>
            <w:r w:rsidR="00832D64">
              <w:rPr>
                <w:rFonts w:ascii="Times New Roman" w:eastAsia="Times New Roman" w:hAnsi="Times New Roman" w:cs="Times New Roman"/>
                <w:sz w:val="19"/>
                <w:szCs w:val="19"/>
                <w:lang w:eastAsia="cs-CZ"/>
              </w:rPr>
              <w:t xml:space="preserve"> </w:t>
            </w:r>
            <w:r w:rsidRPr="00790535">
              <w:rPr>
                <w:rFonts w:ascii="Times New Roman" w:eastAsia="Times New Roman" w:hAnsi="Times New Roman" w:cs="Times New Roman"/>
                <w:sz w:val="19"/>
                <w:szCs w:val="19"/>
                <w:lang w:eastAsia="cs-CZ"/>
              </w:rPr>
              <w:t>Hochschulverlag, 2013.</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Storø, J. </w:t>
            </w:r>
            <w:r w:rsidRPr="00790535">
              <w:rPr>
                <w:rFonts w:ascii="Times New Roman" w:eastAsia="Times New Roman" w:hAnsi="Times New Roman" w:cs="Times New Roman"/>
                <w:i/>
                <w:iCs/>
                <w:sz w:val="19"/>
                <w:szCs w:val="19"/>
                <w:lang w:eastAsia="cs-CZ"/>
              </w:rPr>
              <w:t>Practical</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social pedagogy: theories, values and tools</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for</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working</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with</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children and young</w:t>
            </w:r>
            <w:r w:rsidR="00832D64">
              <w:rPr>
                <w:rFonts w:ascii="Times New Roman" w:eastAsia="Times New Roman" w:hAnsi="Times New Roman" w:cs="Times New Roman"/>
                <w:i/>
                <w:iCs/>
                <w:sz w:val="19"/>
                <w:szCs w:val="19"/>
                <w:lang w:eastAsia="cs-CZ"/>
              </w:rPr>
              <w:t xml:space="preserve"> </w:t>
            </w:r>
            <w:r w:rsidRPr="00790535">
              <w:rPr>
                <w:rFonts w:ascii="Times New Roman" w:eastAsia="Times New Roman" w:hAnsi="Times New Roman" w:cs="Times New Roman"/>
                <w:i/>
                <w:iCs/>
                <w:sz w:val="19"/>
                <w:szCs w:val="19"/>
                <w:lang w:eastAsia="cs-CZ"/>
              </w:rPr>
              <w:t>people</w:t>
            </w:r>
            <w:r w:rsidRPr="00790535">
              <w:rPr>
                <w:rFonts w:ascii="Times New Roman" w:eastAsia="Times New Roman" w:hAnsi="Times New Roman" w:cs="Times New Roman"/>
                <w:sz w:val="19"/>
                <w:szCs w:val="19"/>
                <w:lang w:eastAsia="cs-CZ"/>
              </w:rPr>
              <w:t>. Bristol: PolicyPress, 2013.</w:t>
            </w:r>
          </w:p>
          <w:p w:rsidR="00FB4E78" w:rsidRPr="00790535" w:rsidRDefault="00FB4E78" w:rsidP="00F90037">
            <w:pPr>
              <w:spacing w:after="0" w:line="240" w:lineRule="auto"/>
              <w:rPr>
                <w:rFonts w:ascii="Times New Roman" w:eastAsia="Times New Roman" w:hAnsi="Times New Roman" w:cs="Times New Roman"/>
                <w:sz w:val="19"/>
                <w:szCs w:val="19"/>
                <w:lang w:eastAsia="cs-CZ"/>
              </w:rPr>
            </w:pPr>
            <w:r w:rsidRPr="00790535">
              <w:rPr>
                <w:rFonts w:ascii="Times New Roman" w:eastAsia="Times New Roman" w:hAnsi="Times New Roman" w:cs="Times New Roman"/>
                <w:sz w:val="19"/>
                <w:szCs w:val="19"/>
                <w:lang w:eastAsia="cs-CZ"/>
              </w:rPr>
              <w:t xml:space="preserve">Surhone, L. M.,Timpledon, M. T., Marseken, S. F. </w:t>
            </w:r>
            <w:r w:rsidRPr="00790535">
              <w:rPr>
                <w:rFonts w:ascii="Times New Roman" w:eastAsia="Times New Roman" w:hAnsi="Times New Roman" w:cs="Times New Roman"/>
                <w:i/>
                <w:iCs/>
                <w:sz w:val="19"/>
                <w:szCs w:val="19"/>
                <w:lang w:eastAsia="cs-CZ"/>
              </w:rPr>
              <w:t>Social pedagogy: holisticeducation, sociology, psychology, education, philosophy</w:t>
            </w:r>
            <w:r w:rsidRPr="00790535">
              <w:rPr>
                <w:rFonts w:ascii="Times New Roman" w:eastAsia="Times New Roman" w:hAnsi="Times New Roman" w:cs="Times New Roman"/>
                <w:sz w:val="19"/>
                <w:szCs w:val="19"/>
                <w:lang w:eastAsia="cs-CZ"/>
              </w:rPr>
              <w:t>. BeauBassin, Mauritius: VDM Publishing, 2010.</w:t>
            </w:r>
          </w:p>
          <w:p w:rsidR="00FB4E78" w:rsidRPr="00790535" w:rsidRDefault="00FB4E78" w:rsidP="00F90037">
            <w:pPr>
              <w:spacing w:after="0" w:line="240" w:lineRule="auto"/>
              <w:rPr>
                <w:rFonts w:ascii="Times New Roman" w:eastAsia="Times New Roman" w:hAnsi="Times New Roman" w:cs="Times New Roman"/>
                <w:sz w:val="20"/>
                <w:szCs w:val="20"/>
                <w:lang w:eastAsia="cs-CZ"/>
              </w:rPr>
            </w:pPr>
            <w:r w:rsidRPr="00790535">
              <w:rPr>
                <w:rFonts w:ascii="Times New Roman" w:eastAsia="Times New Roman" w:hAnsi="Times New Roman" w:cs="Times New Roman"/>
                <w:sz w:val="19"/>
                <w:szCs w:val="19"/>
                <w:lang w:eastAsia="cs-CZ"/>
              </w:rPr>
              <w:t xml:space="preserve">Hroncová, J., Hudecová, A., Matulayová, T. </w:t>
            </w:r>
            <w:r w:rsidRPr="00790535">
              <w:rPr>
                <w:rFonts w:ascii="Times New Roman" w:eastAsia="Times New Roman" w:hAnsi="Times New Roman" w:cs="Times New Roman"/>
                <w:i/>
                <w:sz w:val="19"/>
                <w:szCs w:val="19"/>
                <w:lang w:eastAsia="cs-CZ"/>
              </w:rPr>
              <w:t>Sociálna pedagogika a sociálna práca</w:t>
            </w:r>
            <w:r w:rsidRPr="00790535">
              <w:rPr>
                <w:rFonts w:ascii="Times New Roman" w:eastAsia="Times New Roman" w:hAnsi="Times New Roman" w:cs="Times New Roman"/>
                <w:sz w:val="19"/>
                <w:szCs w:val="19"/>
                <w:lang w:eastAsia="cs-CZ"/>
              </w:rPr>
              <w:t>. Banská Bystrica: PF UMB, 2000.</w:t>
            </w:r>
          </w:p>
        </w:tc>
      </w:tr>
    </w:tbl>
    <w:p w:rsidR="00FB4E78" w:rsidRDefault="00FB4E78"/>
    <w:p w:rsidR="00735AD2" w:rsidRDefault="00735A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35AD2" w:rsidRPr="00735AD2" w:rsidTr="00735AD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735AD2" w:rsidRPr="00735AD2" w:rsidRDefault="00735AD2" w:rsidP="00735AD2">
            <w:pPr>
              <w:spacing w:after="0" w:line="240" w:lineRule="auto"/>
              <w:jc w:val="both"/>
              <w:rPr>
                <w:rFonts w:ascii="Times New Roman" w:eastAsia="Times New Roman" w:hAnsi="Times New Roman" w:cs="Times New Roman"/>
                <w:b/>
                <w:sz w:val="20"/>
                <w:szCs w:val="19"/>
                <w:lang w:eastAsia="cs-CZ"/>
              </w:rPr>
            </w:pPr>
            <w:r w:rsidRPr="00735AD2">
              <w:rPr>
                <w:rFonts w:ascii="Times New Roman" w:eastAsia="Times New Roman" w:hAnsi="Times New Roman" w:cs="Times New Roman"/>
                <w:b/>
                <w:sz w:val="20"/>
                <w:szCs w:val="19"/>
                <w:lang w:eastAsia="cs-CZ"/>
              </w:rPr>
              <w:lastRenderedPageBreak/>
              <w:br w:type="page"/>
            </w:r>
            <w:r w:rsidRPr="00735AD2">
              <w:rPr>
                <w:rFonts w:ascii="Times New Roman" w:eastAsia="Times New Roman" w:hAnsi="Times New Roman" w:cs="Times New Roman"/>
                <w:b/>
                <w:sz w:val="28"/>
                <w:szCs w:val="28"/>
                <w:lang w:eastAsia="cs-CZ"/>
              </w:rPr>
              <w:t>B-III – Charakteristika studijního předmětu</w:t>
            </w:r>
          </w:p>
        </w:tc>
      </w:tr>
      <w:tr w:rsidR="00735AD2" w:rsidRPr="00735AD2" w:rsidTr="00F90037">
        <w:tc>
          <w:tcPr>
            <w:tcW w:w="3086" w:type="dxa"/>
            <w:tcBorders>
              <w:top w:val="double" w:sz="4" w:space="0" w:color="auto"/>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35AD2" w:rsidRPr="00735AD2" w:rsidRDefault="00735AD2" w:rsidP="00735AD2">
            <w:pPr>
              <w:spacing w:after="0" w:line="240" w:lineRule="auto"/>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Souvislá praxe </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Typ předmětu</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PZ</w:t>
            </w:r>
          </w:p>
        </w:tc>
        <w:tc>
          <w:tcPr>
            <w:tcW w:w="2695" w:type="dxa"/>
            <w:gridSpan w:val="2"/>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doporučený ročník / semestr</w:t>
            </w:r>
          </w:p>
        </w:tc>
        <w:tc>
          <w:tcPr>
            <w:tcW w:w="668"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1./LS</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Rozsah studijního předmětu</w:t>
            </w:r>
          </w:p>
        </w:tc>
        <w:tc>
          <w:tcPr>
            <w:tcW w:w="1701"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80 hodin </w:t>
            </w:r>
          </w:p>
        </w:tc>
        <w:tc>
          <w:tcPr>
            <w:tcW w:w="889"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 xml:space="preserve">hod. </w:t>
            </w:r>
          </w:p>
        </w:tc>
        <w:tc>
          <w:tcPr>
            <w:tcW w:w="816"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kreditů</w:t>
            </w:r>
          </w:p>
        </w:tc>
        <w:tc>
          <w:tcPr>
            <w:tcW w:w="1207"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8</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Cs w:val="20"/>
                <w:lang w:eastAsia="cs-CZ"/>
              </w:rPr>
            </w:pPr>
            <w:r w:rsidRPr="00735AD2">
              <w:rPr>
                <w:rFonts w:ascii="Times New Roman" w:eastAsia="Times New Roman" w:hAnsi="Times New Roman" w:cs="Times New Roman"/>
                <w:b/>
                <w:sz w:val="20"/>
                <w:szCs w:val="20"/>
                <w:lang w:eastAsia="cs-CZ"/>
              </w:rPr>
              <w:t>Prerekvizity, korekvizity, ekvivalence</w:t>
            </w:r>
          </w:p>
        </w:tc>
        <w:tc>
          <w:tcPr>
            <w:tcW w:w="6769" w:type="dxa"/>
            <w:gridSpan w:val="7"/>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Způsob ověření studijních výsledků</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Zp</w:t>
            </w: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výuky</w:t>
            </w:r>
          </w:p>
        </w:tc>
        <w:tc>
          <w:tcPr>
            <w:tcW w:w="1207" w:type="dxa"/>
            <w:gridSpan w:val="2"/>
          </w:tcPr>
          <w:p w:rsidR="00735AD2" w:rsidRPr="00735AD2" w:rsidRDefault="00735AD2" w:rsidP="00735AD2">
            <w:pPr>
              <w:spacing w:after="0" w:line="240" w:lineRule="auto"/>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 praxe</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35AD2" w:rsidRPr="00735AD2" w:rsidRDefault="00735AD2" w:rsidP="00481424">
            <w:pPr>
              <w:spacing w:after="0" w:line="240" w:lineRule="auto"/>
              <w:jc w:val="both"/>
              <w:rPr>
                <w:rFonts w:ascii="Times New Roman" w:eastAsia="Times New Roman" w:hAnsi="Times New Roman" w:cs="Times New Roman"/>
                <w:sz w:val="20"/>
                <w:szCs w:val="20"/>
                <w:lang w:eastAsia="cs-CZ"/>
              </w:rPr>
            </w:pPr>
            <w:bookmarkStart w:id="116" w:name="OLE_LINK8"/>
            <w:bookmarkStart w:id="117" w:name="OLE_LINK9"/>
            <w:bookmarkStart w:id="118" w:name="OLE_LINK10"/>
            <w:r w:rsidRPr="00735AD2">
              <w:rPr>
                <w:rFonts w:ascii="Times New Roman" w:eastAsia="Times New Roman" w:hAnsi="Times New Roman" w:cs="Times New Roman"/>
                <w:sz w:val="20"/>
                <w:szCs w:val="20"/>
                <w:lang w:eastAsia="cs-CZ"/>
              </w:rPr>
              <w:t xml:space="preserve">Zápočet. </w:t>
            </w:r>
            <w:r w:rsidR="00481424">
              <w:rPr>
                <w:rFonts w:ascii="Times New Roman" w:eastAsia="Times New Roman" w:hAnsi="Times New Roman" w:cs="Times New Roman"/>
                <w:sz w:val="20"/>
                <w:szCs w:val="20"/>
                <w:lang w:eastAsia="cs-CZ"/>
              </w:rPr>
              <w:t>Vypracování</w:t>
            </w:r>
            <w:r w:rsidRPr="00735AD2">
              <w:rPr>
                <w:rFonts w:ascii="Times New Roman" w:eastAsia="Times New Roman" w:hAnsi="Times New Roman" w:cs="Times New Roman"/>
                <w:sz w:val="20"/>
                <w:szCs w:val="20"/>
                <w:lang w:eastAsia="cs-CZ"/>
              </w:rPr>
              <w:t xml:space="preserve"> Deníku praxe. Sebereflexe činností konaných v rámci praxe je diskutována s vyučujícím na závěrečném kolokviu.</w:t>
            </w:r>
            <w:bookmarkEnd w:id="116"/>
            <w:bookmarkEnd w:id="117"/>
            <w:bookmarkEnd w:id="118"/>
          </w:p>
        </w:tc>
      </w:tr>
      <w:tr w:rsidR="00735AD2" w:rsidRPr="00735AD2" w:rsidTr="00F90037">
        <w:trPr>
          <w:trHeight w:val="554"/>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97"/>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bookmarkStart w:id="119" w:name="OLE_LINK3"/>
            <w:bookmarkStart w:id="120" w:name="OLE_LINK4"/>
            <w:bookmarkStart w:id="121" w:name="OLE_LINK5"/>
            <w:r w:rsidRPr="00735AD2">
              <w:rPr>
                <w:rFonts w:ascii="Times New Roman" w:eastAsia="Times New Roman" w:hAnsi="Times New Roman" w:cs="Times New Roman"/>
                <w:sz w:val="20"/>
                <w:szCs w:val="20"/>
                <w:lang w:eastAsia="cs-CZ"/>
              </w:rPr>
              <w:t>Mgr. Jakub Hladík, Ph.D.</w:t>
            </w:r>
            <w:bookmarkEnd w:id="119"/>
            <w:bookmarkEnd w:id="120"/>
            <w:bookmarkEnd w:id="121"/>
          </w:p>
        </w:tc>
      </w:tr>
      <w:tr w:rsidR="00735AD2" w:rsidRPr="00735AD2" w:rsidTr="00F90037">
        <w:trPr>
          <w:trHeight w:val="243"/>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303"/>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Mgr. Jakub Hladík, Ph.D.</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3938"/>
        </w:trPr>
        <w:tc>
          <w:tcPr>
            <w:tcW w:w="9855" w:type="dxa"/>
            <w:gridSpan w:val="8"/>
            <w:tcBorders>
              <w:top w:val="nil"/>
              <w:bottom w:val="single" w:sz="12" w:space="0" w:color="auto"/>
            </w:tcBorders>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bookmarkStart w:id="122" w:name="OLE_LINK14"/>
            <w:bookmarkStart w:id="123" w:name="OLE_LINK15"/>
            <w:bookmarkStart w:id="124" w:name="OLE_LINK16"/>
            <w:r w:rsidRPr="00735AD2">
              <w:rPr>
                <w:rFonts w:ascii="Times New Roman" w:eastAsia="Times New Roman" w:hAnsi="Times New Roman" w:cs="Times New Roman"/>
                <w:b/>
                <w:sz w:val="20"/>
                <w:szCs w:val="20"/>
                <w:lang w:eastAsia="cs-CZ"/>
              </w:rPr>
              <w:t>Cíl předmětu</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Cílem předmětu je získání nových teoretických i praktických poznatků o činnosti jednotlivých organizací z oblasti školství a z oblasti sociální (cíle organizace, nabídka poskytovaných služeb, cílová skupina, pracovní pozice).  Studenti si volí organizaci či instituci pro výkon praxe sami podle svého zaměření nebo plánovaného tématu bakalářské práce. Studenti si místo pro výkon praxe vybírají ze seznamu pracovišť, se kterými má fakulta uzavřenou smlouvu. Student může vykonat praxi také v organizaci, se kterou nemá fakulta uzavřenou smlouvu, pokud tato organizace smlouvu nevyžaduje.</w:t>
            </w:r>
          </w:p>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Obsah předmětu</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iCs/>
                <w:sz w:val="20"/>
                <w:szCs w:val="20"/>
                <w:lang w:eastAsia="cs-CZ"/>
              </w:rPr>
              <w:t>Seznámení se s činností organizace, její organizační strukturou, pracovními pozicemi.</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sz w:val="20"/>
                <w:szCs w:val="20"/>
                <w:lang w:eastAsia="cs-CZ"/>
              </w:rPr>
              <w:t>Prohlídka místa působení organizace.</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iCs/>
                <w:sz w:val="20"/>
                <w:szCs w:val="20"/>
                <w:lang w:eastAsia="cs-CZ"/>
              </w:rPr>
              <w:t>Seznámení se se specifiky práce ve vybrané pracovní pozici dané organizace.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Diskuze.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Reflexe.</w:t>
            </w:r>
            <w:r w:rsidRPr="00735AD2">
              <w:rPr>
                <w:rFonts w:ascii="Times New Roman" w:eastAsia="Times New Roman" w:hAnsi="Times New Roman" w:cs="Times New Roman"/>
                <w:iCs/>
                <w:sz w:val="20"/>
                <w:szCs w:val="20"/>
                <w:lang w:eastAsia="cs-CZ"/>
              </w:rPr>
              <w:t xml:space="preserve"> </w:t>
            </w:r>
          </w:p>
          <w:p w:rsidR="00735AD2" w:rsidRPr="00735AD2" w:rsidRDefault="00735AD2" w:rsidP="00735AD2">
            <w:pPr>
              <w:spacing w:after="0" w:line="240" w:lineRule="auto"/>
              <w:jc w:val="both"/>
              <w:rPr>
                <w:rFonts w:ascii="Times New Roman" w:eastAsia="Times New Roman" w:hAnsi="Times New Roman" w:cs="Times New Roman"/>
                <w:iCs/>
                <w:sz w:val="20"/>
                <w:szCs w:val="20"/>
                <w:lang w:eastAsia="cs-CZ"/>
              </w:rPr>
            </w:pPr>
            <w:r w:rsidRPr="00735AD2">
              <w:rPr>
                <w:rFonts w:ascii="Times New Roman" w:eastAsia="Times New Roman" w:hAnsi="Times New Roman" w:cs="Times New Roman"/>
                <w:iCs/>
                <w:sz w:val="20"/>
                <w:szCs w:val="20"/>
                <w:lang w:eastAsia="cs-CZ"/>
              </w:rPr>
              <w:t>Vedení Deníku praxe.</w:t>
            </w:r>
          </w:p>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Výstupní kompetence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Student se orientuje v síti pedagogických a sociálních zařízení, vybraná zařízení zná z hlediska organizační a personální struktury, z hlediska skladby klientů a druhu poskytovaných služeb. Aplikuje teoretické poznatky a dovednosti </w:t>
            </w:r>
            <w:r w:rsidRPr="00735AD2">
              <w:rPr>
                <w:rFonts w:ascii="Times New Roman" w:eastAsia="Times New Roman" w:hAnsi="Times New Roman" w:cs="Times New Roman"/>
                <w:sz w:val="20"/>
                <w:szCs w:val="20"/>
                <w:lang w:eastAsia="cs-CZ"/>
              </w:rPr>
              <w:br/>
              <w:t>do praktického provozu pedagogických a sociálních zařízení. Zná a uplatňuje různé komunikační strategie s „klienty“.</w:t>
            </w:r>
            <w:bookmarkEnd w:id="122"/>
            <w:bookmarkEnd w:id="123"/>
            <w:bookmarkEnd w:id="124"/>
          </w:p>
        </w:tc>
      </w:tr>
      <w:tr w:rsidR="00735AD2" w:rsidRPr="00735AD2" w:rsidTr="00F90037">
        <w:trPr>
          <w:trHeight w:val="265"/>
        </w:trPr>
        <w:tc>
          <w:tcPr>
            <w:tcW w:w="3653" w:type="dxa"/>
            <w:gridSpan w:val="2"/>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497"/>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bookmarkStart w:id="125" w:name="OLE_LINK19"/>
            <w:bookmarkStart w:id="126" w:name="OLE_LINK20"/>
            <w:bookmarkStart w:id="127" w:name="OLE_LINK21"/>
            <w:bookmarkStart w:id="128" w:name="OLE_LINK25"/>
            <w:bookmarkStart w:id="129" w:name="OLE_LINK26"/>
            <w:r w:rsidRPr="00735AD2">
              <w:rPr>
                <w:rFonts w:ascii="Times New Roman" w:eastAsia="Times New Roman" w:hAnsi="Times New Roman" w:cs="Times New Roman"/>
                <w:b/>
                <w:sz w:val="19"/>
                <w:szCs w:val="19"/>
                <w:lang w:eastAsia="cs-CZ"/>
              </w:rPr>
              <w:t>Povinná literatura</w:t>
            </w:r>
            <w:bookmarkStart w:id="130" w:name="OLE_LINK7"/>
            <w:bookmarkStart w:id="131" w:name="OLE_LINK6"/>
          </w:p>
          <w:bookmarkEnd w:id="130"/>
          <w:bookmarkEnd w:id="131"/>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Knotová, D. a kol. </w:t>
            </w:r>
            <w:r w:rsidRPr="00735AD2">
              <w:rPr>
                <w:rFonts w:ascii="Times New Roman" w:eastAsia="Times New Roman" w:hAnsi="Times New Roman" w:cs="Times New Roman"/>
                <w:i/>
                <w:iCs/>
                <w:sz w:val="20"/>
                <w:szCs w:val="20"/>
                <w:lang w:eastAsia="cs-CZ"/>
              </w:rPr>
              <w:t>Školní poradenství</w:t>
            </w:r>
            <w:r w:rsidRPr="00735AD2">
              <w:rPr>
                <w:rFonts w:ascii="Times New Roman" w:eastAsia="Times New Roman" w:hAnsi="Times New Roman" w:cs="Times New Roman"/>
                <w:sz w:val="20"/>
                <w:szCs w:val="20"/>
                <w:lang w:eastAsia="cs-CZ"/>
              </w:rPr>
              <w:t>. Praha: Grada, 2014.</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Kozlová, L. </w:t>
            </w:r>
            <w:r w:rsidRPr="00735AD2">
              <w:rPr>
                <w:rFonts w:ascii="Times New Roman" w:eastAsia="Times New Roman" w:hAnsi="Times New Roman" w:cs="Times New Roman"/>
                <w:i/>
                <w:sz w:val="20"/>
                <w:szCs w:val="20"/>
                <w:lang w:eastAsia="cs-CZ"/>
              </w:rPr>
              <w:t>Sociální služby</w:t>
            </w:r>
            <w:r w:rsidRPr="00735AD2">
              <w:rPr>
                <w:rFonts w:ascii="Times New Roman" w:eastAsia="Times New Roman" w:hAnsi="Times New Roman" w:cs="Times New Roman"/>
                <w:sz w:val="20"/>
                <w:szCs w:val="20"/>
                <w:lang w:eastAsia="cs-CZ"/>
              </w:rPr>
              <w:t xml:space="preserve">. Praha: Triton, 2005.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Matoušek, O., et al. </w:t>
            </w:r>
            <w:r w:rsidRPr="00735AD2">
              <w:rPr>
                <w:rFonts w:ascii="Times New Roman" w:eastAsia="Times New Roman" w:hAnsi="Times New Roman" w:cs="Times New Roman"/>
                <w:i/>
                <w:sz w:val="20"/>
                <w:szCs w:val="20"/>
                <w:lang w:eastAsia="cs-CZ"/>
              </w:rPr>
              <w:t>Sociální práce v praxi</w:t>
            </w:r>
            <w:r w:rsidRPr="00735AD2">
              <w:rPr>
                <w:rFonts w:ascii="Times New Roman" w:eastAsia="Times New Roman" w:hAnsi="Times New Roman" w:cs="Times New Roman"/>
                <w:sz w:val="20"/>
                <w:szCs w:val="20"/>
                <w:lang w:eastAsia="cs-CZ"/>
              </w:rPr>
              <w:t xml:space="preserve">. Praha: Portál, 2009.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Sobková, P., a kol. </w:t>
            </w:r>
            <w:r w:rsidRPr="00735AD2">
              <w:rPr>
                <w:rFonts w:ascii="Times New Roman" w:eastAsia="Times New Roman" w:hAnsi="Times New Roman" w:cs="Times New Roman"/>
                <w:i/>
                <w:iCs/>
                <w:sz w:val="20"/>
                <w:szCs w:val="20"/>
                <w:lang w:eastAsia="cs-CZ"/>
              </w:rPr>
              <w:t>Sociální pedagogika a její metody</w:t>
            </w:r>
            <w:r w:rsidRPr="00735AD2">
              <w:rPr>
                <w:rFonts w:ascii="Times New Roman" w:eastAsia="Times New Roman" w:hAnsi="Times New Roman" w:cs="Times New Roman"/>
                <w:sz w:val="20"/>
                <w:szCs w:val="20"/>
                <w:lang w:eastAsia="cs-CZ"/>
              </w:rPr>
              <w:t>. Olomouc: Univerzita Palackého v Olomouci, 2015.</w:t>
            </w:r>
          </w:p>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r w:rsidRPr="00735AD2">
              <w:rPr>
                <w:rFonts w:ascii="Times New Roman" w:eastAsia="Times New Roman" w:hAnsi="Times New Roman" w:cs="Times New Roman"/>
                <w:b/>
                <w:sz w:val="19"/>
                <w:szCs w:val="19"/>
                <w:lang w:eastAsia="cs-CZ"/>
              </w:rPr>
              <w:t>Doporučená literatura</w:t>
            </w:r>
          </w:p>
          <w:p w:rsidR="00735AD2" w:rsidRPr="00735AD2" w:rsidRDefault="00735AD2" w:rsidP="00735AD2">
            <w:pPr>
              <w:spacing w:after="0" w:line="240" w:lineRule="auto"/>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Zákon 108/2006 Sb. o sociálních službách, v platném znění.</w:t>
            </w:r>
          </w:p>
          <w:p w:rsidR="00735AD2" w:rsidRPr="00735AD2" w:rsidRDefault="00735AD2" w:rsidP="00735AD2">
            <w:pPr>
              <w:spacing w:after="0" w:line="240" w:lineRule="auto"/>
              <w:rPr>
                <w:rFonts w:ascii="Times New Roman" w:eastAsia="Times New Roman" w:hAnsi="Times New Roman" w:cs="Times New Roman"/>
                <w:bCs/>
                <w:kern w:val="36"/>
                <w:sz w:val="20"/>
                <w:szCs w:val="20"/>
                <w:lang w:eastAsia="cs-CZ"/>
              </w:rPr>
            </w:pPr>
            <w:r w:rsidRPr="00735AD2">
              <w:rPr>
                <w:rFonts w:ascii="Times New Roman" w:eastAsia="Times New Roman" w:hAnsi="Times New Roman" w:cs="Times New Roman"/>
                <w:sz w:val="20"/>
                <w:szCs w:val="20"/>
                <w:lang w:eastAsia="cs-CZ"/>
              </w:rPr>
              <w:t xml:space="preserve">Zákon 109/2002 Sb. </w:t>
            </w:r>
            <w:r w:rsidRPr="00735AD2">
              <w:rPr>
                <w:rFonts w:ascii="Times New Roman" w:eastAsia="Times New Roman" w:hAnsi="Times New Roman" w:cs="Times New Roman"/>
                <w:bCs/>
                <w:kern w:val="36"/>
                <w:sz w:val="20"/>
                <w:szCs w:val="20"/>
                <w:lang w:eastAsia="cs-CZ"/>
              </w:rPr>
              <w:t>o výkonu ústavní výchovy nebo ochranné výchovy ve školských zařízeních a o preventivně výchovné péči ve školských zařízeních, v platném znění.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Zákon č. 563/2004 Sb. o pedagogických pracovnících</w:t>
            </w:r>
            <w:bookmarkEnd w:id="125"/>
            <w:bookmarkEnd w:id="126"/>
            <w:bookmarkEnd w:id="127"/>
            <w:bookmarkEnd w:id="128"/>
            <w:bookmarkEnd w:id="129"/>
            <w:r w:rsidRPr="00735AD2">
              <w:rPr>
                <w:rFonts w:ascii="Times New Roman" w:eastAsia="Times New Roman" w:hAnsi="Times New Roman" w:cs="Times New Roman"/>
                <w:sz w:val="20"/>
                <w:szCs w:val="20"/>
                <w:lang w:eastAsia="cs-CZ"/>
              </w:rPr>
              <w:t>, v platném znění.</w:t>
            </w:r>
          </w:p>
        </w:tc>
      </w:tr>
    </w:tbl>
    <w:p w:rsidR="00735AD2" w:rsidRDefault="00735AD2"/>
    <w:p w:rsidR="00735AD2" w:rsidRDefault="00735A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35AD2" w:rsidRPr="00735AD2" w:rsidTr="00F90037">
        <w:tc>
          <w:tcPr>
            <w:tcW w:w="9855" w:type="dxa"/>
            <w:gridSpan w:val="8"/>
            <w:tcBorders>
              <w:bottom w:val="double" w:sz="4" w:space="0" w:color="auto"/>
            </w:tcBorders>
            <w:shd w:val="clear" w:color="auto" w:fill="BDD6EE"/>
          </w:tcPr>
          <w:p w:rsidR="00735AD2" w:rsidRPr="00735AD2" w:rsidRDefault="00735AD2" w:rsidP="00735AD2">
            <w:pPr>
              <w:spacing w:after="0" w:line="240" w:lineRule="auto"/>
              <w:jc w:val="both"/>
              <w:rPr>
                <w:rFonts w:ascii="Times New Roman" w:eastAsia="Times New Roman" w:hAnsi="Times New Roman" w:cs="Times New Roman"/>
                <w:b/>
                <w:sz w:val="28"/>
                <w:szCs w:val="20"/>
                <w:lang w:eastAsia="cs-CZ"/>
              </w:rPr>
            </w:pPr>
            <w:r w:rsidRPr="00735AD2">
              <w:rPr>
                <w:rFonts w:ascii="Times New Roman" w:eastAsia="Times New Roman" w:hAnsi="Times New Roman" w:cs="Times New Roman"/>
                <w:sz w:val="20"/>
                <w:szCs w:val="20"/>
                <w:lang w:eastAsia="cs-CZ"/>
              </w:rPr>
              <w:lastRenderedPageBreak/>
              <w:br w:type="page"/>
            </w:r>
            <w:r w:rsidRPr="00735AD2">
              <w:rPr>
                <w:rFonts w:ascii="Times New Roman" w:eastAsia="Times New Roman" w:hAnsi="Times New Roman" w:cs="Times New Roman"/>
                <w:b/>
                <w:sz w:val="28"/>
                <w:szCs w:val="20"/>
                <w:lang w:eastAsia="cs-CZ"/>
              </w:rPr>
              <w:t>B-III – Charakteristika studijního předmětu</w:t>
            </w:r>
          </w:p>
        </w:tc>
      </w:tr>
      <w:tr w:rsidR="00735AD2" w:rsidRPr="00735AD2" w:rsidTr="00F90037">
        <w:tc>
          <w:tcPr>
            <w:tcW w:w="3086" w:type="dxa"/>
            <w:tcBorders>
              <w:top w:val="double" w:sz="4" w:space="0" w:color="auto"/>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Odborný anglický jazyk pro sociální pedagogy 2</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Typ předmětu</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doporučený ročník / semestr</w:t>
            </w:r>
          </w:p>
        </w:tc>
        <w:tc>
          <w:tcPr>
            <w:tcW w:w="668"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1./LS</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Rozsah studijního předmětu</w:t>
            </w:r>
          </w:p>
        </w:tc>
        <w:tc>
          <w:tcPr>
            <w:tcW w:w="1701"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0p + 28s</w:t>
            </w:r>
          </w:p>
        </w:tc>
        <w:tc>
          <w:tcPr>
            <w:tcW w:w="889"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 xml:space="preserve">hod. </w:t>
            </w:r>
          </w:p>
        </w:tc>
        <w:tc>
          <w:tcPr>
            <w:tcW w:w="816" w:type="dxa"/>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kreditů</w:t>
            </w:r>
          </w:p>
        </w:tc>
        <w:tc>
          <w:tcPr>
            <w:tcW w:w="1207"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4</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Cs w:val="20"/>
                <w:lang w:eastAsia="cs-CZ"/>
              </w:rPr>
            </w:pPr>
            <w:r w:rsidRPr="00735AD2">
              <w:rPr>
                <w:rFonts w:ascii="Times New Roman" w:eastAsia="Times New Roman" w:hAnsi="Times New Roman" w:cs="Times New Roman"/>
                <w:b/>
                <w:sz w:val="20"/>
                <w:szCs w:val="20"/>
                <w:lang w:eastAsia="cs-CZ"/>
              </w:rPr>
              <w:t>Prerekvizity, korekvizity, ekvivalence</w:t>
            </w:r>
          </w:p>
        </w:tc>
        <w:tc>
          <w:tcPr>
            <w:tcW w:w="6769" w:type="dxa"/>
            <w:gridSpan w:val="7"/>
          </w:tcPr>
          <w:p w:rsidR="00735AD2" w:rsidRPr="00735AD2" w:rsidRDefault="007F2403" w:rsidP="00735AD2">
            <w:pPr>
              <w:spacing w:after="0" w:line="240" w:lineRule="auto"/>
              <w:jc w:val="both"/>
              <w:rPr>
                <w:rFonts w:ascii="Times New Roman" w:eastAsia="Times New Roman" w:hAnsi="Times New Roman" w:cs="Times New Roman"/>
                <w:sz w:val="20"/>
                <w:szCs w:val="20"/>
                <w:lang w:eastAsia="cs-CZ"/>
              </w:rPr>
            </w:pPr>
            <w:ins w:id="132" w:author="*" w:date="2018-08-24T08:31:00Z">
              <w:r>
                <w:rPr>
                  <w:rFonts w:ascii="Times New Roman" w:eastAsia="Times New Roman" w:hAnsi="Times New Roman" w:cs="Times New Roman"/>
                  <w:sz w:val="20"/>
                  <w:szCs w:val="20"/>
                  <w:lang w:eastAsia="cs-CZ"/>
                </w:rPr>
                <w:t xml:space="preserve">Prerekvizita: </w:t>
              </w:r>
            </w:ins>
            <w:ins w:id="133" w:author="*" w:date="2018-08-22T09:55:00Z">
              <w:r w:rsidR="00BB656B" w:rsidRPr="00735AD2">
                <w:rPr>
                  <w:rFonts w:ascii="Times New Roman" w:eastAsia="Times New Roman" w:hAnsi="Times New Roman" w:cs="Times New Roman"/>
                  <w:sz w:val="20"/>
                  <w:szCs w:val="20"/>
                  <w:lang w:eastAsia="cs-CZ"/>
                </w:rPr>
                <w:t xml:space="preserve">Odborný anglický jazyk pro sociální pedagogy </w:t>
              </w:r>
              <w:r w:rsidR="00BB656B">
                <w:rPr>
                  <w:rFonts w:ascii="Times New Roman" w:eastAsia="Times New Roman" w:hAnsi="Times New Roman" w:cs="Times New Roman"/>
                  <w:sz w:val="20"/>
                  <w:szCs w:val="20"/>
                  <w:lang w:eastAsia="cs-CZ"/>
                </w:rPr>
                <w:t>1</w:t>
              </w:r>
            </w:ins>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Způsob ověření studijních výsledků</w:t>
            </w:r>
          </w:p>
        </w:tc>
        <w:tc>
          <w:tcPr>
            <w:tcW w:w="3406" w:type="dxa"/>
            <w:gridSpan w:val="4"/>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Zk</w:t>
            </w:r>
          </w:p>
        </w:tc>
        <w:tc>
          <w:tcPr>
            <w:tcW w:w="215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výuky</w:t>
            </w:r>
          </w:p>
        </w:tc>
        <w:tc>
          <w:tcPr>
            <w:tcW w:w="1207" w:type="dxa"/>
            <w:gridSpan w:val="2"/>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seminář</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Zkouška</w:t>
            </w:r>
            <w:r w:rsidR="00481424">
              <w:rPr>
                <w:rFonts w:ascii="Times New Roman" w:eastAsia="Times New Roman" w:hAnsi="Times New Roman" w:cs="Times New Roman"/>
                <w:sz w:val="20"/>
                <w:szCs w:val="20"/>
                <w:lang w:eastAsia="cs-CZ"/>
              </w:rPr>
              <w:t xml:space="preserve"> písemnou formou</w:t>
            </w:r>
            <w:r w:rsidRPr="00735AD2">
              <w:rPr>
                <w:rFonts w:ascii="Times New Roman" w:eastAsia="Times New Roman" w:hAnsi="Times New Roman" w:cs="Times New Roman"/>
                <w:sz w:val="20"/>
                <w:szCs w:val="20"/>
                <w:lang w:eastAsia="cs-CZ"/>
              </w:rPr>
              <w:t xml:space="preserve">, aktivní účast na seminářích min. 80%, odborná práce (vypracovaná za použití autentického zahraničního materiálu, odborná literatura, média) a její </w:t>
            </w:r>
            <w:r>
              <w:rPr>
                <w:rFonts w:ascii="Times New Roman" w:eastAsia="Times New Roman" w:hAnsi="Times New Roman" w:cs="Times New Roman"/>
                <w:sz w:val="20"/>
                <w:szCs w:val="20"/>
                <w:lang w:eastAsia="cs-CZ"/>
              </w:rPr>
              <w:t>prezentace</w:t>
            </w:r>
            <w:r w:rsidRPr="00735AD2">
              <w:rPr>
                <w:rFonts w:ascii="Times New Roman" w:eastAsia="Times New Roman" w:hAnsi="Times New Roman" w:cs="Times New Roman"/>
                <w:sz w:val="20"/>
                <w:szCs w:val="20"/>
                <w:lang w:eastAsia="cs-CZ"/>
              </w:rPr>
              <w:t xml:space="preserve"> na semináři.</w:t>
            </w:r>
          </w:p>
        </w:tc>
      </w:tr>
      <w:tr w:rsidR="00735AD2" w:rsidRPr="00735AD2" w:rsidTr="00735AD2">
        <w:trPr>
          <w:trHeight w:val="250"/>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97"/>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243"/>
        </w:trPr>
        <w:tc>
          <w:tcPr>
            <w:tcW w:w="3086" w:type="dxa"/>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735AD2">
        <w:trPr>
          <w:trHeight w:val="182"/>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Mgr. Jana Máčalová</w:t>
            </w:r>
          </w:p>
        </w:tc>
      </w:tr>
      <w:tr w:rsidR="00735AD2" w:rsidRPr="00735AD2" w:rsidTr="00F90037">
        <w:tc>
          <w:tcPr>
            <w:tcW w:w="3086" w:type="dxa"/>
            <w:shd w:val="clear" w:color="auto" w:fill="F7CAAC"/>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3938"/>
        </w:trPr>
        <w:tc>
          <w:tcPr>
            <w:tcW w:w="9855" w:type="dxa"/>
            <w:gridSpan w:val="8"/>
            <w:tcBorders>
              <w:top w:val="nil"/>
              <w:bottom w:val="single" w:sz="12" w:space="0" w:color="auto"/>
            </w:tcBorders>
          </w:tcPr>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Cíl předmětu</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Cílem předmětu je osvojení odborného jazyka sféry sociálních služeb, tedy terminologie běžně používané v sociální sféře anglicky mluvících zemí.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Obsah předmětu</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Stárnutí a účinky stárnutí.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Alzheimerova choroba.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Péče o seniory, zařízení pro ošetřovatelskou péči.</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Psychologické aspekty stárnutí.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Systém sociálních služeb v České republice a jejich legislativní ukotvení.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Aktivizace seniorů.</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Konec života.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Pacientova práva.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Úmrtí a poradenství.</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Eutanázie, asistovaná sebevražda.</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Klienti sociálních služeb.</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Menšiny a etnické skupiny.</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Multikulturalismus a etnicita - salátová mísa x tavící kotlík.</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Uprchlíci a migrační politika České republiky.</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Právní předpisy týkající se rasismu a trestných činů z nenávisti v Evropě.</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Lidská práva, Listina práv, porušování lidských práv.</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Otázky LGBT menšiny, pohlavní choroby, atd.</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Antidiskriminační zákon.</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Výživa a obezita, diabetes.</w:t>
            </w:r>
          </w:p>
          <w:p w:rsidR="00735AD2" w:rsidRPr="00735AD2" w:rsidRDefault="00735AD2" w:rsidP="00735AD2">
            <w:pPr>
              <w:spacing w:after="0" w:line="240" w:lineRule="auto"/>
              <w:jc w:val="both"/>
              <w:rPr>
                <w:rFonts w:ascii="Times New Roman" w:eastAsia="Times New Roman" w:hAnsi="Times New Roman" w:cs="Times New Roman"/>
                <w:b/>
                <w:sz w:val="20"/>
                <w:szCs w:val="20"/>
                <w:lang w:eastAsia="cs-CZ"/>
              </w:rPr>
            </w:pPr>
            <w:r w:rsidRPr="00735AD2">
              <w:rPr>
                <w:rFonts w:ascii="Times New Roman" w:eastAsia="Times New Roman" w:hAnsi="Times New Roman" w:cs="Times New Roman"/>
                <w:b/>
                <w:sz w:val="20"/>
                <w:szCs w:val="20"/>
                <w:lang w:eastAsia="cs-CZ"/>
              </w:rPr>
              <w:t>Výstupní kompetence</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20"/>
                <w:szCs w:val="20"/>
                <w:lang w:eastAsia="cs-CZ"/>
              </w:rPr>
              <w:t xml:space="preserve">Student je schopen porozumět a pracovat s autentickým odborným textem. Využívá orientace v situaci po stránce odborné a aplikuje ji do vzniklé situace jazykové. Nové jazykové kompetence umožní studentovi studovat či pracovat </w:t>
            </w:r>
            <w:r w:rsidR="0021045E">
              <w:rPr>
                <w:rFonts w:ascii="Times New Roman" w:eastAsia="Times New Roman" w:hAnsi="Times New Roman" w:cs="Times New Roman"/>
                <w:sz w:val="20"/>
                <w:szCs w:val="20"/>
                <w:lang w:eastAsia="cs-CZ"/>
              </w:rPr>
              <w:br/>
            </w:r>
            <w:r w:rsidRPr="00735AD2">
              <w:rPr>
                <w:rFonts w:ascii="Times New Roman" w:eastAsia="Times New Roman" w:hAnsi="Times New Roman" w:cs="Times New Roman"/>
                <w:sz w:val="20"/>
                <w:szCs w:val="20"/>
                <w:lang w:eastAsia="cs-CZ"/>
              </w:rPr>
              <w:t xml:space="preserve">v zahraničí či se věnovat zahraničnímu klientovi v sociálních službách České republiky. </w:t>
            </w:r>
          </w:p>
        </w:tc>
      </w:tr>
      <w:tr w:rsidR="00735AD2" w:rsidRPr="00735AD2" w:rsidTr="00F90037">
        <w:trPr>
          <w:trHeight w:val="265"/>
        </w:trPr>
        <w:tc>
          <w:tcPr>
            <w:tcW w:w="3653" w:type="dxa"/>
            <w:gridSpan w:val="2"/>
            <w:tcBorders>
              <w:top w:val="nil"/>
            </w:tcBorders>
            <w:shd w:val="clear" w:color="auto" w:fill="F7CAAC"/>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p>
        </w:tc>
      </w:tr>
      <w:tr w:rsidR="00735AD2" w:rsidRPr="00735AD2" w:rsidTr="00F90037">
        <w:trPr>
          <w:trHeight w:val="1497"/>
        </w:trPr>
        <w:tc>
          <w:tcPr>
            <w:tcW w:w="9855" w:type="dxa"/>
            <w:gridSpan w:val="8"/>
            <w:tcBorders>
              <w:top w:val="nil"/>
            </w:tcBorders>
          </w:tcPr>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r w:rsidRPr="00735AD2">
              <w:rPr>
                <w:rFonts w:ascii="Times New Roman" w:eastAsia="Times New Roman" w:hAnsi="Times New Roman" w:cs="Times New Roman"/>
                <w:b/>
                <w:sz w:val="19"/>
                <w:szCs w:val="19"/>
                <w:lang w:eastAsia="cs-CZ"/>
              </w:rPr>
              <w:t>Povinná literatura</w:t>
            </w:r>
          </w:p>
          <w:p w:rsidR="00735AD2" w:rsidRPr="00735AD2" w:rsidRDefault="00735AD2" w:rsidP="00735AD2">
            <w:pPr>
              <w:spacing w:after="0" w:line="240" w:lineRule="auto"/>
              <w:jc w:val="both"/>
              <w:rPr>
                <w:rFonts w:ascii="Times New Roman" w:eastAsia="Times New Roman" w:hAnsi="Times New Roman" w:cs="Times New Roman"/>
                <w:sz w:val="19"/>
                <w:szCs w:val="19"/>
                <w:lang w:eastAsia="cs-CZ"/>
              </w:rPr>
            </w:pPr>
            <w:r w:rsidRPr="00735AD2">
              <w:rPr>
                <w:rFonts w:ascii="Times New Roman" w:eastAsia="Times New Roman" w:hAnsi="Times New Roman" w:cs="Times New Roman"/>
                <w:sz w:val="19"/>
                <w:szCs w:val="19"/>
                <w:lang w:eastAsia="cs-CZ"/>
              </w:rPr>
              <w:t xml:space="preserve">Boddy, J. </w:t>
            </w:r>
            <w:r w:rsidRPr="00735AD2">
              <w:rPr>
                <w:rFonts w:ascii="Times New Roman" w:eastAsia="Times New Roman" w:hAnsi="Times New Roman" w:cs="Times New Roman"/>
                <w:i/>
                <w:sz w:val="19"/>
                <w:szCs w:val="19"/>
                <w:lang w:eastAsia="cs-CZ"/>
              </w:rPr>
              <w:t>Working with children: social pedagogy and residential child care in Europe</w:t>
            </w:r>
            <w:r w:rsidRPr="00735AD2">
              <w:rPr>
                <w:rFonts w:ascii="Times New Roman" w:eastAsia="Times New Roman" w:hAnsi="Times New Roman" w:cs="Times New Roman"/>
                <w:sz w:val="19"/>
                <w:szCs w:val="19"/>
                <w:lang w:eastAsia="cs-CZ"/>
              </w:rPr>
              <w:t>. London, 2003.</w:t>
            </w:r>
          </w:p>
          <w:p w:rsidR="00735AD2" w:rsidRPr="00735AD2" w:rsidRDefault="00735AD2" w:rsidP="00735AD2">
            <w:pPr>
              <w:spacing w:after="0" w:line="240" w:lineRule="auto"/>
              <w:jc w:val="both"/>
              <w:rPr>
                <w:rFonts w:ascii="Times New Roman" w:eastAsia="Times New Roman" w:hAnsi="Times New Roman" w:cs="Times New Roman"/>
                <w:sz w:val="19"/>
                <w:szCs w:val="19"/>
                <w:lang w:eastAsia="cs-CZ"/>
              </w:rPr>
            </w:pPr>
            <w:r w:rsidRPr="00735AD2">
              <w:rPr>
                <w:rFonts w:ascii="Times New Roman" w:eastAsia="Times New Roman" w:hAnsi="Times New Roman" w:cs="Times New Roman"/>
                <w:sz w:val="19"/>
                <w:szCs w:val="19"/>
                <w:lang w:eastAsia="cs-CZ"/>
              </w:rPr>
              <w:t xml:space="preserve">Petrie, P. </w:t>
            </w:r>
            <w:r w:rsidRPr="00735AD2">
              <w:rPr>
                <w:rFonts w:ascii="Times New Roman" w:eastAsia="Times New Roman" w:hAnsi="Times New Roman" w:cs="Times New Roman"/>
                <w:i/>
                <w:sz w:val="19"/>
                <w:szCs w:val="19"/>
                <w:lang w:eastAsia="cs-CZ"/>
              </w:rPr>
              <w:t>Pedagogy: a holistic, personal approach to work with children and young people, across services: European models for practice, training, education and qualification.</w:t>
            </w:r>
            <w:r w:rsidRPr="00735AD2">
              <w:rPr>
                <w:rFonts w:ascii="Times New Roman" w:eastAsia="Times New Roman" w:hAnsi="Times New Roman" w:cs="Times New Roman"/>
                <w:sz w:val="19"/>
                <w:szCs w:val="19"/>
                <w:lang w:eastAsia="cs-CZ"/>
              </w:rPr>
              <w:t xml:space="preserve"> London, 2004.</w:t>
            </w:r>
          </w:p>
          <w:p w:rsidR="00735AD2" w:rsidRPr="00735AD2" w:rsidRDefault="00735AD2" w:rsidP="00735AD2">
            <w:pPr>
              <w:spacing w:after="0" w:line="240" w:lineRule="auto"/>
              <w:jc w:val="both"/>
              <w:rPr>
                <w:rFonts w:ascii="Times New Roman" w:eastAsia="Times New Roman" w:hAnsi="Times New Roman" w:cs="Times New Roman"/>
                <w:b/>
                <w:sz w:val="19"/>
                <w:szCs w:val="19"/>
                <w:lang w:eastAsia="cs-CZ"/>
              </w:rPr>
            </w:pPr>
            <w:r w:rsidRPr="00735AD2">
              <w:rPr>
                <w:rFonts w:ascii="Times New Roman" w:eastAsia="Times New Roman" w:hAnsi="Times New Roman" w:cs="Times New Roman"/>
                <w:b/>
                <w:sz w:val="19"/>
                <w:szCs w:val="19"/>
                <w:lang w:eastAsia="cs-CZ"/>
              </w:rPr>
              <w:t>Doporučená literatura</w:t>
            </w:r>
          </w:p>
          <w:p w:rsidR="00735AD2" w:rsidRPr="00735AD2" w:rsidRDefault="00735AD2" w:rsidP="00735AD2">
            <w:pPr>
              <w:spacing w:after="0" w:line="240" w:lineRule="auto"/>
              <w:jc w:val="both"/>
              <w:rPr>
                <w:rFonts w:ascii="Times New Roman" w:eastAsia="Times New Roman" w:hAnsi="Times New Roman" w:cs="Times New Roman"/>
                <w:sz w:val="19"/>
                <w:szCs w:val="19"/>
                <w:lang w:eastAsia="cs-CZ"/>
              </w:rPr>
            </w:pPr>
            <w:r w:rsidRPr="00735AD2">
              <w:rPr>
                <w:rFonts w:ascii="Times New Roman" w:eastAsia="Times New Roman" w:hAnsi="Times New Roman" w:cs="Times New Roman"/>
                <w:sz w:val="19"/>
                <w:szCs w:val="19"/>
                <w:lang w:eastAsia="cs-CZ"/>
              </w:rPr>
              <w:t xml:space="preserve">Lengálová, A. </w:t>
            </w:r>
            <w:r w:rsidRPr="00735AD2">
              <w:rPr>
                <w:rFonts w:ascii="Times New Roman" w:eastAsia="Times New Roman" w:hAnsi="Times New Roman" w:cs="Times New Roman"/>
                <w:i/>
                <w:sz w:val="19"/>
                <w:szCs w:val="19"/>
                <w:lang w:eastAsia="cs-CZ"/>
              </w:rPr>
              <w:t>Guide to Writing Master Thesis in English</w:t>
            </w:r>
            <w:r w:rsidRPr="00735AD2">
              <w:rPr>
                <w:rFonts w:ascii="Times New Roman" w:eastAsia="Times New Roman" w:hAnsi="Times New Roman" w:cs="Times New Roman"/>
                <w:sz w:val="19"/>
                <w:szCs w:val="19"/>
                <w:lang w:eastAsia="cs-CZ"/>
              </w:rPr>
              <w:t xml:space="preserve">. Zlin, 2010. </w:t>
            </w:r>
          </w:p>
          <w:p w:rsidR="00735AD2" w:rsidRPr="00735AD2" w:rsidRDefault="00735AD2" w:rsidP="00735AD2">
            <w:pPr>
              <w:spacing w:after="0" w:line="240" w:lineRule="auto"/>
              <w:jc w:val="both"/>
              <w:rPr>
                <w:rFonts w:ascii="Times New Roman" w:eastAsia="Times New Roman" w:hAnsi="Times New Roman" w:cs="Times New Roman"/>
                <w:sz w:val="20"/>
                <w:szCs w:val="20"/>
                <w:lang w:eastAsia="cs-CZ"/>
              </w:rPr>
            </w:pPr>
            <w:r w:rsidRPr="00735AD2">
              <w:rPr>
                <w:rFonts w:ascii="Times New Roman" w:eastAsia="Times New Roman" w:hAnsi="Times New Roman" w:cs="Times New Roman"/>
                <w:sz w:val="19"/>
                <w:szCs w:val="19"/>
                <w:lang w:eastAsia="cs-CZ"/>
              </w:rPr>
              <w:t xml:space="preserve">Williams, E. </w:t>
            </w:r>
            <w:r w:rsidRPr="00735AD2">
              <w:rPr>
                <w:rFonts w:ascii="Times New Roman" w:eastAsia="Times New Roman" w:hAnsi="Times New Roman" w:cs="Times New Roman"/>
                <w:i/>
                <w:sz w:val="19"/>
                <w:szCs w:val="19"/>
                <w:lang w:eastAsia="cs-CZ"/>
              </w:rPr>
              <w:t>Presentations in English</w:t>
            </w:r>
            <w:r w:rsidRPr="00735AD2">
              <w:rPr>
                <w:rFonts w:ascii="Times New Roman" w:eastAsia="Times New Roman" w:hAnsi="Times New Roman" w:cs="Times New Roman"/>
                <w:sz w:val="19"/>
                <w:szCs w:val="19"/>
                <w:lang w:eastAsia="cs-CZ"/>
              </w:rPr>
              <w:t>. Oxford: Macmillan Education, 2008.</w:t>
            </w:r>
          </w:p>
        </w:tc>
      </w:tr>
    </w:tbl>
    <w:p w:rsidR="00735AD2" w:rsidRDefault="00735AD2"/>
    <w:p w:rsidR="0021045E" w:rsidRDefault="0021045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1045E" w:rsidRPr="00D61694" w:rsidTr="00F90037">
        <w:tc>
          <w:tcPr>
            <w:tcW w:w="9855" w:type="dxa"/>
            <w:gridSpan w:val="8"/>
            <w:tcBorders>
              <w:bottom w:val="double" w:sz="4" w:space="0" w:color="auto"/>
            </w:tcBorders>
            <w:shd w:val="clear" w:color="auto" w:fill="BDD6EE"/>
          </w:tcPr>
          <w:p w:rsidR="0021045E" w:rsidRPr="00D61694" w:rsidRDefault="0021045E" w:rsidP="00F90037">
            <w:pPr>
              <w:spacing w:after="0" w:line="240" w:lineRule="auto"/>
              <w:jc w:val="both"/>
              <w:rPr>
                <w:rFonts w:ascii="Times New Roman" w:eastAsia="Times New Roman" w:hAnsi="Times New Roman" w:cs="Times New Roman"/>
                <w:b/>
                <w:sz w:val="28"/>
                <w:szCs w:val="20"/>
                <w:lang w:eastAsia="cs-CZ"/>
              </w:rPr>
            </w:pPr>
            <w:r w:rsidRPr="00D61694">
              <w:rPr>
                <w:rFonts w:ascii="Times New Roman" w:eastAsia="Times New Roman" w:hAnsi="Times New Roman" w:cs="Times New Roman"/>
                <w:sz w:val="20"/>
                <w:szCs w:val="20"/>
                <w:lang w:eastAsia="cs-CZ"/>
              </w:rPr>
              <w:lastRenderedPageBreak/>
              <w:br w:type="page"/>
            </w:r>
            <w:r w:rsidRPr="00D61694">
              <w:rPr>
                <w:rFonts w:ascii="Times New Roman" w:eastAsia="Times New Roman" w:hAnsi="Times New Roman" w:cs="Times New Roman"/>
                <w:b/>
                <w:sz w:val="28"/>
                <w:szCs w:val="20"/>
                <w:lang w:eastAsia="cs-CZ"/>
              </w:rPr>
              <w:t>B-III – Charakteristika studijního předmětu</w:t>
            </w:r>
          </w:p>
        </w:tc>
      </w:tr>
      <w:tr w:rsidR="0021045E" w:rsidRPr="00D61694" w:rsidTr="00F90037">
        <w:tc>
          <w:tcPr>
            <w:tcW w:w="3086" w:type="dxa"/>
            <w:tcBorders>
              <w:top w:val="double" w:sz="4" w:space="0" w:color="auto"/>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Podnikání a jeho specifika ve vzdělávacím sektoru</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Typ předmětu</w:t>
            </w:r>
          </w:p>
        </w:tc>
        <w:tc>
          <w:tcPr>
            <w:tcW w:w="3406" w:type="dxa"/>
            <w:gridSpan w:val="4"/>
          </w:tcPr>
          <w:p w:rsidR="0021045E" w:rsidRPr="00D61694" w:rsidRDefault="0021045E" w:rsidP="00F90037">
            <w:pPr>
              <w:spacing w:after="0" w:line="240" w:lineRule="auto"/>
              <w:jc w:val="both"/>
              <w:rPr>
                <w:rFonts w:ascii="Times New Roman" w:eastAsia="Times New Roman" w:hAnsi="Times New Roman" w:cs="Times New Roman"/>
                <w:color w:val="000000"/>
                <w:sz w:val="18"/>
                <w:szCs w:val="18"/>
                <w:lang w:eastAsia="cs-CZ"/>
              </w:rPr>
            </w:pPr>
            <w:r w:rsidRPr="00D61694">
              <w:rPr>
                <w:rFonts w:ascii="Times New Roman" w:eastAsia="Times New Roman" w:hAnsi="Times New Roman" w:cs="Times New Roman"/>
                <w:color w:val="000000"/>
                <w:sz w:val="18"/>
                <w:szCs w:val="18"/>
                <w:lang w:eastAsia="cs-CZ"/>
              </w:rPr>
              <w:t>PZ</w:t>
            </w:r>
          </w:p>
        </w:tc>
        <w:tc>
          <w:tcPr>
            <w:tcW w:w="2695" w:type="dxa"/>
            <w:gridSpan w:val="2"/>
            <w:shd w:val="clear" w:color="auto" w:fill="F7CAAC"/>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b/>
                <w:sz w:val="18"/>
                <w:szCs w:val="18"/>
                <w:lang w:eastAsia="cs-CZ"/>
              </w:rPr>
              <w:t>doporučený ročník / semestr</w:t>
            </w:r>
          </w:p>
        </w:tc>
        <w:tc>
          <w:tcPr>
            <w:tcW w:w="668" w:type="dxa"/>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2./ZS</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Rozsah studijního předmětu</w:t>
            </w:r>
          </w:p>
        </w:tc>
        <w:tc>
          <w:tcPr>
            <w:tcW w:w="1701" w:type="dxa"/>
            <w:gridSpan w:val="2"/>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14p + 28s</w:t>
            </w:r>
          </w:p>
        </w:tc>
        <w:tc>
          <w:tcPr>
            <w:tcW w:w="889"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 xml:space="preserve">hod. </w:t>
            </w:r>
          </w:p>
        </w:tc>
        <w:tc>
          <w:tcPr>
            <w:tcW w:w="816" w:type="dxa"/>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kreditů</w:t>
            </w:r>
          </w:p>
        </w:tc>
        <w:tc>
          <w:tcPr>
            <w:tcW w:w="1207" w:type="dxa"/>
            <w:gridSpan w:val="2"/>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5</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Prerekvizity, korekvizity, ekvivalence</w:t>
            </w:r>
          </w:p>
        </w:tc>
        <w:tc>
          <w:tcPr>
            <w:tcW w:w="6769" w:type="dxa"/>
            <w:gridSpan w:val="7"/>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Způsob ověření studijních výsledků</w:t>
            </w:r>
          </w:p>
        </w:tc>
        <w:tc>
          <w:tcPr>
            <w:tcW w:w="3406" w:type="dxa"/>
            <w:gridSpan w:val="4"/>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Zk</w:t>
            </w:r>
          </w:p>
        </w:tc>
        <w:tc>
          <w:tcPr>
            <w:tcW w:w="215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výuky</w:t>
            </w:r>
          </w:p>
        </w:tc>
        <w:tc>
          <w:tcPr>
            <w:tcW w:w="1207" w:type="dxa"/>
            <w:gridSpan w:val="2"/>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přednáška</w:t>
            </w:r>
            <w:r>
              <w:rPr>
                <w:rFonts w:ascii="Times New Roman" w:eastAsia="Times New Roman" w:hAnsi="Times New Roman" w:cs="Times New Roman"/>
                <w:sz w:val="18"/>
                <w:szCs w:val="18"/>
                <w:lang w:eastAsia="cs-CZ"/>
              </w:rPr>
              <w:t>, seminář</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21045E" w:rsidRPr="00481424" w:rsidRDefault="0021045E" w:rsidP="00F90037">
            <w:pPr>
              <w:spacing w:after="0" w:line="240" w:lineRule="auto"/>
              <w:jc w:val="both"/>
              <w:rPr>
                <w:rFonts w:ascii="Times New Roman" w:eastAsia="Times New Roman" w:hAnsi="Times New Roman" w:cs="Times New Roman"/>
                <w:sz w:val="20"/>
                <w:szCs w:val="18"/>
                <w:lang w:eastAsia="cs-CZ"/>
              </w:rPr>
            </w:pPr>
            <w:r w:rsidRPr="00481424">
              <w:rPr>
                <w:rFonts w:ascii="Times New Roman" w:eastAsia="Times New Roman" w:hAnsi="Times New Roman" w:cs="Times New Roman"/>
                <w:sz w:val="20"/>
                <w:szCs w:val="18"/>
                <w:lang w:eastAsia="cs-CZ"/>
              </w:rPr>
              <w:t>Zkouška písemnou formou. Vypracování podnikatelského plánu podnikatelské příležitosti v oboru.</w:t>
            </w:r>
          </w:p>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rPr>
          <w:trHeight w:val="198"/>
        </w:trPr>
        <w:tc>
          <w:tcPr>
            <w:tcW w:w="9855" w:type="dxa"/>
            <w:gridSpan w:val="8"/>
            <w:tcBorders>
              <w:top w:val="nil"/>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rPr>
          <w:trHeight w:val="197"/>
        </w:trPr>
        <w:tc>
          <w:tcPr>
            <w:tcW w:w="3086" w:type="dxa"/>
            <w:tcBorders>
              <w:top w:val="nil"/>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8"/>
                <w:szCs w:val="18"/>
                <w:lang w:eastAsia="cs-CZ"/>
              </w:rPr>
              <w:t>Ing. Petr Novák, Ph.D.</w:t>
            </w:r>
          </w:p>
        </w:tc>
      </w:tr>
      <w:tr w:rsidR="0021045E" w:rsidRPr="00D61694" w:rsidTr="00F90037">
        <w:trPr>
          <w:trHeight w:val="243"/>
        </w:trPr>
        <w:tc>
          <w:tcPr>
            <w:tcW w:w="3086" w:type="dxa"/>
            <w:tcBorders>
              <w:top w:val="nil"/>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21045E" w:rsidRPr="0021045E" w:rsidRDefault="0021045E" w:rsidP="0021045E">
            <w:pPr>
              <w:spacing w:after="0" w:line="240" w:lineRule="auto"/>
              <w:jc w:val="both"/>
              <w:rPr>
                <w:rFonts w:ascii="Times New Roman" w:hAnsi="Times New Roman" w:cs="Times New Roman"/>
              </w:rPr>
            </w:pPr>
            <w:r w:rsidRPr="0021045E">
              <w:rPr>
                <w:rFonts w:ascii="Times New Roman" w:hAnsi="Times New Roman" w:cs="Times New Roman"/>
                <w:sz w:val="20"/>
              </w:rPr>
              <w:t>přednášky 60%</w:t>
            </w:r>
            <w:r>
              <w:rPr>
                <w:rFonts w:ascii="Times New Roman" w:hAnsi="Times New Roman" w:cs="Times New Roman"/>
                <w:sz w:val="20"/>
              </w:rPr>
              <w:t xml:space="preserve">, </w:t>
            </w:r>
            <w:r w:rsidR="009C12ED">
              <w:rPr>
                <w:rFonts w:ascii="Times New Roman" w:hAnsi="Times New Roman" w:cs="Times New Roman"/>
                <w:sz w:val="20"/>
              </w:rPr>
              <w:t xml:space="preserve">semináře, </w:t>
            </w:r>
            <w:r>
              <w:rPr>
                <w:rFonts w:ascii="Times New Roman" w:hAnsi="Times New Roman" w:cs="Times New Roman"/>
                <w:sz w:val="20"/>
              </w:rPr>
              <w:t>konstrukce závěrečného testu, zkoušení</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18"/>
                <w:szCs w:val="18"/>
                <w:lang w:eastAsia="cs-CZ"/>
              </w:rPr>
            </w:pPr>
            <w:r w:rsidRPr="00D61694">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D61694" w:rsidTr="00F90037">
        <w:trPr>
          <w:trHeight w:val="282"/>
        </w:trPr>
        <w:tc>
          <w:tcPr>
            <w:tcW w:w="9855" w:type="dxa"/>
            <w:gridSpan w:val="8"/>
            <w:tcBorders>
              <w:top w:val="nil"/>
            </w:tcBorders>
          </w:tcPr>
          <w:p w:rsidR="0021045E" w:rsidRPr="00D61694" w:rsidRDefault="0021045E" w:rsidP="009C12ED">
            <w:pPr>
              <w:spacing w:after="0" w:line="240" w:lineRule="auto"/>
              <w:jc w:val="both"/>
              <w:rPr>
                <w:rFonts w:ascii="Times New Roman" w:eastAsia="Times New Roman" w:hAnsi="Times New Roman" w:cs="Times New Roman"/>
                <w:sz w:val="18"/>
                <w:szCs w:val="18"/>
                <w:lang w:eastAsia="cs-CZ"/>
              </w:rPr>
            </w:pPr>
            <w:r w:rsidRPr="0021045E">
              <w:rPr>
                <w:rFonts w:ascii="Times New Roman" w:eastAsia="Times New Roman" w:hAnsi="Times New Roman" w:cs="Times New Roman"/>
                <w:sz w:val="20"/>
                <w:szCs w:val="20"/>
                <w:lang w:eastAsia="cs-CZ"/>
              </w:rPr>
              <w:t xml:space="preserve">Ing. Petr Novák, Ph.D., Ing. Ludmila Kozubíková, </w:t>
            </w:r>
            <w:r w:rsidR="009C12ED">
              <w:rPr>
                <w:rFonts w:ascii="Times New Roman" w:eastAsia="Times New Roman" w:hAnsi="Times New Roman" w:cs="Times New Roman"/>
                <w:sz w:val="20"/>
                <w:szCs w:val="20"/>
                <w:lang w:eastAsia="cs-CZ"/>
              </w:rPr>
              <w:t>Ph.D. (přednášky 40 %)</w:t>
            </w:r>
          </w:p>
        </w:tc>
      </w:tr>
      <w:tr w:rsidR="0021045E" w:rsidRPr="00D61694" w:rsidTr="00F90037">
        <w:tc>
          <w:tcPr>
            <w:tcW w:w="3086" w:type="dxa"/>
            <w:shd w:val="clear" w:color="auto" w:fill="F7CAAC"/>
          </w:tcPr>
          <w:p w:rsidR="0021045E" w:rsidRPr="00D61694" w:rsidRDefault="0021045E" w:rsidP="00F90037">
            <w:pPr>
              <w:spacing w:after="0" w:line="240" w:lineRule="auto"/>
              <w:jc w:val="both"/>
              <w:rPr>
                <w:rFonts w:ascii="Times New Roman" w:eastAsia="Times New Roman" w:hAnsi="Times New Roman" w:cs="Times New Roman"/>
                <w:b/>
                <w:sz w:val="20"/>
                <w:szCs w:val="20"/>
                <w:lang w:eastAsia="cs-CZ"/>
              </w:rPr>
            </w:pPr>
            <w:r w:rsidRPr="00D61694">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21045E" w:rsidRPr="00D61694"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D61694" w:rsidTr="00F90037">
        <w:trPr>
          <w:trHeight w:val="3938"/>
        </w:trPr>
        <w:tc>
          <w:tcPr>
            <w:tcW w:w="9855" w:type="dxa"/>
            <w:gridSpan w:val="8"/>
            <w:tcBorders>
              <w:top w:val="nil"/>
              <w:bottom w:val="single" w:sz="12" w:space="0" w:color="auto"/>
            </w:tcBorders>
          </w:tcPr>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Cíl předmětu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Předmět je zaměřen na podnikání a zvládnutí ekonomické stránky rozjezdu a chodu podniku v oblasti vzdělávání. Disciplína popisuje a analyzuje podnikové ekonomické procesy a jevy v jejich vazbách a souvislostech. Cílem je předávat a vytvářet znalosti vedoucí k samostatnému řešení základních otázek založení, vzniku a rozvoje vlastního podnikání v oblasti vzdělávání, dále umožňuje formovat základní znalosti o hospodaření podniku s akcentem na majetkovou a kapitálovou strukturu podniku.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b/>
                <w:sz w:val="20"/>
                <w:szCs w:val="19"/>
                <w:lang w:eastAsia="cs-CZ"/>
              </w:rPr>
              <w:t>Obsah předmětu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Úvod do problematiky ekonomiky podniku.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Podnikatelské prostředí v ČR a EU.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Právní aspekty podnikání a zakládaní právních forem podnikání v ČR.</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Založení fyzické osoby. Založení právnické osoby.</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Specifika podnikání a podnikatelských subjektů ve vzdělávacím sektoru.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Základní ekonomické aspekty podnikání ve vzdělávacím sektoru.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Řízení majetku a kapitálu podnikatelského subjektu.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Řízení nákladů a výnosů podnikatelského subjektu.</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Finanční řízení podniku, zdroje financí pro začínající podnikatele.</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Základy kalkulací a cenotvorby.</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Podnikatelský plán a rozpočet začínajícího podnikatele, Canvas nástroj pro návrh business modelu v podnikatelském plánu.</w:t>
            </w:r>
          </w:p>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Výstupní kompetence</w:t>
            </w:r>
          </w:p>
          <w:p w:rsidR="0021045E" w:rsidRPr="00D61694" w:rsidRDefault="00806C65" w:rsidP="00F90037">
            <w:pPr>
              <w:spacing w:after="0" w:line="240" w:lineRule="auto"/>
              <w:jc w:val="both"/>
              <w:rPr>
                <w:rFonts w:ascii="Times New Roman" w:eastAsia="Times New Roman" w:hAnsi="Times New Roman" w:cs="Times New Roman"/>
                <w:sz w:val="18"/>
                <w:szCs w:val="18"/>
                <w:lang w:eastAsia="cs-CZ"/>
              </w:rPr>
            </w:pPr>
            <w:r w:rsidRPr="00D61694">
              <w:rPr>
                <w:rFonts w:ascii="Times New Roman" w:eastAsia="Times New Roman" w:hAnsi="Times New Roman" w:cs="Times New Roman"/>
                <w:sz w:val="19"/>
                <w:szCs w:val="19"/>
                <w:lang w:eastAsia="cs-CZ"/>
              </w:rPr>
              <w:t xml:space="preserve">Student kriticky hodnotí informace v souvislosti s podnikáním a startem vlastního podnikatelského projektu, zná základní údaje </w:t>
            </w:r>
            <w:r w:rsidRPr="007D2612">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 xml:space="preserve">o </w:t>
            </w:r>
            <w:r>
              <w:rPr>
                <w:rFonts w:ascii="Times New Roman" w:eastAsia="Times New Roman" w:hAnsi="Times New Roman" w:cs="Times New Roman"/>
                <w:sz w:val="19"/>
                <w:szCs w:val="19"/>
                <w:lang w:eastAsia="cs-CZ"/>
              </w:rPr>
              <w:t>specifičnosti podnikatelského</w:t>
            </w:r>
            <w:r w:rsidRPr="00D61694">
              <w:rPr>
                <w:rFonts w:ascii="Times New Roman" w:eastAsia="Times New Roman" w:hAnsi="Times New Roman" w:cs="Times New Roman"/>
                <w:sz w:val="19"/>
                <w:szCs w:val="19"/>
                <w:lang w:eastAsia="cs-CZ"/>
              </w:rPr>
              <w:t xml:space="preserve"> prostředí</w:t>
            </w:r>
            <w:r>
              <w:rPr>
                <w:rFonts w:ascii="Times New Roman" w:eastAsia="Times New Roman" w:hAnsi="Times New Roman" w:cs="Times New Roman"/>
                <w:sz w:val="19"/>
                <w:szCs w:val="19"/>
                <w:lang w:eastAsia="cs-CZ"/>
              </w:rPr>
              <w:t xml:space="preserve"> ve vzdělávací oblasti</w:t>
            </w:r>
            <w:r w:rsidRPr="00D61694">
              <w:rPr>
                <w:rFonts w:ascii="Times New Roman" w:eastAsia="Times New Roman" w:hAnsi="Times New Roman" w:cs="Times New Roman"/>
                <w:sz w:val="19"/>
                <w:szCs w:val="19"/>
                <w:lang w:eastAsia="cs-CZ"/>
              </w:rPr>
              <w:t xml:space="preserve">, </w:t>
            </w:r>
            <w:r>
              <w:rPr>
                <w:rFonts w:ascii="Times New Roman" w:eastAsia="Times New Roman" w:hAnsi="Times New Roman" w:cs="Times New Roman"/>
                <w:sz w:val="19"/>
                <w:szCs w:val="19"/>
                <w:lang w:eastAsia="cs-CZ"/>
              </w:rPr>
              <w:t xml:space="preserve">nejčastějších </w:t>
            </w:r>
            <w:r w:rsidRPr="00D61694">
              <w:rPr>
                <w:rFonts w:ascii="Times New Roman" w:eastAsia="Times New Roman" w:hAnsi="Times New Roman" w:cs="Times New Roman"/>
                <w:sz w:val="19"/>
                <w:szCs w:val="19"/>
                <w:lang w:eastAsia="cs-CZ"/>
              </w:rPr>
              <w:t>právních formách podnikání</w:t>
            </w:r>
            <w:r>
              <w:rPr>
                <w:rFonts w:ascii="Times New Roman" w:eastAsia="Times New Roman" w:hAnsi="Times New Roman" w:cs="Times New Roman"/>
                <w:sz w:val="19"/>
                <w:szCs w:val="19"/>
                <w:lang w:eastAsia="cs-CZ"/>
              </w:rPr>
              <w:t xml:space="preserve"> ve vzdělávací oblasti, </w:t>
            </w:r>
            <w:r w:rsidRPr="00D61694">
              <w:rPr>
                <w:rFonts w:ascii="Times New Roman" w:eastAsia="Times New Roman" w:hAnsi="Times New Roman" w:cs="Times New Roman"/>
                <w:sz w:val="19"/>
                <w:szCs w:val="19"/>
                <w:lang w:eastAsia="cs-CZ"/>
              </w:rPr>
              <w:t xml:space="preserve">ekonomickém řízení </w:t>
            </w:r>
            <w:r>
              <w:rPr>
                <w:rFonts w:ascii="Times New Roman" w:eastAsia="Times New Roman" w:hAnsi="Times New Roman" w:cs="Times New Roman"/>
                <w:sz w:val="19"/>
                <w:szCs w:val="19"/>
                <w:lang w:eastAsia="cs-CZ"/>
              </w:rPr>
              <w:t>výchovně vzdělávací instituce jako podniku. Student k</w:t>
            </w:r>
            <w:r w:rsidRPr="00D61694">
              <w:rPr>
                <w:rFonts w:ascii="Times New Roman" w:eastAsia="Times New Roman" w:hAnsi="Times New Roman" w:cs="Times New Roman"/>
                <w:sz w:val="19"/>
                <w:szCs w:val="19"/>
                <w:lang w:eastAsia="cs-CZ"/>
              </w:rPr>
              <w:t xml:space="preserve">riticky hodnotí podnikatelské možnosti </w:t>
            </w:r>
            <w:r>
              <w:rPr>
                <w:rFonts w:ascii="Times New Roman" w:eastAsia="Times New Roman" w:hAnsi="Times New Roman" w:cs="Times New Roman"/>
                <w:sz w:val="19"/>
                <w:szCs w:val="19"/>
                <w:lang w:eastAsia="cs-CZ"/>
              </w:rPr>
              <w:br/>
            </w:r>
            <w:r w:rsidRPr="00D61694">
              <w:rPr>
                <w:rFonts w:ascii="Times New Roman" w:eastAsia="Times New Roman" w:hAnsi="Times New Roman" w:cs="Times New Roman"/>
                <w:sz w:val="19"/>
                <w:szCs w:val="19"/>
                <w:lang w:eastAsia="cs-CZ"/>
              </w:rPr>
              <w:t>a příležitosti, ovládá postupy vedoucí k založení a startu vlastního podnikání.</w:t>
            </w:r>
          </w:p>
        </w:tc>
      </w:tr>
      <w:tr w:rsidR="0021045E" w:rsidRPr="00D61694" w:rsidTr="00F90037">
        <w:trPr>
          <w:trHeight w:val="265"/>
        </w:trPr>
        <w:tc>
          <w:tcPr>
            <w:tcW w:w="3653" w:type="dxa"/>
            <w:gridSpan w:val="2"/>
            <w:tcBorders>
              <w:top w:val="nil"/>
            </w:tcBorders>
            <w:shd w:val="clear" w:color="auto" w:fill="F7CAAC"/>
          </w:tcPr>
          <w:p w:rsidR="0021045E" w:rsidRPr="00D61694" w:rsidRDefault="0021045E" w:rsidP="00F90037">
            <w:pPr>
              <w:spacing w:after="0" w:line="240" w:lineRule="auto"/>
              <w:jc w:val="both"/>
              <w:rPr>
                <w:rFonts w:ascii="Times New Roman" w:eastAsia="Times New Roman" w:hAnsi="Times New Roman" w:cs="Times New Roman"/>
                <w:sz w:val="20"/>
                <w:szCs w:val="20"/>
                <w:lang w:eastAsia="cs-CZ"/>
              </w:rPr>
            </w:pPr>
            <w:r w:rsidRPr="00D61694">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21045E" w:rsidRPr="00D61694"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D61694" w:rsidTr="00F90037">
        <w:trPr>
          <w:trHeight w:val="1497"/>
        </w:trPr>
        <w:tc>
          <w:tcPr>
            <w:tcW w:w="9855" w:type="dxa"/>
            <w:gridSpan w:val="8"/>
            <w:tcBorders>
              <w:top w:val="nil"/>
            </w:tcBorders>
          </w:tcPr>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Povinná literatura</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Janatka, F. </w:t>
            </w:r>
            <w:r w:rsidRPr="0021045E">
              <w:rPr>
                <w:rFonts w:ascii="Times New Roman" w:eastAsia="Times New Roman" w:hAnsi="Times New Roman" w:cs="Times New Roman"/>
                <w:i/>
                <w:iCs/>
                <w:sz w:val="20"/>
                <w:szCs w:val="19"/>
                <w:lang w:eastAsia="cs-CZ"/>
              </w:rPr>
              <w:t>Podnikání v globalizovaném světě</w:t>
            </w:r>
            <w:r w:rsidRPr="0021045E">
              <w:rPr>
                <w:rFonts w:ascii="Times New Roman" w:eastAsia="Times New Roman" w:hAnsi="Times New Roman" w:cs="Times New Roman"/>
                <w:sz w:val="20"/>
                <w:szCs w:val="19"/>
                <w:lang w:eastAsia="cs-CZ"/>
              </w:rPr>
              <w:t>. Praha: Wolters Kluwer, 2017, 336 s.</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Martinovičová, D., M. Konečný a J. Vavřina. </w:t>
            </w:r>
            <w:r w:rsidRPr="0021045E">
              <w:rPr>
                <w:rFonts w:ascii="Times New Roman" w:eastAsia="Times New Roman" w:hAnsi="Times New Roman" w:cs="Times New Roman"/>
                <w:i/>
                <w:iCs/>
                <w:sz w:val="20"/>
                <w:szCs w:val="19"/>
                <w:lang w:eastAsia="cs-CZ"/>
              </w:rPr>
              <w:t>Úvod do podnikové ekonomiky</w:t>
            </w:r>
            <w:r w:rsidRPr="0021045E">
              <w:rPr>
                <w:rFonts w:ascii="Times New Roman" w:eastAsia="Times New Roman" w:hAnsi="Times New Roman" w:cs="Times New Roman"/>
                <w:sz w:val="20"/>
                <w:szCs w:val="19"/>
                <w:lang w:eastAsia="cs-CZ"/>
              </w:rPr>
              <w:t xml:space="preserve">. Praha: Grada, 2014, 208 s. Expert. </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Synek, M., E. Kislingerová, a kolektiv. </w:t>
            </w:r>
            <w:r w:rsidRPr="0021045E">
              <w:rPr>
                <w:rFonts w:ascii="Times New Roman" w:eastAsia="Times New Roman" w:hAnsi="Times New Roman" w:cs="Times New Roman"/>
                <w:i/>
                <w:sz w:val="20"/>
                <w:szCs w:val="19"/>
                <w:lang w:eastAsia="cs-CZ"/>
              </w:rPr>
              <w:t xml:space="preserve">Podniková ekonomika. </w:t>
            </w:r>
            <w:r w:rsidRPr="0021045E">
              <w:rPr>
                <w:rFonts w:ascii="Times New Roman" w:eastAsia="Times New Roman" w:hAnsi="Times New Roman" w:cs="Times New Roman"/>
                <w:sz w:val="20"/>
                <w:szCs w:val="19"/>
                <w:lang w:eastAsia="cs-CZ"/>
              </w:rPr>
              <w:t xml:space="preserve">6. přepracované a doplněné vydání. Praha: C. H. Beck, 2015. </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Veber, J., J. Srpová, a kolektiv. </w:t>
            </w:r>
            <w:r w:rsidRPr="0021045E">
              <w:rPr>
                <w:rFonts w:ascii="Times New Roman" w:eastAsia="Times New Roman" w:hAnsi="Times New Roman" w:cs="Times New Roman"/>
                <w:i/>
                <w:sz w:val="20"/>
                <w:szCs w:val="19"/>
                <w:lang w:eastAsia="cs-CZ"/>
              </w:rPr>
              <w:t xml:space="preserve">Podnikání malé a střední firmy. </w:t>
            </w:r>
            <w:r w:rsidRPr="0021045E">
              <w:rPr>
                <w:rFonts w:ascii="Times New Roman" w:eastAsia="Times New Roman" w:hAnsi="Times New Roman" w:cs="Times New Roman"/>
                <w:sz w:val="20"/>
                <w:szCs w:val="19"/>
                <w:lang w:eastAsia="cs-CZ"/>
              </w:rPr>
              <w:t>3. aktualizované a doplněné vydání. Praha: Grada, 2012.</w:t>
            </w:r>
          </w:p>
          <w:p w:rsidR="0021045E" w:rsidRPr="0021045E" w:rsidRDefault="0021045E" w:rsidP="00F90037">
            <w:pPr>
              <w:spacing w:after="0" w:line="240" w:lineRule="auto"/>
              <w:jc w:val="both"/>
              <w:rPr>
                <w:rFonts w:ascii="Times New Roman" w:eastAsia="Times New Roman" w:hAnsi="Times New Roman" w:cs="Times New Roman"/>
                <w:b/>
                <w:sz w:val="20"/>
                <w:szCs w:val="19"/>
                <w:lang w:eastAsia="cs-CZ"/>
              </w:rPr>
            </w:pPr>
            <w:r w:rsidRPr="0021045E">
              <w:rPr>
                <w:rFonts w:ascii="Times New Roman" w:eastAsia="Times New Roman" w:hAnsi="Times New Roman" w:cs="Times New Roman"/>
                <w:b/>
                <w:sz w:val="20"/>
                <w:szCs w:val="19"/>
                <w:lang w:eastAsia="cs-CZ"/>
              </w:rPr>
              <w:t>Doporučená literatura</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John, V. </w:t>
            </w:r>
            <w:r w:rsidRPr="0021045E">
              <w:rPr>
                <w:rFonts w:ascii="Times New Roman" w:eastAsia="Times New Roman" w:hAnsi="Times New Roman" w:cs="Times New Roman"/>
                <w:i/>
                <w:iCs/>
                <w:sz w:val="20"/>
                <w:szCs w:val="19"/>
                <w:lang w:eastAsia="cs-CZ"/>
              </w:rPr>
              <w:t>Jak podnikat bez rizika: odhalená pravda o rizicích podnikání: deset rozhovorů se zkušenými podnikateli a poradci</w:t>
            </w:r>
            <w:r w:rsidRPr="0021045E">
              <w:rPr>
                <w:rFonts w:ascii="Times New Roman" w:eastAsia="Times New Roman" w:hAnsi="Times New Roman" w:cs="Times New Roman"/>
                <w:sz w:val="20"/>
                <w:szCs w:val="19"/>
                <w:lang w:eastAsia="cs-CZ"/>
              </w:rPr>
              <w:t xml:space="preserve">. Praha: Meriglobe business academy, 2016, 228 s. </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Guillebeau, Ch. </w:t>
            </w:r>
            <w:r w:rsidRPr="0021045E">
              <w:rPr>
                <w:rFonts w:ascii="Times New Roman" w:eastAsia="Times New Roman" w:hAnsi="Times New Roman" w:cs="Times New Roman"/>
                <w:i/>
                <w:iCs/>
                <w:sz w:val="20"/>
                <w:szCs w:val="19"/>
                <w:lang w:eastAsia="cs-CZ"/>
              </w:rPr>
              <w:t>Startup za pakatel: objevte způsob, jak pracovat na sebe a živit se tím, co vás baví</w:t>
            </w:r>
            <w:r w:rsidRPr="0021045E">
              <w:rPr>
                <w:rFonts w:ascii="Times New Roman" w:eastAsia="Times New Roman" w:hAnsi="Times New Roman" w:cs="Times New Roman"/>
                <w:sz w:val="20"/>
                <w:szCs w:val="19"/>
                <w:lang w:eastAsia="cs-CZ"/>
              </w:rPr>
              <w:t>. V Brně: Jan Melvil, 2013, 308 s.</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 xml:space="preserve">Ries, E. </w:t>
            </w:r>
            <w:r w:rsidRPr="0021045E">
              <w:rPr>
                <w:rFonts w:ascii="Times New Roman" w:eastAsia="Times New Roman" w:hAnsi="Times New Roman" w:cs="Times New Roman"/>
                <w:i/>
                <w:iCs/>
                <w:sz w:val="20"/>
                <w:szCs w:val="19"/>
                <w:lang w:eastAsia="cs-CZ"/>
              </w:rPr>
              <w:t>Lean startup: jak budovat úspěšný byznys na základě neustálé inovace</w:t>
            </w:r>
            <w:r w:rsidRPr="0021045E">
              <w:rPr>
                <w:rFonts w:ascii="Times New Roman" w:eastAsia="Times New Roman" w:hAnsi="Times New Roman" w:cs="Times New Roman"/>
                <w:sz w:val="20"/>
                <w:szCs w:val="19"/>
                <w:lang w:eastAsia="cs-CZ"/>
              </w:rPr>
              <w:t>. Brno: BizBooks, 2015, 279 s.</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Zákon č. 455/1991 Sb., o živnostenském podnikání v platném znění</w:t>
            </w:r>
          </w:p>
          <w:p w:rsidR="0021045E" w:rsidRPr="0021045E" w:rsidRDefault="0021045E" w:rsidP="00F90037">
            <w:pPr>
              <w:spacing w:after="0" w:line="240" w:lineRule="auto"/>
              <w:jc w:val="both"/>
              <w:rPr>
                <w:rFonts w:ascii="Times New Roman" w:eastAsia="Times New Roman" w:hAnsi="Times New Roman" w:cs="Times New Roman"/>
                <w:sz w:val="20"/>
                <w:szCs w:val="19"/>
                <w:lang w:eastAsia="cs-CZ"/>
              </w:rPr>
            </w:pPr>
            <w:r w:rsidRPr="0021045E">
              <w:rPr>
                <w:rFonts w:ascii="Times New Roman" w:eastAsia="Times New Roman" w:hAnsi="Times New Roman" w:cs="Times New Roman"/>
                <w:sz w:val="20"/>
                <w:szCs w:val="19"/>
                <w:lang w:eastAsia="cs-CZ"/>
              </w:rPr>
              <w:t>Zákon č. 89/2012 Sb., Zákon občanský zákoník v platném znění</w:t>
            </w:r>
          </w:p>
          <w:p w:rsidR="0021045E" w:rsidRPr="00D61694" w:rsidRDefault="0021045E" w:rsidP="00F90037">
            <w:pPr>
              <w:spacing w:after="0" w:line="240" w:lineRule="auto"/>
              <w:jc w:val="both"/>
              <w:rPr>
                <w:rFonts w:ascii="Times New Roman" w:eastAsia="Times New Roman" w:hAnsi="Times New Roman" w:cs="Times New Roman"/>
                <w:sz w:val="18"/>
                <w:szCs w:val="18"/>
                <w:lang w:eastAsia="cs-CZ"/>
              </w:rPr>
            </w:pPr>
            <w:r w:rsidRPr="0021045E">
              <w:rPr>
                <w:rFonts w:ascii="Times New Roman" w:eastAsia="Times New Roman" w:hAnsi="Times New Roman" w:cs="Times New Roman"/>
                <w:sz w:val="20"/>
                <w:szCs w:val="19"/>
                <w:lang w:eastAsia="cs-CZ"/>
              </w:rPr>
              <w:t>Zákon č. 90/2012 Sb., Zákon o obchodních společnostech a družstvech (zákon o obchodních korporacích) v platném znění</w:t>
            </w:r>
          </w:p>
        </w:tc>
      </w:tr>
    </w:tbl>
    <w:p w:rsidR="0021045E" w:rsidRDefault="0021045E"/>
    <w:p w:rsidR="00A84294" w:rsidRDefault="00A84294"/>
    <w:p w:rsidR="0021045E" w:rsidRDefault="002104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1045E" w:rsidRPr="007D2612" w:rsidTr="00F90037">
        <w:tc>
          <w:tcPr>
            <w:tcW w:w="9855" w:type="dxa"/>
            <w:gridSpan w:val="8"/>
            <w:tcBorders>
              <w:bottom w:val="double" w:sz="4" w:space="0" w:color="auto"/>
            </w:tcBorders>
            <w:shd w:val="clear" w:color="auto" w:fill="BDD6EE"/>
          </w:tcPr>
          <w:p w:rsidR="0021045E" w:rsidRPr="007D2612" w:rsidRDefault="0021045E" w:rsidP="00F90037">
            <w:pPr>
              <w:spacing w:after="0" w:line="240" w:lineRule="auto"/>
              <w:jc w:val="both"/>
              <w:rPr>
                <w:rFonts w:ascii="Times New Roman" w:eastAsia="Times New Roman" w:hAnsi="Times New Roman" w:cs="Times New Roman"/>
                <w:b/>
                <w:sz w:val="28"/>
                <w:szCs w:val="20"/>
                <w:lang w:eastAsia="cs-CZ"/>
              </w:rPr>
            </w:pPr>
            <w:r w:rsidRPr="007D2612">
              <w:rPr>
                <w:rFonts w:ascii="Times New Roman" w:eastAsia="Times New Roman" w:hAnsi="Times New Roman" w:cs="Times New Roman"/>
                <w:sz w:val="20"/>
                <w:szCs w:val="20"/>
                <w:lang w:eastAsia="cs-CZ"/>
              </w:rPr>
              <w:lastRenderedPageBreak/>
              <w:br w:type="page"/>
            </w:r>
            <w:r w:rsidRPr="007D2612">
              <w:rPr>
                <w:rFonts w:ascii="Times New Roman" w:eastAsia="Times New Roman" w:hAnsi="Times New Roman" w:cs="Times New Roman"/>
                <w:b/>
                <w:sz w:val="28"/>
                <w:szCs w:val="20"/>
                <w:lang w:eastAsia="cs-CZ"/>
              </w:rPr>
              <w:t>B-III – Charakteristika studijního předmětu</w:t>
            </w:r>
          </w:p>
        </w:tc>
      </w:tr>
      <w:tr w:rsidR="0021045E" w:rsidRPr="007D2612" w:rsidTr="00F90037">
        <w:tc>
          <w:tcPr>
            <w:tcW w:w="3086" w:type="dxa"/>
            <w:tcBorders>
              <w:top w:val="double" w:sz="4" w:space="0" w:color="auto"/>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21045E" w:rsidRPr="007D2612" w:rsidRDefault="0021045E" w:rsidP="00F90037">
            <w:pPr>
              <w:spacing w:after="0" w:line="240" w:lineRule="auto"/>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Aplikovaná sociální psychologie</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Typ předmětu</w:t>
            </w:r>
          </w:p>
        </w:tc>
        <w:tc>
          <w:tcPr>
            <w:tcW w:w="3406" w:type="dxa"/>
            <w:gridSpan w:val="4"/>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b/>
                <w:sz w:val="18"/>
                <w:szCs w:val="18"/>
                <w:lang w:eastAsia="cs-CZ"/>
              </w:rPr>
              <w:t>doporučený ročník / semestr</w:t>
            </w:r>
          </w:p>
        </w:tc>
        <w:tc>
          <w:tcPr>
            <w:tcW w:w="668" w:type="dxa"/>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2./ZS</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Rozsah studijního předmětu</w:t>
            </w:r>
          </w:p>
        </w:tc>
        <w:tc>
          <w:tcPr>
            <w:tcW w:w="1701" w:type="dxa"/>
            <w:gridSpan w:val="2"/>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18"/>
                <w:szCs w:val="18"/>
                <w:lang w:eastAsia="cs-CZ"/>
              </w:rPr>
              <w:t>0p + 28s</w:t>
            </w:r>
          </w:p>
        </w:tc>
        <w:tc>
          <w:tcPr>
            <w:tcW w:w="889"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 xml:space="preserve">hod. </w:t>
            </w:r>
          </w:p>
        </w:tc>
        <w:tc>
          <w:tcPr>
            <w:tcW w:w="816" w:type="dxa"/>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kreditů</w:t>
            </w:r>
          </w:p>
        </w:tc>
        <w:tc>
          <w:tcPr>
            <w:tcW w:w="1207" w:type="dxa"/>
            <w:gridSpan w:val="2"/>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4</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Prerekvizity, korekvizity, ekvivalence</w:t>
            </w:r>
          </w:p>
        </w:tc>
        <w:tc>
          <w:tcPr>
            <w:tcW w:w="6769" w:type="dxa"/>
            <w:gridSpan w:val="7"/>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Způsob ověření studijních výsledků</w:t>
            </w:r>
          </w:p>
        </w:tc>
        <w:tc>
          <w:tcPr>
            <w:tcW w:w="3406" w:type="dxa"/>
            <w:gridSpan w:val="4"/>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Klz</w:t>
            </w:r>
          </w:p>
        </w:tc>
        <w:tc>
          <w:tcPr>
            <w:tcW w:w="215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výuky</w:t>
            </w:r>
          </w:p>
        </w:tc>
        <w:tc>
          <w:tcPr>
            <w:tcW w:w="1207" w:type="dxa"/>
            <w:gridSpan w:val="2"/>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18"/>
                <w:szCs w:val="18"/>
                <w:lang w:eastAsia="cs-CZ"/>
              </w:rPr>
              <w:t>seminář</w:t>
            </w:r>
          </w:p>
        </w:tc>
      </w:tr>
      <w:tr w:rsidR="0021045E" w:rsidRPr="007D2612" w:rsidTr="00F90037">
        <w:trPr>
          <w:trHeight w:val="119"/>
        </w:trPr>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21045E" w:rsidRPr="007D2612" w:rsidRDefault="00481424" w:rsidP="00481424">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18"/>
                <w:lang w:eastAsia="cs-CZ"/>
              </w:rPr>
              <w:t>Klasifikovaný zápočet</w:t>
            </w:r>
            <w:r w:rsidR="0021045E" w:rsidRPr="007D2612">
              <w:rPr>
                <w:rFonts w:ascii="Times New Roman" w:eastAsia="Times New Roman" w:hAnsi="Times New Roman" w:cs="Times New Roman"/>
                <w:sz w:val="20"/>
                <w:szCs w:val="18"/>
                <w:lang w:eastAsia="cs-CZ"/>
              </w:rPr>
              <w:t xml:space="preserve">, který se bude skládat z části písemné a ústní. Písemná část </w:t>
            </w:r>
            <w:r>
              <w:rPr>
                <w:rFonts w:ascii="Times New Roman" w:eastAsia="Times New Roman" w:hAnsi="Times New Roman" w:cs="Times New Roman"/>
                <w:sz w:val="20"/>
                <w:szCs w:val="18"/>
                <w:lang w:eastAsia="cs-CZ"/>
              </w:rPr>
              <w:t>zahrnuje</w:t>
            </w:r>
            <w:r w:rsidR="0021045E" w:rsidRPr="007D2612">
              <w:rPr>
                <w:rFonts w:ascii="Times New Roman" w:eastAsia="Times New Roman" w:hAnsi="Times New Roman" w:cs="Times New Roman"/>
                <w:sz w:val="20"/>
                <w:szCs w:val="18"/>
                <w:lang w:eastAsia="cs-CZ"/>
              </w:rPr>
              <w:t xml:space="preserve"> projekt aplikovaného sociálně psychologického výzkumu.</w:t>
            </w:r>
          </w:p>
        </w:tc>
      </w:tr>
      <w:tr w:rsidR="0021045E" w:rsidRPr="007D2612" w:rsidTr="00F90037">
        <w:trPr>
          <w:trHeight w:val="272"/>
        </w:trPr>
        <w:tc>
          <w:tcPr>
            <w:tcW w:w="9855" w:type="dxa"/>
            <w:gridSpan w:val="8"/>
            <w:tcBorders>
              <w:top w:val="nil"/>
            </w:tcBorders>
          </w:tcPr>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p>
        </w:tc>
      </w:tr>
      <w:tr w:rsidR="0021045E" w:rsidRPr="007D2612" w:rsidTr="00F90037">
        <w:trPr>
          <w:trHeight w:val="197"/>
        </w:trPr>
        <w:tc>
          <w:tcPr>
            <w:tcW w:w="3086" w:type="dxa"/>
            <w:tcBorders>
              <w:top w:val="nil"/>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21045E" w:rsidRPr="007D2612" w:rsidRDefault="0021045E" w:rsidP="00F90037">
            <w:pPr>
              <w:spacing w:after="0" w:line="240" w:lineRule="auto"/>
              <w:rPr>
                <w:rFonts w:ascii="Times New Roman" w:eastAsia="Times New Roman" w:hAnsi="Times New Roman" w:cs="Times New Roman"/>
                <w:sz w:val="20"/>
                <w:szCs w:val="18"/>
                <w:lang w:eastAsia="cs-CZ"/>
              </w:rPr>
            </w:pPr>
          </w:p>
        </w:tc>
      </w:tr>
      <w:tr w:rsidR="0021045E" w:rsidRPr="007D2612" w:rsidTr="00F90037">
        <w:trPr>
          <w:trHeight w:val="243"/>
        </w:trPr>
        <w:tc>
          <w:tcPr>
            <w:tcW w:w="3086" w:type="dxa"/>
            <w:tcBorders>
              <w:top w:val="nil"/>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18"/>
                <w:szCs w:val="18"/>
                <w:lang w:eastAsia="cs-CZ"/>
              </w:rPr>
            </w:pPr>
            <w:r w:rsidRPr="007D261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p>
        </w:tc>
      </w:tr>
      <w:tr w:rsidR="0021045E" w:rsidRPr="007D2612" w:rsidTr="00F90037">
        <w:trPr>
          <w:trHeight w:val="212"/>
        </w:trPr>
        <w:tc>
          <w:tcPr>
            <w:tcW w:w="9855" w:type="dxa"/>
            <w:gridSpan w:val="8"/>
            <w:tcBorders>
              <w:top w:val="nil"/>
            </w:tcBorders>
          </w:tcPr>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PhDr. Hana Včelařová</w:t>
            </w:r>
          </w:p>
        </w:tc>
      </w:tr>
      <w:tr w:rsidR="0021045E" w:rsidRPr="007D2612" w:rsidTr="00F90037">
        <w:tc>
          <w:tcPr>
            <w:tcW w:w="3086" w:type="dxa"/>
            <w:shd w:val="clear" w:color="auto" w:fill="F7CAAC"/>
          </w:tcPr>
          <w:p w:rsidR="0021045E" w:rsidRPr="007D2612" w:rsidRDefault="0021045E" w:rsidP="00F90037">
            <w:pPr>
              <w:spacing w:after="0" w:line="240" w:lineRule="auto"/>
              <w:jc w:val="both"/>
              <w:rPr>
                <w:rFonts w:ascii="Times New Roman" w:eastAsia="Times New Roman" w:hAnsi="Times New Roman" w:cs="Times New Roman"/>
                <w:b/>
                <w:sz w:val="20"/>
                <w:szCs w:val="20"/>
                <w:lang w:eastAsia="cs-CZ"/>
              </w:rPr>
            </w:pPr>
            <w:r w:rsidRPr="007D261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21045E" w:rsidRPr="007D2612"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7D2612" w:rsidTr="00F90037">
        <w:trPr>
          <w:trHeight w:val="3294"/>
        </w:trPr>
        <w:tc>
          <w:tcPr>
            <w:tcW w:w="9855" w:type="dxa"/>
            <w:gridSpan w:val="8"/>
            <w:tcBorders>
              <w:top w:val="nil"/>
              <w:bottom w:val="single" w:sz="12" w:space="0" w:color="auto"/>
            </w:tcBorders>
          </w:tcPr>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Cíl předmětu</w:t>
            </w:r>
          </w:p>
          <w:p w:rsidR="0021045E"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Cílem </w:t>
            </w:r>
            <w:r w:rsidRPr="005F0529">
              <w:rPr>
                <w:rFonts w:ascii="Times New Roman" w:eastAsia="Times New Roman" w:hAnsi="Times New Roman" w:cs="Times New Roman"/>
                <w:sz w:val="20"/>
                <w:szCs w:val="18"/>
                <w:lang w:eastAsia="cs-CZ"/>
              </w:rPr>
              <w:t>předmětu</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 xml:space="preserve">je </w:t>
            </w:r>
            <w:r>
              <w:rPr>
                <w:rFonts w:ascii="Times New Roman" w:eastAsia="Times New Roman" w:hAnsi="Times New Roman" w:cs="Times New Roman"/>
                <w:sz w:val="20"/>
                <w:szCs w:val="18"/>
                <w:lang w:eastAsia="cs-CZ"/>
              </w:rPr>
              <w:t>seznámit studenty s aplikační rovinou sociálně psychologických témat, která souvisí s činností sociálního pedagoga v praxi.</w:t>
            </w:r>
            <w:r w:rsidRPr="007D2612">
              <w:rPr>
                <w:rFonts w:ascii="Times New Roman" w:eastAsia="Times New Roman" w:hAnsi="Times New Roman" w:cs="Times New Roman"/>
                <w:sz w:val="20"/>
                <w:szCs w:val="18"/>
                <w:lang w:eastAsia="cs-CZ"/>
              </w:rPr>
              <w:t xml:space="preserve"> </w:t>
            </w:r>
            <w:r w:rsidRPr="005F0529">
              <w:rPr>
                <w:rFonts w:ascii="Times New Roman" w:eastAsia="Times New Roman" w:hAnsi="Times New Roman" w:cs="Times New Roman"/>
                <w:sz w:val="20"/>
                <w:szCs w:val="18"/>
                <w:lang w:eastAsia="cs-CZ"/>
              </w:rPr>
              <w:t>P</w:t>
            </w:r>
            <w:r w:rsidRPr="007D2612">
              <w:rPr>
                <w:rFonts w:ascii="Times New Roman" w:eastAsia="Times New Roman" w:hAnsi="Times New Roman" w:cs="Times New Roman"/>
                <w:sz w:val="20"/>
                <w:szCs w:val="18"/>
                <w:lang w:eastAsia="cs-CZ"/>
              </w:rPr>
              <w:t xml:space="preserve">ozornost </w:t>
            </w:r>
            <w:r w:rsidRPr="005F0529">
              <w:rPr>
                <w:rFonts w:ascii="Times New Roman" w:eastAsia="Times New Roman" w:hAnsi="Times New Roman" w:cs="Times New Roman"/>
                <w:sz w:val="20"/>
                <w:szCs w:val="18"/>
                <w:lang w:eastAsia="cs-CZ"/>
              </w:rPr>
              <w:t xml:space="preserve">je </w:t>
            </w:r>
            <w:r w:rsidRPr="007D2612">
              <w:rPr>
                <w:rFonts w:ascii="Times New Roman" w:eastAsia="Times New Roman" w:hAnsi="Times New Roman" w:cs="Times New Roman"/>
                <w:sz w:val="20"/>
                <w:szCs w:val="18"/>
                <w:lang w:eastAsia="cs-CZ"/>
              </w:rPr>
              <w:t xml:space="preserve">věnována problematice vztahu člověka a institucí a postavení člověka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 xml:space="preserve">v mikrosociálním i makrosociálním kontextu, postupům a technikám. </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b/>
                <w:sz w:val="20"/>
                <w:szCs w:val="18"/>
                <w:lang w:eastAsia="cs-CZ"/>
              </w:rPr>
              <w:t>Obsah předmětu</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Vybrané teorie sociální determinace při utváření a vývoji osobnosti člověka a jejich využití v terapii, sociální péči, výchově a převýchově jedince. (např. teorie kognitivní psychologie, humanistické psychologie, sociocentrické přístupy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a</w:t>
            </w:r>
            <w:r>
              <w:rPr>
                <w:rFonts w:ascii="Times New Roman" w:eastAsia="Times New Roman" w:hAnsi="Times New Roman" w:cs="Times New Roman"/>
                <w:sz w:val="20"/>
                <w:szCs w:val="18"/>
                <w:lang w:eastAsia="cs-CZ"/>
              </w:rPr>
              <w:t xml:space="preserve"> </w:t>
            </w:r>
            <w:r w:rsidRPr="007D2612">
              <w:rPr>
                <w:rFonts w:ascii="Times New Roman" w:eastAsia="Times New Roman" w:hAnsi="Times New Roman" w:cs="Times New Roman"/>
                <w:sz w:val="20"/>
                <w:szCs w:val="18"/>
                <w:lang w:eastAsia="cs-CZ"/>
              </w:rPr>
              <w:t>transakční analýza).</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Metodologie sociálně psychologického výzkumu a poznávací metody pro praktické sociálně psychologické činnosti, zejména sociometrie, sociálně psychologická anamnéza, diagnóza a prognóza.</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Sociální a mentální reprezentace: její modely a kognitivní konstrukty vnější reality v psychice osobnosti. </w:t>
            </w:r>
            <w:r w:rsidRPr="007D2612">
              <w:rPr>
                <w:rFonts w:ascii="Times New Roman" w:eastAsia="Times New Roman" w:hAnsi="Times New Roman" w:cs="Times New Roman"/>
                <w:sz w:val="20"/>
                <w:szCs w:val="18"/>
                <w:lang w:eastAsia="cs-CZ"/>
              </w:rPr>
              <w:br/>
              <w:t>Kognitivní mapy a jejich vliv na efektivnost sociální komunikace a metakomunikace.</w:t>
            </w:r>
          </w:p>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Výstupní kompetence</w:t>
            </w:r>
          </w:p>
          <w:p w:rsidR="0021045E" w:rsidRPr="007D2612" w:rsidRDefault="0021045E" w:rsidP="00F90037">
            <w:pPr>
              <w:spacing w:after="0" w:line="240" w:lineRule="auto"/>
              <w:jc w:val="both"/>
              <w:rPr>
                <w:rFonts w:ascii="Times New Roman" w:eastAsia="Times New Roman" w:hAnsi="Times New Roman" w:cs="Times New Roman"/>
                <w:sz w:val="18"/>
                <w:szCs w:val="18"/>
                <w:lang w:eastAsia="cs-CZ"/>
              </w:rPr>
            </w:pPr>
            <w:r w:rsidRPr="007D2612">
              <w:rPr>
                <w:rFonts w:ascii="Times New Roman" w:eastAsia="Times New Roman" w:hAnsi="Times New Roman" w:cs="Times New Roman"/>
                <w:sz w:val="20"/>
                <w:szCs w:val="18"/>
                <w:lang w:eastAsia="cs-CZ"/>
              </w:rPr>
              <w:t xml:space="preserve">Student porozumí vztahu člověka a institucí a postavení člověka v mikrosociálním i makrosociálním kontextu. Osvojí </w:t>
            </w:r>
            <w:r>
              <w:rPr>
                <w:rFonts w:ascii="Times New Roman" w:eastAsia="Times New Roman" w:hAnsi="Times New Roman" w:cs="Times New Roman"/>
                <w:sz w:val="20"/>
                <w:szCs w:val="18"/>
                <w:lang w:eastAsia="cs-CZ"/>
              </w:rPr>
              <w:br/>
            </w:r>
            <w:r w:rsidRPr="007D2612">
              <w:rPr>
                <w:rFonts w:ascii="Times New Roman" w:eastAsia="Times New Roman" w:hAnsi="Times New Roman" w:cs="Times New Roman"/>
                <w:sz w:val="20"/>
                <w:szCs w:val="18"/>
                <w:lang w:eastAsia="cs-CZ"/>
              </w:rPr>
              <w:t>si postupy a techniky, jejichž cílem je navodit změny na úrovni jednotlivce i skupin.</w:t>
            </w:r>
          </w:p>
        </w:tc>
      </w:tr>
      <w:tr w:rsidR="0021045E" w:rsidRPr="007D2612" w:rsidTr="00F90037">
        <w:trPr>
          <w:trHeight w:val="265"/>
        </w:trPr>
        <w:tc>
          <w:tcPr>
            <w:tcW w:w="3653" w:type="dxa"/>
            <w:gridSpan w:val="2"/>
            <w:tcBorders>
              <w:top w:val="nil"/>
            </w:tcBorders>
            <w:shd w:val="clear" w:color="auto" w:fill="F7CAAC"/>
          </w:tcPr>
          <w:p w:rsidR="0021045E" w:rsidRPr="007D2612" w:rsidRDefault="0021045E" w:rsidP="00F90037">
            <w:pPr>
              <w:spacing w:after="0" w:line="240" w:lineRule="auto"/>
              <w:jc w:val="both"/>
              <w:rPr>
                <w:rFonts w:ascii="Times New Roman" w:eastAsia="Times New Roman" w:hAnsi="Times New Roman" w:cs="Times New Roman"/>
                <w:sz w:val="20"/>
                <w:szCs w:val="20"/>
                <w:lang w:eastAsia="cs-CZ"/>
              </w:rPr>
            </w:pPr>
            <w:r w:rsidRPr="007D261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21045E" w:rsidRPr="007D2612" w:rsidRDefault="0021045E" w:rsidP="00F90037">
            <w:pPr>
              <w:spacing w:after="0" w:line="240" w:lineRule="auto"/>
              <w:jc w:val="both"/>
              <w:rPr>
                <w:rFonts w:ascii="Times New Roman" w:eastAsia="Times New Roman" w:hAnsi="Times New Roman" w:cs="Times New Roman"/>
                <w:sz w:val="20"/>
                <w:szCs w:val="20"/>
                <w:lang w:eastAsia="cs-CZ"/>
              </w:rPr>
            </w:pPr>
          </w:p>
        </w:tc>
      </w:tr>
      <w:tr w:rsidR="0021045E" w:rsidRPr="007D2612" w:rsidTr="00F90037">
        <w:trPr>
          <w:trHeight w:val="1497"/>
        </w:trPr>
        <w:tc>
          <w:tcPr>
            <w:tcW w:w="9855" w:type="dxa"/>
            <w:gridSpan w:val="8"/>
            <w:tcBorders>
              <w:top w:val="nil"/>
            </w:tcBorders>
          </w:tcPr>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Povinná literatura</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Hayes, N. </w:t>
            </w:r>
            <w:r w:rsidRPr="007D2612">
              <w:rPr>
                <w:rFonts w:ascii="Times New Roman" w:eastAsia="Times New Roman" w:hAnsi="Times New Roman" w:cs="Times New Roman"/>
                <w:i/>
                <w:sz w:val="20"/>
                <w:szCs w:val="18"/>
                <w:lang w:eastAsia="cs-CZ"/>
              </w:rPr>
              <w:t>Základy sociální psychologie</w:t>
            </w:r>
            <w:r w:rsidRPr="007D2612">
              <w:rPr>
                <w:rFonts w:ascii="Times New Roman" w:eastAsia="Times New Roman" w:hAnsi="Times New Roman" w:cs="Times New Roman"/>
                <w:sz w:val="20"/>
                <w:szCs w:val="18"/>
                <w:lang w:eastAsia="cs-CZ"/>
              </w:rPr>
              <w:t>. Praha : Portál, 1998.</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Helus, Z. </w:t>
            </w:r>
            <w:r w:rsidRPr="007D2612">
              <w:rPr>
                <w:rFonts w:ascii="Times New Roman" w:eastAsia="Times New Roman" w:hAnsi="Times New Roman" w:cs="Times New Roman"/>
                <w:i/>
                <w:sz w:val="20"/>
                <w:szCs w:val="18"/>
                <w:lang w:eastAsia="cs-CZ"/>
              </w:rPr>
              <w:t>Sociální psychologie pro pedagogy</w:t>
            </w:r>
            <w:r w:rsidRPr="007D2612">
              <w:rPr>
                <w:rFonts w:ascii="Times New Roman" w:eastAsia="Times New Roman" w:hAnsi="Times New Roman" w:cs="Times New Roman"/>
                <w:sz w:val="20"/>
                <w:szCs w:val="18"/>
                <w:lang w:eastAsia="cs-CZ"/>
              </w:rPr>
              <w:t>. Praha : Portál, 2007.</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Hewstone, M., Stroebe, W.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Portál, 2006.</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Křivohlavý, J. </w:t>
            </w:r>
            <w:r w:rsidRPr="007D2612">
              <w:rPr>
                <w:rFonts w:ascii="Times New Roman" w:eastAsia="Times New Roman" w:hAnsi="Times New Roman" w:cs="Times New Roman"/>
                <w:i/>
                <w:iCs/>
                <w:sz w:val="20"/>
                <w:szCs w:val="18"/>
                <w:lang w:eastAsia="cs-CZ"/>
              </w:rPr>
              <w:t>Sociální psychologie organizace</w:t>
            </w:r>
            <w:r w:rsidRPr="007D2612">
              <w:rPr>
                <w:rFonts w:ascii="Times New Roman" w:eastAsia="Times New Roman" w:hAnsi="Times New Roman" w:cs="Times New Roman"/>
                <w:sz w:val="20"/>
                <w:szCs w:val="18"/>
                <w:lang w:eastAsia="cs-CZ"/>
              </w:rPr>
              <w:t>. Praha: Grada,, 2006</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Myers, D., G. </w:t>
            </w:r>
            <w:r w:rsidRPr="007D2612">
              <w:rPr>
                <w:rFonts w:ascii="Times New Roman" w:eastAsia="Times New Roman" w:hAnsi="Times New Roman" w:cs="Times New Roman"/>
                <w:i/>
                <w:sz w:val="20"/>
                <w:szCs w:val="18"/>
                <w:lang w:eastAsia="cs-CZ"/>
              </w:rPr>
              <w:t>Sociální psychologie</w:t>
            </w:r>
            <w:r w:rsidRPr="007D2612">
              <w:rPr>
                <w:rFonts w:ascii="Times New Roman" w:eastAsia="Times New Roman" w:hAnsi="Times New Roman" w:cs="Times New Roman"/>
                <w:sz w:val="20"/>
                <w:szCs w:val="18"/>
                <w:lang w:eastAsia="cs-CZ"/>
              </w:rPr>
              <w:t>. Praha: Edika, 2016.</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 xml:space="preserve">Řezáč, J. </w:t>
            </w:r>
            <w:r w:rsidRPr="007D2612">
              <w:rPr>
                <w:rFonts w:ascii="Times New Roman" w:eastAsia="Times New Roman" w:hAnsi="Times New Roman" w:cs="Times New Roman"/>
                <w:i/>
                <w:iCs/>
                <w:sz w:val="20"/>
                <w:szCs w:val="18"/>
                <w:lang w:eastAsia="cs-CZ"/>
              </w:rPr>
              <w:t>Sociální psychologie</w:t>
            </w:r>
            <w:r w:rsidRPr="007D2612">
              <w:rPr>
                <w:rFonts w:ascii="Times New Roman" w:eastAsia="Times New Roman" w:hAnsi="Times New Roman" w:cs="Times New Roman"/>
                <w:sz w:val="20"/>
                <w:szCs w:val="18"/>
                <w:lang w:eastAsia="cs-CZ"/>
              </w:rPr>
              <w:t>. Brno : Paido, 2005.</w:t>
            </w:r>
          </w:p>
          <w:p w:rsidR="0021045E" w:rsidRPr="007D2612" w:rsidRDefault="0021045E" w:rsidP="00F90037">
            <w:pPr>
              <w:spacing w:after="0" w:line="240" w:lineRule="auto"/>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Slaměník, I. E</w:t>
            </w:r>
            <w:r w:rsidRPr="007D2612">
              <w:rPr>
                <w:rFonts w:ascii="Times New Roman" w:eastAsia="Times New Roman" w:hAnsi="Times New Roman" w:cs="Times New Roman"/>
                <w:i/>
                <w:sz w:val="20"/>
                <w:szCs w:val="18"/>
                <w:lang w:eastAsia="cs-CZ"/>
              </w:rPr>
              <w:t>moce a interpersonální vztahy</w:t>
            </w:r>
            <w:r w:rsidRPr="007D2612">
              <w:rPr>
                <w:rFonts w:ascii="Times New Roman" w:eastAsia="Times New Roman" w:hAnsi="Times New Roman" w:cs="Times New Roman"/>
                <w:sz w:val="20"/>
                <w:szCs w:val="18"/>
                <w:lang w:eastAsia="cs-CZ"/>
              </w:rPr>
              <w:t>. Praha: Psyché, 2011.</w:t>
            </w:r>
          </w:p>
          <w:p w:rsidR="0021045E" w:rsidRPr="007D2612" w:rsidRDefault="0021045E" w:rsidP="00F90037">
            <w:pPr>
              <w:spacing w:after="0" w:line="240" w:lineRule="auto"/>
              <w:jc w:val="both"/>
              <w:rPr>
                <w:rFonts w:ascii="Times New Roman" w:eastAsia="Times New Roman" w:hAnsi="Times New Roman" w:cs="Times New Roman"/>
                <w:b/>
                <w:sz w:val="20"/>
                <w:szCs w:val="18"/>
                <w:lang w:eastAsia="cs-CZ"/>
              </w:rPr>
            </w:pPr>
            <w:r w:rsidRPr="007D2612">
              <w:rPr>
                <w:rFonts w:ascii="Times New Roman" w:eastAsia="Times New Roman" w:hAnsi="Times New Roman" w:cs="Times New Roman"/>
                <w:b/>
                <w:sz w:val="20"/>
                <w:szCs w:val="18"/>
                <w:lang w:eastAsia="cs-CZ"/>
              </w:rPr>
              <w:t>Doporučená literatura</w:t>
            </w:r>
          </w:p>
          <w:p w:rsidR="0021045E" w:rsidRPr="007D2612" w:rsidRDefault="0021045E" w:rsidP="00F90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Cakirpaloglu, J. </w:t>
            </w:r>
            <w:r w:rsidRPr="007D2612">
              <w:rPr>
                <w:rFonts w:ascii="Times New Roman" w:eastAsia="Times New Roman" w:hAnsi="Times New Roman" w:cs="Times New Roman"/>
                <w:i/>
                <w:color w:val="000000"/>
                <w:sz w:val="20"/>
                <w:szCs w:val="18"/>
                <w:lang w:eastAsia="cs-CZ"/>
              </w:rPr>
              <w:t>Úvod do psychologie osobnosti</w:t>
            </w:r>
            <w:r w:rsidRPr="007D2612">
              <w:rPr>
                <w:rFonts w:ascii="Times New Roman" w:eastAsia="Times New Roman" w:hAnsi="Times New Roman" w:cs="Times New Roman"/>
                <w:color w:val="000000"/>
                <w:sz w:val="20"/>
                <w:szCs w:val="18"/>
                <w:lang w:eastAsia="cs-CZ"/>
              </w:rPr>
              <w:t xml:space="preserve">. Praha: Grada. 2012. </w:t>
            </w:r>
          </w:p>
          <w:p w:rsidR="0021045E" w:rsidRPr="007D2612" w:rsidRDefault="0021045E" w:rsidP="00F90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color w:val="000000"/>
                <w:sz w:val="20"/>
                <w:szCs w:val="18"/>
                <w:lang w:eastAsia="cs-CZ"/>
              </w:rPr>
              <w:t xml:space="preserve">Gillernová, I., Kebza, V., Rymeš, M.  </w:t>
            </w:r>
            <w:r w:rsidRPr="007D2612">
              <w:rPr>
                <w:rFonts w:ascii="Times New Roman" w:eastAsia="Times New Roman" w:hAnsi="Times New Roman" w:cs="Times New Roman"/>
                <w:i/>
                <w:color w:val="000000"/>
                <w:sz w:val="20"/>
                <w:szCs w:val="18"/>
                <w:lang w:eastAsia="cs-CZ"/>
              </w:rPr>
              <w:t>Psychologické aspekty změn v české</w:t>
            </w:r>
            <w:r w:rsidRPr="007D2612">
              <w:rPr>
                <w:rFonts w:ascii="Times New Roman" w:eastAsia="Times New Roman" w:hAnsi="Times New Roman" w:cs="Times New Roman"/>
                <w:color w:val="000000"/>
                <w:sz w:val="20"/>
                <w:szCs w:val="18"/>
                <w:lang w:eastAsia="cs-CZ"/>
              </w:rPr>
              <w:t xml:space="preserve"> </w:t>
            </w:r>
            <w:r w:rsidRPr="007D2612">
              <w:rPr>
                <w:rFonts w:ascii="Times New Roman" w:eastAsia="Times New Roman" w:hAnsi="Times New Roman" w:cs="Times New Roman"/>
                <w:i/>
                <w:color w:val="000000"/>
                <w:sz w:val="20"/>
                <w:szCs w:val="18"/>
                <w:lang w:eastAsia="cs-CZ"/>
              </w:rPr>
              <w:t>společnosti. Člověk na přelomu tisíciletí</w:t>
            </w:r>
            <w:r w:rsidRPr="007D2612">
              <w:rPr>
                <w:rFonts w:ascii="Times New Roman" w:eastAsia="Times New Roman" w:hAnsi="Times New Roman" w:cs="Times New Roman"/>
                <w:color w:val="000000"/>
                <w:sz w:val="20"/>
                <w:szCs w:val="18"/>
                <w:lang w:eastAsia="cs-CZ"/>
              </w:rPr>
              <w:t xml:space="preserve">. Praha: Grada, 2011. </w:t>
            </w:r>
          </w:p>
          <w:p w:rsidR="0021045E" w:rsidRPr="007D2612" w:rsidRDefault="0021045E" w:rsidP="00F90037">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Rogers, A., T. </w:t>
            </w:r>
            <w:r w:rsidRPr="007D2612">
              <w:rPr>
                <w:rFonts w:ascii="Times New Roman" w:eastAsia="Times New Roman" w:hAnsi="Times New Roman" w:cs="Times New Roman"/>
                <w:i/>
                <w:color w:val="000000"/>
                <w:sz w:val="20"/>
                <w:szCs w:val="18"/>
                <w:lang w:eastAsia="cs-CZ"/>
              </w:rPr>
              <w:t>Human Behavior in the Social Environment: Perspectives on Development and the Life Course</w:t>
            </w:r>
            <w:r w:rsidRPr="007D2612">
              <w:rPr>
                <w:rFonts w:ascii="Times New Roman" w:eastAsia="Times New Roman" w:hAnsi="Times New Roman" w:cs="Times New Roman"/>
                <w:color w:val="000000"/>
                <w:sz w:val="20"/>
                <w:szCs w:val="18"/>
                <w:lang w:eastAsia="cs-CZ"/>
              </w:rPr>
              <w:t>.</w:t>
            </w:r>
          </w:p>
          <w:p w:rsidR="0021045E" w:rsidRPr="007D2612" w:rsidRDefault="0021045E" w:rsidP="00F90037">
            <w:pPr>
              <w:spacing w:after="0" w:line="240" w:lineRule="auto"/>
              <w:jc w:val="both"/>
              <w:rPr>
                <w:rFonts w:ascii="Times New Roman" w:eastAsia="Times New Roman" w:hAnsi="Times New Roman" w:cs="Times New Roman"/>
                <w:sz w:val="20"/>
                <w:szCs w:val="18"/>
                <w:lang w:eastAsia="cs-CZ"/>
              </w:rPr>
            </w:pPr>
            <w:r w:rsidRPr="007D2612">
              <w:rPr>
                <w:rFonts w:ascii="Times New Roman" w:eastAsia="Times New Roman" w:hAnsi="Times New Roman" w:cs="Times New Roman"/>
                <w:sz w:val="20"/>
                <w:szCs w:val="18"/>
                <w:lang w:eastAsia="cs-CZ"/>
              </w:rPr>
              <w:t>Taylor § Francis, 2015.</w:t>
            </w:r>
          </w:p>
          <w:p w:rsidR="0021045E" w:rsidRPr="007D2612" w:rsidRDefault="0021045E" w:rsidP="00F90037">
            <w:pPr>
              <w:spacing w:after="0" w:line="240" w:lineRule="auto"/>
              <w:jc w:val="both"/>
              <w:rPr>
                <w:rFonts w:ascii="Times New Roman" w:eastAsia="Times New Roman" w:hAnsi="Times New Roman" w:cs="Times New Roman"/>
                <w:color w:val="000000"/>
                <w:sz w:val="20"/>
                <w:szCs w:val="18"/>
                <w:lang w:eastAsia="cs-CZ"/>
              </w:rPr>
            </w:pPr>
            <w:r w:rsidRPr="007D2612">
              <w:rPr>
                <w:rFonts w:ascii="Times New Roman" w:eastAsia="Times New Roman" w:hAnsi="Times New Roman" w:cs="Times New Roman"/>
                <w:sz w:val="20"/>
                <w:szCs w:val="18"/>
                <w:lang w:eastAsia="cs-CZ"/>
              </w:rPr>
              <w:t xml:space="preserve">Seefeldt, C., Castle, S., D., Falconer, R. </w:t>
            </w:r>
            <w:r w:rsidRPr="007D2612">
              <w:rPr>
                <w:rFonts w:ascii="Times New Roman" w:eastAsia="Times New Roman" w:hAnsi="Times New Roman" w:cs="Times New Roman"/>
                <w:i/>
                <w:color w:val="000000"/>
                <w:sz w:val="20"/>
                <w:szCs w:val="18"/>
                <w:lang w:eastAsia="cs-CZ"/>
              </w:rPr>
              <w:t>Social Studies for the Preschool/Primary Child</w:t>
            </w:r>
            <w:r w:rsidRPr="007D2612">
              <w:rPr>
                <w:rFonts w:ascii="Times New Roman" w:eastAsia="Times New Roman" w:hAnsi="Times New Roman" w:cs="Times New Roman"/>
                <w:color w:val="000000"/>
                <w:sz w:val="20"/>
                <w:szCs w:val="18"/>
                <w:lang w:eastAsia="cs-CZ"/>
              </w:rPr>
              <w:t>. Pearson, 2013.</w:t>
            </w:r>
          </w:p>
          <w:p w:rsidR="0021045E" w:rsidRPr="007D2612" w:rsidRDefault="0021045E" w:rsidP="00F90037">
            <w:pPr>
              <w:spacing w:after="0" w:line="240" w:lineRule="auto"/>
              <w:jc w:val="both"/>
              <w:rPr>
                <w:rFonts w:ascii="Times New Roman" w:eastAsia="Times New Roman" w:hAnsi="Times New Roman" w:cs="Times New Roman"/>
                <w:color w:val="000000"/>
                <w:sz w:val="18"/>
                <w:szCs w:val="18"/>
                <w:lang w:eastAsia="cs-CZ"/>
              </w:rPr>
            </w:pPr>
            <w:r w:rsidRPr="007D2612">
              <w:rPr>
                <w:rFonts w:ascii="Times New Roman" w:eastAsia="Times New Roman" w:hAnsi="Times New Roman" w:cs="Times New Roman"/>
                <w:sz w:val="20"/>
                <w:szCs w:val="18"/>
                <w:lang w:eastAsia="cs-CZ"/>
              </w:rPr>
              <w:t xml:space="preserve">Willerton, J. </w:t>
            </w:r>
            <w:r w:rsidRPr="007D2612">
              <w:rPr>
                <w:rFonts w:ascii="Times New Roman" w:eastAsia="Times New Roman" w:hAnsi="Times New Roman" w:cs="Times New Roman"/>
                <w:i/>
                <w:color w:val="000000"/>
                <w:sz w:val="20"/>
                <w:szCs w:val="18"/>
                <w:lang w:eastAsia="cs-CZ"/>
              </w:rPr>
              <w:t>Psychologie mezilidských vztahů</w:t>
            </w:r>
            <w:r w:rsidRPr="007D2612">
              <w:rPr>
                <w:rFonts w:ascii="Times New Roman" w:eastAsia="Times New Roman" w:hAnsi="Times New Roman" w:cs="Times New Roman"/>
                <w:color w:val="000000"/>
                <w:sz w:val="20"/>
                <w:szCs w:val="18"/>
                <w:lang w:eastAsia="cs-CZ"/>
              </w:rPr>
              <w:t>. Praha: Z pohledu psychologie, 2012.</w:t>
            </w:r>
          </w:p>
        </w:tc>
      </w:tr>
    </w:tbl>
    <w:p w:rsidR="0021045E" w:rsidRDefault="0021045E"/>
    <w:p w:rsidR="0021045E" w:rsidRDefault="0021045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7825" w:rsidRPr="00B86627" w:rsidTr="00F90037">
        <w:tc>
          <w:tcPr>
            <w:tcW w:w="9855" w:type="dxa"/>
            <w:gridSpan w:val="8"/>
            <w:tcBorders>
              <w:bottom w:val="double" w:sz="4" w:space="0" w:color="auto"/>
            </w:tcBorders>
            <w:shd w:val="clear" w:color="auto" w:fill="BDD6EE"/>
          </w:tcPr>
          <w:p w:rsidR="008D7825" w:rsidRPr="00B86627" w:rsidRDefault="008D7825" w:rsidP="00F90037">
            <w:pPr>
              <w:spacing w:after="0" w:line="240" w:lineRule="auto"/>
              <w:jc w:val="both"/>
              <w:rPr>
                <w:rFonts w:ascii="Times New Roman" w:eastAsia="Times New Roman" w:hAnsi="Times New Roman" w:cs="Times New Roman"/>
                <w:b/>
                <w:sz w:val="28"/>
                <w:szCs w:val="20"/>
                <w:lang w:eastAsia="cs-CZ"/>
              </w:rPr>
            </w:pPr>
            <w:r w:rsidRPr="00B86627">
              <w:rPr>
                <w:rFonts w:ascii="Times New Roman" w:eastAsia="Times New Roman" w:hAnsi="Times New Roman" w:cs="Times New Roman"/>
                <w:sz w:val="20"/>
                <w:szCs w:val="20"/>
                <w:lang w:eastAsia="cs-CZ"/>
              </w:rPr>
              <w:lastRenderedPageBreak/>
              <w:br w:type="page"/>
            </w:r>
            <w:r w:rsidRPr="00B86627">
              <w:rPr>
                <w:rFonts w:ascii="Times New Roman" w:eastAsia="Times New Roman" w:hAnsi="Times New Roman" w:cs="Times New Roman"/>
                <w:b/>
                <w:sz w:val="28"/>
                <w:szCs w:val="20"/>
                <w:lang w:eastAsia="cs-CZ"/>
              </w:rPr>
              <w:t>B-III – Charakteristika studijního předmětu</w:t>
            </w:r>
          </w:p>
        </w:tc>
      </w:tr>
      <w:tr w:rsidR="008D7825" w:rsidRPr="00B86627" w:rsidTr="00F90037">
        <w:tc>
          <w:tcPr>
            <w:tcW w:w="3086" w:type="dxa"/>
            <w:tcBorders>
              <w:top w:val="double" w:sz="4" w:space="0" w:color="auto"/>
            </w:tcBorders>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8D7825" w:rsidRPr="00B86627" w:rsidRDefault="008D7825" w:rsidP="00F90037">
            <w:pPr>
              <w:spacing w:after="0" w:line="240" w:lineRule="auto"/>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Diplomový seminář 1</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Typ předmětu</w:t>
            </w:r>
          </w:p>
        </w:tc>
        <w:tc>
          <w:tcPr>
            <w:tcW w:w="3406" w:type="dxa"/>
            <w:gridSpan w:val="4"/>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PZ</w:t>
            </w:r>
          </w:p>
        </w:tc>
        <w:tc>
          <w:tcPr>
            <w:tcW w:w="2695" w:type="dxa"/>
            <w:gridSpan w:val="2"/>
            <w:shd w:val="clear" w:color="auto" w:fill="F7CAAC"/>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doporučený ročník / semestr</w:t>
            </w:r>
          </w:p>
        </w:tc>
        <w:tc>
          <w:tcPr>
            <w:tcW w:w="668" w:type="dxa"/>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2./ZS</w:t>
            </w:r>
          </w:p>
        </w:tc>
      </w:tr>
      <w:tr w:rsidR="008D7825" w:rsidRPr="00B86627" w:rsidTr="00F90037">
        <w:tc>
          <w:tcPr>
            <w:tcW w:w="308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Rozsah studijního předmětu</w:t>
            </w:r>
          </w:p>
        </w:tc>
        <w:tc>
          <w:tcPr>
            <w:tcW w:w="1701" w:type="dxa"/>
            <w:gridSpan w:val="2"/>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 xml:space="preserve">hod. </w:t>
            </w:r>
          </w:p>
        </w:tc>
        <w:tc>
          <w:tcPr>
            <w:tcW w:w="816" w:type="dxa"/>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8D7825" w:rsidRPr="00B86627" w:rsidRDefault="008D7825" w:rsidP="00F90037">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kreditů</w:t>
            </w:r>
          </w:p>
        </w:tc>
        <w:tc>
          <w:tcPr>
            <w:tcW w:w="1207" w:type="dxa"/>
            <w:gridSpan w:val="2"/>
          </w:tcPr>
          <w:p w:rsidR="008D7825" w:rsidRPr="00B86627" w:rsidRDefault="008D7825" w:rsidP="00F90037">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4</w:t>
            </w:r>
          </w:p>
        </w:tc>
      </w:tr>
      <w:tr w:rsidR="00BB656B" w:rsidRPr="00B86627" w:rsidTr="00F90037">
        <w:tc>
          <w:tcPr>
            <w:tcW w:w="3086" w:type="dxa"/>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Cs w:val="20"/>
                <w:lang w:eastAsia="cs-CZ"/>
              </w:rPr>
            </w:pPr>
            <w:r w:rsidRPr="00B86627">
              <w:rPr>
                <w:rFonts w:ascii="Times New Roman" w:eastAsia="Times New Roman" w:hAnsi="Times New Roman" w:cs="Times New Roman"/>
                <w:b/>
                <w:sz w:val="20"/>
                <w:szCs w:val="20"/>
                <w:lang w:eastAsia="cs-CZ"/>
              </w:rPr>
              <w:t>Prerekvizity, korekvizity, ekvivalence</w:t>
            </w:r>
          </w:p>
        </w:tc>
        <w:tc>
          <w:tcPr>
            <w:tcW w:w="6769" w:type="dxa"/>
            <w:gridSpan w:val="7"/>
          </w:tcPr>
          <w:p w:rsidR="00BB656B" w:rsidRPr="00B86627" w:rsidRDefault="007F2403" w:rsidP="00BB656B">
            <w:pPr>
              <w:spacing w:after="0" w:line="240" w:lineRule="auto"/>
              <w:jc w:val="both"/>
              <w:rPr>
                <w:rFonts w:ascii="Times New Roman" w:eastAsia="Times New Roman" w:hAnsi="Times New Roman" w:cs="Times New Roman"/>
                <w:sz w:val="20"/>
                <w:szCs w:val="20"/>
                <w:lang w:eastAsia="cs-CZ"/>
              </w:rPr>
            </w:pPr>
            <w:ins w:id="134" w:author="*" w:date="2018-08-24T08:32:00Z">
              <w:r>
                <w:rPr>
                  <w:rFonts w:ascii="Times New Roman" w:eastAsia="Times New Roman" w:hAnsi="Times New Roman" w:cs="Times New Roman"/>
                  <w:sz w:val="20"/>
                  <w:szCs w:val="20"/>
                  <w:lang w:eastAsia="cs-CZ"/>
                </w:rPr>
                <w:t xml:space="preserve">Prerekvizita: </w:t>
              </w:r>
            </w:ins>
            <w:ins w:id="135" w:author="*" w:date="2018-08-22T09:57:00Z">
              <w:r w:rsidR="00BB656B">
                <w:rPr>
                  <w:rFonts w:ascii="Times New Roman" w:eastAsia="Times New Roman" w:hAnsi="Times New Roman" w:cs="Times New Roman"/>
                  <w:sz w:val="20"/>
                  <w:szCs w:val="20"/>
                  <w:lang w:eastAsia="cs-CZ"/>
                </w:rPr>
                <w:t>Metodologie v sociálních vědách</w:t>
              </w:r>
            </w:ins>
          </w:p>
        </w:tc>
      </w:tr>
      <w:tr w:rsidR="00BB656B" w:rsidRPr="00B86627" w:rsidTr="00F90037">
        <w:tc>
          <w:tcPr>
            <w:tcW w:w="3086" w:type="dxa"/>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Způsob ověření studijních výsledků</w:t>
            </w:r>
          </w:p>
        </w:tc>
        <w:tc>
          <w:tcPr>
            <w:tcW w:w="3406" w:type="dxa"/>
            <w:gridSpan w:val="4"/>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Zp</w:t>
            </w:r>
          </w:p>
        </w:tc>
        <w:tc>
          <w:tcPr>
            <w:tcW w:w="2156" w:type="dxa"/>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výuky</w:t>
            </w:r>
          </w:p>
        </w:tc>
        <w:tc>
          <w:tcPr>
            <w:tcW w:w="1207" w:type="dxa"/>
            <w:gridSpan w:val="2"/>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seminář</w:t>
            </w:r>
          </w:p>
        </w:tc>
      </w:tr>
      <w:tr w:rsidR="00BB656B" w:rsidRPr="00B86627" w:rsidTr="00F90037">
        <w:tc>
          <w:tcPr>
            <w:tcW w:w="3086" w:type="dxa"/>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bookmarkStart w:id="136" w:name="OLE_LINK1"/>
            <w:bookmarkStart w:id="137" w:name="OLE_LINK2"/>
            <w:r w:rsidRPr="00B86627">
              <w:rPr>
                <w:rFonts w:ascii="Times New Roman" w:eastAsia="Times New Roman" w:hAnsi="Times New Roman" w:cs="Times New Roman"/>
                <w:sz w:val="20"/>
                <w:szCs w:val="20"/>
                <w:lang w:eastAsia="cs-CZ"/>
              </w:rPr>
              <w:t>Zápočet. Vypracování a prezentace výzkumného projektu teoreticko-empirického charakteru v souvislosti s tématem diplomové práce.</w:t>
            </w:r>
            <w:bookmarkEnd w:id="136"/>
            <w:bookmarkEnd w:id="137"/>
          </w:p>
        </w:tc>
      </w:tr>
      <w:tr w:rsidR="00BB656B" w:rsidRPr="00B86627" w:rsidTr="00F90037">
        <w:trPr>
          <w:trHeight w:val="250"/>
        </w:trPr>
        <w:tc>
          <w:tcPr>
            <w:tcW w:w="9855" w:type="dxa"/>
            <w:gridSpan w:val="8"/>
            <w:tcBorders>
              <w:top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p>
        </w:tc>
      </w:tr>
      <w:tr w:rsidR="00BB656B" w:rsidRPr="00B86627" w:rsidTr="00F90037">
        <w:trPr>
          <w:trHeight w:val="197"/>
        </w:trPr>
        <w:tc>
          <w:tcPr>
            <w:tcW w:w="3086" w:type="dxa"/>
            <w:tcBorders>
              <w:top w:val="nil"/>
            </w:tcBorders>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BB656B" w:rsidRPr="00B86627" w:rsidTr="00F90037">
        <w:trPr>
          <w:trHeight w:val="243"/>
        </w:trPr>
        <w:tc>
          <w:tcPr>
            <w:tcW w:w="3086" w:type="dxa"/>
            <w:tcBorders>
              <w:top w:val="nil"/>
            </w:tcBorders>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p>
        </w:tc>
      </w:tr>
      <w:tr w:rsidR="00BB656B" w:rsidRPr="00B86627" w:rsidTr="00F90037">
        <w:tc>
          <w:tcPr>
            <w:tcW w:w="3086" w:type="dxa"/>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p>
        </w:tc>
      </w:tr>
      <w:tr w:rsidR="00BB656B" w:rsidRPr="00B86627" w:rsidTr="00F90037">
        <w:trPr>
          <w:trHeight w:val="182"/>
        </w:trPr>
        <w:tc>
          <w:tcPr>
            <w:tcW w:w="9855" w:type="dxa"/>
            <w:gridSpan w:val="8"/>
            <w:tcBorders>
              <w:top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Mgr. Jakub Hladík, Ph.D.</w:t>
            </w:r>
          </w:p>
        </w:tc>
      </w:tr>
      <w:tr w:rsidR="00BB656B" w:rsidRPr="00B86627" w:rsidTr="00F90037">
        <w:tc>
          <w:tcPr>
            <w:tcW w:w="3086" w:type="dxa"/>
            <w:shd w:val="clear" w:color="auto" w:fill="F7CAAC"/>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p>
        </w:tc>
      </w:tr>
      <w:tr w:rsidR="00BB656B" w:rsidRPr="00B86627" w:rsidTr="00F90037">
        <w:trPr>
          <w:trHeight w:val="3462"/>
        </w:trPr>
        <w:tc>
          <w:tcPr>
            <w:tcW w:w="9855" w:type="dxa"/>
            <w:gridSpan w:val="8"/>
            <w:tcBorders>
              <w:top w:val="nil"/>
              <w:bottom w:val="single" w:sz="12" w:space="0" w:color="auto"/>
            </w:tcBorders>
          </w:tcPr>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Cíl předmětu</w:t>
            </w:r>
          </w:p>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Předmět navazuje na Metodologii v sociálních vědách a připravuje studenty pro samostatnou tvůrčí výzkumnou činnost při řešení zvoleného tématu diplomové práce. Cílem předmětu je rozvíjet metodologické znalosti a dovednosti studentů, které využijí při zpracování projektu diplomové práce.</w:t>
            </w:r>
          </w:p>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Obsah předmětu</w:t>
            </w:r>
          </w:p>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Pojetí diplomové práce ve studijním programu Sociální pedagogika.</w:t>
            </w:r>
          </w:p>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Představení základních přístupů v pedagogickém výzkumu.</w:t>
            </w:r>
          </w:p>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Vytváření návrhu projektu diplomové práce, doporučení (tipy) pro zpracování: teoretická část diplomové práce - její funkce, rozsah, obsah (citační norma), empirická část diplomové práce - cíle výzkumu, výzkumný problém, druh výzkumu, výzkumný vzorek, projektování kvantitativního (proměnné, hypotézy) a kvalitativního výzkumu (triangulace), způsob zpracování dat, interpretace výsledků.</w:t>
            </w:r>
          </w:p>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Obhajoba projektů diplomových prací.</w:t>
            </w:r>
          </w:p>
          <w:p w:rsidR="00BB656B" w:rsidRPr="00B86627" w:rsidRDefault="00BB656B" w:rsidP="00BB656B">
            <w:pPr>
              <w:spacing w:after="0" w:line="240" w:lineRule="auto"/>
              <w:jc w:val="both"/>
              <w:rPr>
                <w:rFonts w:ascii="Times New Roman" w:eastAsia="Times New Roman" w:hAnsi="Times New Roman" w:cs="Times New Roman"/>
                <w:b/>
                <w:sz w:val="20"/>
                <w:szCs w:val="20"/>
                <w:lang w:eastAsia="cs-CZ"/>
              </w:rPr>
            </w:pPr>
            <w:r w:rsidRPr="00B86627">
              <w:rPr>
                <w:rFonts w:ascii="Times New Roman" w:eastAsia="Times New Roman" w:hAnsi="Times New Roman" w:cs="Times New Roman"/>
                <w:b/>
                <w:sz w:val="20"/>
                <w:szCs w:val="20"/>
                <w:lang w:eastAsia="cs-CZ"/>
              </w:rPr>
              <w:t>Výstupní kompetence</w:t>
            </w:r>
          </w:p>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sz w:val="20"/>
                <w:szCs w:val="20"/>
                <w:lang w:eastAsia="cs-CZ"/>
              </w:rPr>
              <w:t>Student zná metodologii vlastního výzkumného postupu, orientuje se v literatuře související s jeho diplomovou prací. Aplikuje teoretické poznatky při zpracování projektu diplomové práce.</w:t>
            </w:r>
          </w:p>
        </w:tc>
      </w:tr>
      <w:tr w:rsidR="00BB656B" w:rsidRPr="00B86627" w:rsidTr="00F90037">
        <w:trPr>
          <w:trHeight w:val="265"/>
        </w:trPr>
        <w:tc>
          <w:tcPr>
            <w:tcW w:w="3653" w:type="dxa"/>
            <w:gridSpan w:val="2"/>
            <w:tcBorders>
              <w:top w:val="nil"/>
            </w:tcBorders>
            <w:shd w:val="clear" w:color="auto" w:fill="F7CAAC"/>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r w:rsidRPr="00B8662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BB656B" w:rsidRPr="00B86627" w:rsidRDefault="00BB656B" w:rsidP="00BB656B">
            <w:pPr>
              <w:spacing w:after="0" w:line="240" w:lineRule="auto"/>
              <w:jc w:val="both"/>
              <w:rPr>
                <w:rFonts w:ascii="Times New Roman" w:eastAsia="Times New Roman" w:hAnsi="Times New Roman" w:cs="Times New Roman"/>
                <w:sz w:val="20"/>
                <w:szCs w:val="20"/>
                <w:lang w:eastAsia="cs-CZ"/>
              </w:rPr>
            </w:pPr>
          </w:p>
        </w:tc>
      </w:tr>
      <w:tr w:rsidR="00BB656B" w:rsidRPr="00B86627" w:rsidTr="00F90037">
        <w:trPr>
          <w:trHeight w:val="1497"/>
        </w:trPr>
        <w:tc>
          <w:tcPr>
            <w:tcW w:w="9855" w:type="dxa"/>
            <w:gridSpan w:val="8"/>
            <w:tcBorders>
              <w:top w:val="nil"/>
            </w:tcBorders>
          </w:tcPr>
          <w:p w:rsidR="00BB656B" w:rsidRPr="00B86627" w:rsidRDefault="00BB656B" w:rsidP="00BB656B">
            <w:pPr>
              <w:spacing w:after="0" w:line="240" w:lineRule="auto"/>
              <w:jc w:val="both"/>
              <w:rPr>
                <w:rFonts w:ascii="Times New Roman" w:eastAsia="Times New Roman" w:hAnsi="Times New Roman" w:cs="Times New Roman"/>
                <w:b/>
                <w:sz w:val="19"/>
                <w:szCs w:val="19"/>
                <w:lang w:eastAsia="cs-CZ"/>
              </w:rPr>
            </w:pPr>
            <w:r w:rsidRPr="00B86627">
              <w:rPr>
                <w:rFonts w:ascii="Times New Roman" w:eastAsia="Times New Roman" w:hAnsi="Times New Roman" w:cs="Times New Roman"/>
                <w:b/>
                <w:sz w:val="19"/>
                <w:szCs w:val="19"/>
                <w:lang w:eastAsia="cs-CZ"/>
              </w:rPr>
              <w:t>Povinná literatura</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Burns, R. </w:t>
            </w:r>
            <w:r w:rsidRPr="00B86627">
              <w:rPr>
                <w:rFonts w:ascii="Times New Roman" w:eastAsia="Times New Roman" w:hAnsi="Times New Roman" w:cs="Times New Roman"/>
                <w:i/>
                <w:iCs/>
                <w:color w:val="000000"/>
                <w:sz w:val="20"/>
                <w:szCs w:val="20"/>
                <w:lang w:eastAsia="cs-CZ"/>
              </w:rPr>
              <w:t>Introduction to Research Methods.</w:t>
            </w:r>
            <w:r w:rsidRPr="00B86627">
              <w:rPr>
                <w:rFonts w:ascii="Times New Roman" w:eastAsia="Times New Roman" w:hAnsi="Times New Roman" w:cs="Times New Roman"/>
                <w:color w:val="000000"/>
                <w:sz w:val="20"/>
                <w:szCs w:val="20"/>
                <w:lang w:eastAsia="cs-CZ"/>
              </w:rPr>
              <w:t xml:space="preserve"> London: Sage Publications Inc., 2000. </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shd w:val="clear" w:color="auto" w:fill="FFFFFF"/>
                <w:lang w:eastAsia="cs-CZ"/>
              </w:rPr>
              <w:t xml:space="preserve">Gavora, P. </w:t>
            </w:r>
            <w:r w:rsidRPr="00B86627">
              <w:rPr>
                <w:rFonts w:ascii="Times New Roman" w:eastAsia="Times New Roman" w:hAnsi="Times New Roman" w:cs="Times New Roman"/>
                <w:i/>
                <w:color w:val="000000"/>
                <w:sz w:val="20"/>
                <w:szCs w:val="20"/>
                <w:shd w:val="clear" w:color="auto" w:fill="FFFFFF"/>
                <w:lang w:eastAsia="cs-CZ"/>
              </w:rPr>
              <w:t>Úvod do pedagogického výzkumu</w:t>
            </w:r>
            <w:r w:rsidRPr="00B86627">
              <w:rPr>
                <w:rFonts w:ascii="Times New Roman" w:eastAsia="Times New Roman" w:hAnsi="Times New Roman" w:cs="Times New Roman"/>
                <w:color w:val="000000"/>
                <w:sz w:val="20"/>
                <w:szCs w:val="20"/>
                <w:shd w:val="clear" w:color="auto" w:fill="FFFFFF"/>
                <w:lang w:eastAsia="cs-CZ"/>
              </w:rPr>
              <w:t xml:space="preserve">. Praha: Paido, 2010. </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Chráska, M. </w:t>
            </w:r>
            <w:r w:rsidRPr="00B86627">
              <w:rPr>
                <w:rFonts w:ascii="Times New Roman" w:eastAsia="Times New Roman" w:hAnsi="Times New Roman" w:cs="Times New Roman"/>
                <w:i/>
                <w:color w:val="000000"/>
                <w:sz w:val="20"/>
                <w:szCs w:val="20"/>
                <w:lang w:eastAsia="cs-CZ"/>
              </w:rPr>
              <w:t>Metody pedagogického výzkumu. Základy kvantitativního výzkumu.</w:t>
            </w:r>
            <w:r w:rsidRPr="00B86627">
              <w:rPr>
                <w:rFonts w:ascii="Times New Roman" w:eastAsia="Times New Roman" w:hAnsi="Times New Roman" w:cs="Times New Roman"/>
                <w:color w:val="000000"/>
                <w:sz w:val="20"/>
                <w:szCs w:val="20"/>
                <w:lang w:eastAsia="cs-CZ"/>
              </w:rPr>
              <w:t xml:space="preserve"> Praha: Grada, 2007. </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McMillan, J. H., Schumacher, S. </w:t>
            </w:r>
            <w:r w:rsidRPr="00B86627">
              <w:rPr>
                <w:rFonts w:ascii="Times New Roman" w:eastAsia="Times New Roman" w:hAnsi="Times New Roman" w:cs="Times New Roman"/>
                <w:i/>
                <w:color w:val="000000"/>
                <w:sz w:val="20"/>
                <w:szCs w:val="20"/>
                <w:lang w:eastAsia="cs-CZ"/>
              </w:rPr>
              <w:t xml:space="preserve">Research in Education. </w:t>
            </w:r>
            <w:r w:rsidRPr="00B86627">
              <w:rPr>
                <w:rFonts w:ascii="Times New Roman" w:eastAsia="Times New Roman" w:hAnsi="Times New Roman" w:cs="Times New Roman"/>
                <w:color w:val="000000"/>
                <w:sz w:val="20"/>
                <w:szCs w:val="20"/>
                <w:lang w:eastAsia="cs-CZ"/>
              </w:rPr>
              <w:t>Upper Saddle River, 2010.</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Švaříček, R., Šeďová, K., et al. </w:t>
            </w:r>
            <w:r w:rsidRPr="00B86627">
              <w:rPr>
                <w:rFonts w:ascii="Times New Roman" w:eastAsia="Times New Roman" w:hAnsi="Times New Roman" w:cs="Times New Roman"/>
                <w:i/>
                <w:iCs/>
                <w:color w:val="000000"/>
                <w:sz w:val="20"/>
                <w:szCs w:val="20"/>
                <w:lang w:eastAsia="cs-CZ"/>
              </w:rPr>
              <w:t>Kvalitativní výzkum v pedagogických vědách.</w:t>
            </w:r>
            <w:r w:rsidRPr="00B86627">
              <w:rPr>
                <w:rFonts w:ascii="Times New Roman" w:eastAsia="Times New Roman" w:hAnsi="Times New Roman" w:cs="Times New Roman"/>
                <w:color w:val="000000"/>
                <w:sz w:val="20"/>
                <w:szCs w:val="20"/>
                <w:lang w:eastAsia="cs-CZ"/>
              </w:rPr>
              <w:t xml:space="preserve"> Praha: Portál, 2007. </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Švec, V., Hrbáčková, K. </w:t>
            </w:r>
            <w:r w:rsidRPr="00B86627">
              <w:rPr>
                <w:rFonts w:ascii="Times New Roman" w:eastAsia="Times New Roman" w:hAnsi="Times New Roman" w:cs="Times New Roman"/>
                <w:i/>
                <w:iCs/>
                <w:color w:val="000000"/>
                <w:sz w:val="20"/>
                <w:szCs w:val="20"/>
                <w:lang w:eastAsia="cs-CZ"/>
              </w:rPr>
              <w:t>Průvodce metodologií pedagogického výzkumu.</w:t>
            </w:r>
            <w:r w:rsidRPr="00B86627">
              <w:rPr>
                <w:rFonts w:ascii="Times New Roman" w:eastAsia="Times New Roman" w:hAnsi="Times New Roman" w:cs="Times New Roman"/>
                <w:color w:val="000000"/>
                <w:sz w:val="20"/>
                <w:szCs w:val="20"/>
                <w:lang w:eastAsia="cs-CZ"/>
              </w:rPr>
              <w:t xml:space="preserve"> Zlín: UTB, 2007. </w:t>
            </w:r>
          </w:p>
          <w:p w:rsidR="00BB656B" w:rsidRPr="00B86627" w:rsidRDefault="00BB656B" w:rsidP="00BB656B">
            <w:pPr>
              <w:spacing w:after="0" w:line="240" w:lineRule="auto"/>
              <w:jc w:val="both"/>
              <w:rPr>
                <w:rFonts w:ascii="Times New Roman" w:eastAsia="Times New Roman" w:hAnsi="Times New Roman" w:cs="Times New Roman"/>
                <w:b/>
                <w:sz w:val="19"/>
                <w:szCs w:val="19"/>
                <w:lang w:eastAsia="cs-CZ"/>
              </w:rPr>
            </w:pPr>
            <w:r w:rsidRPr="00B86627">
              <w:rPr>
                <w:rFonts w:ascii="Times New Roman" w:eastAsia="Times New Roman" w:hAnsi="Times New Roman" w:cs="Times New Roman"/>
                <w:b/>
                <w:sz w:val="19"/>
                <w:szCs w:val="19"/>
                <w:lang w:eastAsia="cs-CZ"/>
              </w:rPr>
              <w:t>Doporučená literatura</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Hendl, J., Remr, J. </w:t>
            </w:r>
            <w:r w:rsidRPr="00B86627">
              <w:rPr>
                <w:rFonts w:ascii="Times New Roman" w:eastAsia="Times New Roman" w:hAnsi="Times New Roman" w:cs="Times New Roman"/>
                <w:i/>
                <w:color w:val="000000"/>
                <w:sz w:val="20"/>
                <w:szCs w:val="20"/>
                <w:lang w:eastAsia="cs-CZ"/>
              </w:rPr>
              <w:t>Metody výzkumu a evaluace</w:t>
            </w:r>
            <w:r w:rsidRPr="00B86627">
              <w:rPr>
                <w:rFonts w:ascii="Times New Roman" w:eastAsia="Times New Roman" w:hAnsi="Times New Roman" w:cs="Times New Roman"/>
                <w:color w:val="000000"/>
                <w:sz w:val="20"/>
                <w:szCs w:val="20"/>
                <w:lang w:eastAsia="cs-CZ"/>
              </w:rPr>
              <w:t>. Praha: Portál, 2017.</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Maňák, J., Švec, Š., Švec, V. </w:t>
            </w:r>
            <w:r w:rsidRPr="00B86627">
              <w:rPr>
                <w:rFonts w:ascii="Times New Roman" w:eastAsia="Times New Roman" w:hAnsi="Times New Roman" w:cs="Times New Roman"/>
                <w:i/>
                <w:iCs/>
                <w:color w:val="000000"/>
                <w:sz w:val="20"/>
                <w:szCs w:val="20"/>
                <w:lang w:eastAsia="cs-CZ"/>
              </w:rPr>
              <w:t>Slovník pedagogické metodologie.</w:t>
            </w:r>
            <w:r w:rsidRPr="00B86627">
              <w:rPr>
                <w:rFonts w:ascii="Times New Roman" w:eastAsia="Times New Roman" w:hAnsi="Times New Roman" w:cs="Times New Roman"/>
                <w:color w:val="000000"/>
                <w:sz w:val="20"/>
                <w:szCs w:val="20"/>
                <w:lang w:eastAsia="cs-CZ"/>
              </w:rPr>
              <w:t xml:space="preserve"> Brno: Masarykova univerzita a Paido, 2005. </w:t>
            </w:r>
          </w:p>
          <w:p w:rsidR="00BB656B" w:rsidRPr="00B86627" w:rsidRDefault="00BB656B" w:rsidP="00BB656B">
            <w:pPr>
              <w:spacing w:after="0" w:line="240" w:lineRule="auto"/>
              <w:rPr>
                <w:rFonts w:ascii="Times New Roman" w:eastAsia="Times New Roman" w:hAnsi="Times New Roman" w:cs="Times New Roman"/>
                <w:color w:val="000000"/>
                <w:sz w:val="20"/>
                <w:szCs w:val="20"/>
                <w:lang w:eastAsia="cs-CZ"/>
              </w:rPr>
            </w:pPr>
            <w:r w:rsidRPr="00B86627">
              <w:rPr>
                <w:rFonts w:ascii="Times New Roman" w:eastAsia="Times New Roman" w:hAnsi="Times New Roman" w:cs="Times New Roman"/>
                <w:color w:val="000000"/>
                <w:sz w:val="20"/>
                <w:szCs w:val="20"/>
                <w:lang w:eastAsia="cs-CZ"/>
              </w:rPr>
              <w:t xml:space="preserve">Punch, K. </w:t>
            </w:r>
            <w:r w:rsidRPr="00B86627">
              <w:rPr>
                <w:rFonts w:ascii="Times New Roman" w:eastAsia="Times New Roman" w:hAnsi="Times New Roman" w:cs="Times New Roman"/>
                <w:i/>
                <w:iCs/>
                <w:color w:val="000000"/>
                <w:sz w:val="20"/>
                <w:szCs w:val="20"/>
                <w:lang w:eastAsia="cs-CZ"/>
              </w:rPr>
              <w:t>Úspěšný návrh výzkumu</w:t>
            </w:r>
            <w:r w:rsidRPr="00B86627">
              <w:rPr>
                <w:rFonts w:ascii="Times New Roman" w:eastAsia="Times New Roman" w:hAnsi="Times New Roman" w:cs="Times New Roman"/>
                <w:iCs/>
                <w:color w:val="000000"/>
                <w:sz w:val="20"/>
                <w:szCs w:val="20"/>
                <w:lang w:eastAsia="cs-CZ"/>
              </w:rPr>
              <w:t>.</w:t>
            </w:r>
            <w:r w:rsidRPr="00B86627">
              <w:rPr>
                <w:rFonts w:ascii="Times New Roman" w:eastAsia="Times New Roman" w:hAnsi="Times New Roman" w:cs="Times New Roman"/>
                <w:color w:val="000000"/>
                <w:sz w:val="20"/>
                <w:szCs w:val="20"/>
                <w:lang w:eastAsia="cs-CZ"/>
              </w:rPr>
              <w:t xml:space="preserve"> Praha: Portál, 2008. </w:t>
            </w:r>
          </w:p>
        </w:tc>
      </w:tr>
    </w:tbl>
    <w:p w:rsidR="0021045E" w:rsidRDefault="0021045E"/>
    <w:p w:rsidR="008D7825" w:rsidRDefault="008D78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7825" w:rsidRPr="00F4770F" w:rsidTr="00F90037">
        <w:tc>
          <w:tcPr>
            <w:tcW w:w="9855" w:type="dxa"/>
            <w:gridSpan w:val="8"/>
            <w:tcBorders>
              <w:bottom w:val="double" w:sz="4" w:space="0" w:color="auto"/>
            </w:tcBorders>
            <w:shd w:val="clear" w:color="auto" w:fill="BDD6EE"/>
          </w:tcPr>
          <w:p w:rsidR="008D7825" w:rsidRPr="00F4770F" w:rsidRDefault="008D7825" w:rsidP="00F90037">
            <w:pPr>
              <w:spacing w:after="0" w:line="240" w:lineRule="auto"/>
              <w:jc w:val="both"/>
              <w:rPr>
                <w:rFonts w:ascii="Times New Roman" w:eastAsia="Times New Roman" w:hAnsi="Times New Roman" w:cs="Times New Roman"/>
                <w:b/>
                <w:sz w:val="28"/>
                <w:szCs w:val="20"/>
                <w:lang w:eastAsia="cs-CZ"/>
              </w:rPr>
            </w:pPr>
            <w:r w:rsidRPr="00F4770F">
              <w:rPr>
                <w:rFonts w:ascii="Times New Roman" w:eastAsia="Times New Roman" w:hAnsi="Times New Roman" w:cs="Times New Roman"/>
                <w:sz w:val="20"/>
                <w:szCs w:val="20"/>
                <w:lang w:eastAsia="cs-CZ"/>
              </w:rPr>
              <w:lastRenderedPageBreak/>
              <w:br w:type="page"/>
            </w:r>
            <w:r w:rsidRPr="00F4770F">
              <w:rPr>
                <w:rFonts w:ascii="Times New Roman" w:eastAsia="Times New Roman" w:hAnsi="Times New Roman" w:cs="Times New Roman"/>
                <w:b/>
                <w:sz w:val="28"/>
                <w:szCs w:val="20"/>
                <w:lang w:eastAsia="cs-CZ"/>
              </w:rPr>
              <w:t>B-III – Charakteristika studijního předmětu</w:t>
            </w:r>
          </w:p>
        </w:tc>
      </w:tr>
      <w:tr w:rsidR="008D7825" w:rsidRPr="00F4770F" w:rsidTr="00F90037">
        <w:tc>
          <w:tcPr>
            <w:tcW w:w="3086" w:type="dxa"/>
            <w:tcBorders>
              <w:top w:val="double" w:sz="4" w:space="0" w:color="auto"/>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8D7825" w:rsidRPr="00F4770F" w:rsidRDefault="008D7825" w:rsidP="00F90037">
            <w:pPr>
              <w:spacing w:after="0" w:line="240" w:lineRule="auto"/>
              <w:rPr>
                <w:rFonts w:ascii="Times New Roman" w:eastAsia="Times New Roman" w:hAnsi="Times New Roman" w:cs="Times New Roman"/>
                <w:sz w:val="20"/>
                <w:szCs w:val="20"/>
                <w:lang w:eastAsia="cs-CZ"/>
              </w:rPr>
            </w:pPr>
            <w:del w:id="138" w:author="*" w:date="2018-08-22T07:34:00Z">
              <w:r w:rsidRPr="00F4770F" w:rsidDel="006B7154">
                <w:rPr>
                  <w:rFonts w:ascii="Times New Roman" w:eastAsia="Times New Roman" w:hAnsi="Times New Roman" w:cs="Times New Roman"/>
                  <w:sz w:val="20"/>
                  <w:szCs w:val="20"/>
                  <w:lang w:eastAsia="cs-CZ"/>
                </w:rPr>
                <w:delText>Legislativa v sociální oblasti</w:delText>
              </w:r>
            </w:del>
            <w:ins w:id="139" w:author="*" w:date="2018-08-22T07:34:00Z">
              <w:r w:rsidR="006B7154">
                <w:rPr>
                  <w:rFonts w:ascii="Times New Roman" w:eastAsia="Times New Roman" w:hAnsi="Times New Roman" w:cs="Times New Roman"/>
                  <w:sz w:val="20"/>
                  <w:szCs w:val="20"/>
                  <w:lang w:eastAsia="cs-CZ"/>
                </w:rPr>
                <w:t>Sociální politika a sociální práce</w:t>
              </w:r>
            </w:ins>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Typ předmětu</w:t>
            </w:r>
          </w:p>
        </w:tc>
        <w:tc>
          <w:tcPr>
            <w:tcW w:w="3406" w:type="dxa"/>
            <w:gridSpan w:val="4"/>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ZT</w:t>
            </w:r>
          </w:p>
        </w:tc>
        <w:tc>
          <w:tcPr>
            <w:tcW w:w="2695" w:type="dxa"/>
            <w:gridSpan w:val="2"/>
            <w:shd w:val="clear" w:color="auto" w:fill="F7CAAC"/>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doporučený ročník / semestr</w:t>
            </w:r>
          </w:p>
        </w:tc>
        <w:tc>
          <w:tcPr>
            <w:tcW w:w="668" w:type="dxa"/>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2./ZS</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Rozsah studijního předmětu</w:t>
            </w:r>
          </w:p>
        </w:tc>
        <w:tc>
          <w:tcPr>
            <w:tcW w:w="1701" w:type="dxa"/>
            <w:gridSpan w:val="2"/>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+ 0s</w:t>
            </w:r>
          </w:p>
        </w:tc>
        <w:tc>
          <w:tcPr>
            <w:tcW w:w="889"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 xml:space="preserve">hod. </w:t>
            </w:r>
          </w:p>
        </w:tc>
        <w:tc>
          <w:tcPr>
            <w:tcW w:w="816" w:type="dxa"/>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kreditů</w:t>
            </w:r>
          </w:p>
        </w:tc>
        <w:tc>
          <w:tcPr>
            <w:tcW w:w="1207" w:type="dxa"/>
            <w:gridSpan w:val="2"/>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5</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Cs w:val="20"/>
                <w:lang w:eastAsia="cs-CZ"/>
              </w:rPr>
            </w:pPr>
            <w:r w:rsidRPr="00F4770F">
              <w:rPr>
                <w:rFonts w:ascii="Times New Roman" w:eastAsia="Times New Roman" w:hAnsi="Times New Roman" w:cs="Times New Roman"/>
                <w:b/>
                <w:sz w:val="20"/>
                <w:szCs w:val="20"/>
                <w:lang w:eastAsia="cs-CZ"/>
              </w:rPr>
              <w:t>Prerekvizity, korekvizity, ekvivalence</w:t>
            </w:r>
          </w:p>
        </w:tc>
        <w:tc>
          <w:tcPr>
            <w:tcW w:w="6769" w:type="dxa"/>
            <w:gridSpan w:val="7"/>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Způsob ověření studijních výsledků</w:t>
            </w:r>
          </w:p>
        </w:tc>
        <w:tc>
          <w:tcPr>
            <w:tcW w:w="3406" w:type="dxa"/>
            <w:gridSpan w:val="4"/>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Zk</w:t>
            </w:r>
          </w:p>
        </w:tc>
        <w:tc>
          <w:tcPr>
            <w:tcW w:w="215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výuky</w:t>
            </w:r>
          </w:p>
        </w:tc>
        <w:tc>
          <w:tcPr>
            <w:tcW w:w="1207" w:type="dxa"/>
            <w:gridSpan w:val="2"/>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přednáška</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8D7825" w:rsidRPr="00F4770F" w:rsidRDefault="008D7825" w:rsidP="0048142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Zkouška písemnou formou</w:t>
            </w:r>
          </w:p>
        </w:tc>
      </w:tr>
      <w:tr w:rsidR="008D7825" w:rsidRPr="00F4770F" w:rsidTr="00F90037">
        <w:trPr>
          <w:trHeight w:val="250"/>
        </w:trPr>
        <w:tc>
          <w:tcPr>
            <w:tcW w:w="9855" w:type="dxa"/>
            <w:gridSpan w:val="8"/>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197"/>
        </w:trPr>
        <w:tc>
          <w:tcPr>
            <w:tcW w:w="3086" w:type="dxa"/>
            <w:tcBorders>
              <w:top w:val="nil"/>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8D7825" w:rsidRPr="00F4770F" w:rsidTr="00F90037">
        <w:trPr>
          <w:trHeight w:val="243"/>
        </w:trPr>
        <w:tc>
          <w:tcPr>
            <w:tcW w:w="3086" w:type="dxa"/>
            <w:tcBorders>
              <w:top w:val="nil"/>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182"/>
        </w:trPr>
        <w:tc>
          <w:tcPr>
            <w:tcW w:w="9855" w:type="dxa"/>
            <w:gridSpan w:val="8"/>
            <w:tcBorders>
              <w:top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doc. PhDr. Lenka Haburajová</w:t>
            </w:r>
            <w:r>
              <w:rPr>
                <w:rFonts w:ascii="Times New Roman" w:eastAsia="Times New Roman" w:hAnsi="Times New Roman" w:cs="Times New Roman"/>
                <w:sz w:val="20"/>
                <w:szCs w:val="20"/>
                <w:lang w:eastAsia="cs-CZ"/>
              </w:rPr>
              <w:t xml:space="preserve"> </w:t>
            </w:r>
            <w:r w:rsidRPr="00F4770F">
              <w:rPr>
                <w:rFonts w:ascii="Times New Roman" w:eastAsia="Times New Roman" w:hAnsi="Times New Roman" w:cs="Times New Roman"/>
                <w:sz w:val="20"/>
                <w:szCs w:val="20"/>
                <w:lang w:eastAsia="cs-CZ"/>
              </w:rPr>
              <w:t>Ilavská, Ph.D.</w:t>
            </w:r>
          </w:p>
        </w:tc>
      </w:tr>
      <w:tr w:rsidR="008D7825" w:rsidRPr="00F4770F" w:rsidTr="00F90037">
        <w:tc>
          <w:tcPr>
            <w:tcW w:w="3086" w:type="dxa"/>
            <w:shd w:val="clear" w:color="auto" w:fill="F7CAAC"/>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3938"/>
        </w:trPr>
        <w:tc>
          <w:tcPr>
            <w:tcW w:w="9855" w:type="dxa"/>
            <w:gridSpan w:val="8"/>
            <w:tcBorders>
              <w:top w:val="nil"/>
              <w:bottom w:val="single" w:sz="12" w:space="0" w:color="auto"/>
            </w:tcBorders>
          </w:tcPr>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Cíl předmětu</w:t>
            </w:r>
          </w:p>
          <w:p w:rsidR="0083770E" w:rsidRPr="00F4770F" w:rsidRDefault="0083770E" w:rsidP="0083770E">
            <w:pPr>
              <w:spacing w:after="0" w:line="240" w:lineRule="auto"/>
              <w:jc w:val="both"/>
              <w:rPr>
                <w:ins w:id="140" w:author="*" w:date="2018-08-22T08:01:00Z"/>
                <w:rFonts w:ascii="Times New Roman" w:eastAsia="Times New Roman" w:hAnsi="Times New Roman" w:cs="Times New Roman"/>
                <w:b/>
                <w:sz w:val="20"/>
                <w:szCs w:val="20"/>
                <w:lang w:eastAsia="cs-CZ"/>
              </w:rPr>
            </w:pPr>
            <w:ins w:id="141" w:author="*" w:date="2018-08-22T08:01:00Z">
              <w:r>
                <w:rPr>
                  <w:rFonts w:ascii="Times New Roman" w:eastAsia="Times New Roman" w:hAnsi="Times New Roman" w:cs="Times New Roman"/>
                  <w:sz w:val="20"/>
                  <w:szCs w:val="20"/>
                  <w:lang w:eastAsia="cs-CZ"/>
                </w:rPr>
                <w:t>Cílem předmětu je rozvoj znalostí studentů v oblasti sociální politiky a sociální práce. Studenti jsou vedeni k porozumění dopadům sociální politiky státu na výkon sociální práce v praxi. Cílem je, aby se studenti rozuměli propojenosti makroúrovně (sociální politika) s mikroúrovní (sociální práce s klientem) ve vybraných důležitých oblastech, se kterými se jako absolventi v praxi mohou setkat.</w:t>
              </w:r>
            </w:ins>
          </w:p>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Obsah předmětu</w:t>
            </w:r>
          </w:p>
          <w:p w:rsidR="0083770E" w:rsidRDefault="0083770E" w:rsidP="0083770E">
            <w:pPr>
              <w:spacing w:after="0" w:line="240" w:lineRule="auto"/>
              <w:jc w:val="both"/>
              <w:rPr>
                <w:ins w:id="142" w:author="*" w:date="2018-08-22T08:02:00Z"/>
                <w:rFonts w:ascii="Times New Roman" w:eastAsia="Times New Roman" w:hAnsi="Times New Roman" w:cs="Times New Roman"/>
                <w:sz w:val="20"/>
                <w:szCs w:val="20"/>
                <w:lang w:eastAsia="cs-CZ"/>
              </w:rPr>
            </w:pPr>
            <w:ins w:id="143" w:author="*" w:date="2018-08-22T08:02:00Z">
              <w:r>
                <w:rPr>
                  <w:rFonts w:ascii="Times New Roman" w:eastAsia="Times New Roman" w:hAnsi="Times New Roman" w:cs="Times New Roman"/>
                  <w:sz w:val="20"/>
                  <w:szCs w:val="20"/>
                  <w:lang w:eastAsia="cs-CZ"/>
                </w:rPr>
                <w:t>Sociální politika v zemích EU.</w:t>
              </w:r>
            </w:ins>
          </w:p>
          <w:p w:rsidR="0083770E" w:rsidRDefault="0083770E" w:rsidP="0083770E">
            <w:pPr>
              <w:spacing w:after="0" w:line="240" w:lineRule="auto"/>
              <w:jc w:val="both"/>
              <w:rPr>
                <w:ins w:id="144" w:author="*" w:date="2018-08-22T08:02:00Z"/>
                <w:rFonts w:ascii="Times New Roman" w:eastAsia="Times New Roman" w:hAnsi="Times New Roman" w:cs="Times New Roman"/>
                <w:sz w:val="20"/>
                <w:szCs w:val="20"/>
                <w:lang w:eastAsia="cs-CZ"/>
              </w:rPr>
            </w:pPr>
            <w:ins w:id="145" w:author="*" w:date="2018-08-22T08:02:00Z">
              <w:r>
                <w:rPr>
                  <w:rFonts w:ascii="Times New Roman" w:eastAsia="Times New Roman" w:hAnsi="Times New Roman" w:cs="Times New Roman"/>
                  <w:sz w:val="20"/>
                  <w:szCs w:val="20"/>
                  <w:lang w:eastAsia="cs-CZ"/>
                </w:rPr>
                <w:t>Sociální politika v ČR.</w:t>
              </w:r>
            </w:ins>
          </w:p>
          <w:p w:rsidR="0083770E" w:rsidRDefault="0083770E" w:rsidP="0083770E">
            <w:pPr>
              <w:spacing w:after="0" w:line="240" w:lineRule="auto"/>
              <w:jc w:val="both"/>
              <w:rPr>
                <w:ins w:id="146" w:author="*" w:date="2018-08-22T08:02:00Z"/>
                <w:rFonts w:ascii="Times New Roman" w:eastAsia="Times New Roman" w:hAnsi="Times New Roman" w:cs="Times New Roman"/>
                <w:sz w:val="20"/>
                <w:szCs w:val="20"/>
                <w:lang w:eastAsia="cs-CZ"/>
              </w:rPr>
            </w:pPr>
            <w:ins w:id="147" w:author="*" w:date="2018-08-22T08:02:00Z">
              <w:r>
                <w:rPr>
                  <w:rFonts w:ascii="Times New Roman" w:eastAsia="Times New Roman" w:hAnsi="Times New Roman" w:cs="Times New Roman"/>
                  <w:sz w:val="20"/>
                  <w:szCs w:val="20"/>
                  <w:lang w:eastAsia="cs-CZ"/>
                </w:rPr>
                <w:t>Sociální politika jako determinanta sociální práce.</w:t>
              </w:r>
            </w:ins>
          </w:p>
          <w:p w:rsidR="0083770E" w:rsidRDefault="0083770E" w:rsidP="0083770E">
            <w:pPr>
              <w:spacing w:after="0" w:line="240" w:lineRule="auto"/>
              <w:jc w:val="both"/>
              <w:rPr>
                <w:ins w:id="148" w:author="*" w:date="2018-08-22T08:02:00Z"/>
                <w:rFonts w:ascii="Times New Roman" w:eastAsia="Times New Roman" w:hAnsi="Times New Roman" w:cs="Times New Roman"/>
                <w:sz w:val="20"/>
                <w:szCs w:val="20"/>
                <w:lang w:eastAsia="cs-CZ"/>
              </w:rPr>
            </w:pPr>
            <w:ins w:id="149" w:author="*" w:date="2018-08-22T08:02:00Z">
              <w:r>
                <w:rPr>
                  <w:rFonts w:ascii="Times New Roman" w:eastAsia="Times New Roman" w:hAnsi="Times New Roman" w:cs="Times New Roman"/>
                  <w:sz w:val="20"/>
                  <w:szCs w:val="20"/>
                  <w:lang w:eastAsia="cs-CZ"/>
                </w:rPr>
                <w:t>Dopady rodinné politiky na výkon sociální práce v praxi.</w:t>
              </w:r>
            </w:ins>
          </w:p>
          <w:p w:rsidR="0083770E" w:rsidRDefault="0083770E" w:rsidP="0083770E">
            <w:pPr>
              <w:spacing w:after="0" w:line="240" w:lineRule="auto"/>
              <w:jc w:val="both"/>
              <w:rPr>
                <w:ins w:id="150" w:author="*" w:date="2018-08-22T08:02:00Z"/>
                <w:rFonts w:ascii="Times New Roman" w:eastAsia="Times New Roman" w:hAnsi="Times New Roman" w:cs="Times New Roman"/>
                <w:sz w:val="20"/>
                <w:szCs w:val="20"/>
                <w:lang w:eastAsia="cs-CZ"/>
              </w:rPr>
            </w:pPr>
            <w:ins w:id="151" w:author="*" w:date="2018-08-22T08:02:00Z">
              <w:r>
                <w:rPr>
                  <w:rFonts w:ascii="Times New Roman" w:eastAsia="Times New Roman" w:hAnsi="Times New Roman" w:cs="Times New Roman"/>
                  <w:sz w:val="20"/>
                  <w:szCs w:val="20"/>
                  <w:lang w:eastAsia="cs-CZ"/>
                </w:rPr>
                <w:t>Dopady politiky zaměstnanosti na výkon sociální práce v praxi.</w:t>
              </w:r>
            </w:ins>
          </w:p>
          <w:p w:rsidR="0083770E" w:rsidRDefault="0083770E" w:rsidP="0083770E">
            <w:pPr>
              <w:spacing w:after="0" w:line="240" w:lineRule="auto"/>
              <w:jc w:val="both"/>
              <w:rPr>
                <w:ins w:id="152" w:author="*" w:date="2018-08-22T08:02:00Z"/>
                <w:rFonts w:ascii="Times New Roman" w:eastAsia="Times New Roman" w:hAnsi="Times New Roman" w:cs="Times New Roman"/>
                <w:sz w:val="20"/>
                <w:szCs w:val="20"/>
                <w:lang w:eastAsia="cs-CZ"/>
              </w:rPr>
            </w:pPr>
            <w:ins w:id="153" w:author="*" w:date="2018-08-22T08:02:00Z">
              <w:r>
                <w:rPr>
                  <w:rFonts w:ascii="Times New Roman" w:eastAsia="Times New Roman" w:hAnsi="Times New Roman" w:cs="Times New Roman"/>
                  <w:sz w:val="20"/>
                  <w:szCs w:val="20"/>
                  <w:lang w:eastAsia="cs-CZ"/>
                </w:rPr>
                <w:t>Dopady bytové a zdravotní politiky na výkon sociální práce v praxi.</w:t>
              </w:r>
            </w:ins>
          </w:p>
          <w:p w:rsidR="008D7825" w:rsidRPr="00F4770F" w:rsidRDefault="008D7825" w:rsidP="00F90037">
            <w:pPr>
              <w:spacing w:after="0" w:line="240" w:lineRule="auto"/>
              <w:jc w:val="both"/>
              <w:rPr>
                <w:rFonts w:ascii="Times New Roman" w:eastAsia="Times New Roman" w:hAnsi="Times New Roman" w:cs="Times New Roman"/>
                <w:b/>
                <w:sz w:val="20"/>
                <w:szCs w:val="20"/>
                <w:lang w:eastAsia="cs-CZ"/>
              </w:rPr>
            </w:pPr>
            <w:r w:rsidRPr="00F4770F">
              <w:rPr>
                <w:rFonts w:ascii="Times New Roman" w:eastAsia="Times New Roman" w:hAnsi="Times New Roman" w:cs="Times New Roman"/>
                <w:b/>
                <w:sz w:val="20"/>
                <w:szCs w:val="20"/>
                <w:lang w:eastAsia="cs-CZ"/>
              </w:rPr>
              <w:t>Výstupní kompetence</w:t>
            </w:r>
          </w:p>
          <w:p w:rsidR="008D7825" w:rsidRPr="00F4770F" w:rsidRDefault="004D11A7" w:rsidP="00F90037">
            <w:pPr>
              <w:spacing w:after="0" w:line="240" w:lineRule="auto"/>
              <w:jc w:val="both"/>
              <w:rPr>
                <w:rFonts w:ascii="Times New Roman" w:eastAsia="Times New Roman" w:hAnsi="Times New Roman" w:cs="Times New Roman"/>
                <w:sz w:val="20"/>
                <w:szCs w:val="20"/>
                <w:lang w:eastAsia="cs-CZ"/>
              </w:rPr>
            </w:pPr>
            <w:ins w:id="154" w:author="*" w:date="2018-08-22T08:52:00Z">
              <w:r w:rsidRPr="004D11A7">
                <w:rPr>
                  <w:rFonts w:ascii="Times New Roman" w:eastAsia="Times New Roman" w:hAnsi="Times New Roman" w:cs="Times New Roman"/>
                  <w:sz w:val="20"/>
                  <w:szCs w:val="20"/>
                  <w:lang w:eastAsia="cs-CZ"/>
                </w:rPr>
                <w:t>Student se orientuje v sociální politice státu a jejím dopadu na výkon sociální práce v praxi, zná principy, typy a oblasti sociální politiky, rozumí vztahu sociální politiky a sociální práce, zná základní legislativu v sociální oblasti, rozumí dopadům důležitých oblastí sociální politiky na práci s klienty v sociální oblasti, rozumí obsahovému rámci, který sociální politika státu tvoří pro fungování institucí a organizací v sociální oblasti.</w:t>
              </w:r>
            </w:ins>
          </w:p>
        </w:tc>
      </w:tr>
      <w:tr w:rsidR="008D7825" w:rsidRPr="00F4770F" w:rsidTr="00F90037">
        <w:trPr>
          <w:trHeight w:val="265"/>
        </w:trPr>
        <w:tc>
          <w:tcPr>
            <w:tcW w:w="3653" w:type="dxa"/>
            <w:gridSpan w:val="2"/>
            <w:tcBorders>
              <w:top w:val="nil"/>
            </w:tcBorders>
            <w:shd w:val="clear" w:color="auto" w:fill="F7CAAC"/>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r w:rsidRPr="00F4770F">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8D7825" w:rsidRPr="00F4770F"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F4770F" w:rsidTr="00F90037">
        <w:trPr>
          <w:trHeight w:val="1497"/>
        </w:trPr>
        <w:tc>
          <w:tcPr>
            <w:tcW w:w="9855" w:type="dxa"/>
            <w:gridSpan w:val="8"/>
            <w:tcBorders>
              <w:top w:val="nil"/>
            </w:tcBorders>
          </w:tcPr>
          <w:p w:rsidR="008D7825" w:rsidRPr="00F4770F" w:rsidRDefault="008D7825" w:rsidP="00F90037">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Povinná literatura</w:t>
            </w:r>
          </w:p>
          <w:p w:rsidR="000114B4" w:rsidRPr="000114B4" w:rsidRDefault="000114B4" w:rsidP="000114B4">
            <w:pPr>
              <w:spacing w:after="0" w:line="240" w:lineRule="auto"/>
              <w:rPr>
                <w:ins w:id="155" w:author="*" w:date="2018-08-22T08:07:00Z"/>
                <w:rFonts w:ascii="Times New Roman" w:eastAsia="Times New Roman" w:hAnsi="Times New Roman" w:cs="Times New Roman"/>
                <w:sz w:val="20"/>
                <w:szCs w:val="20"/>
                <w:lang w:eastAsia="cs-CZ"/>
              </w:rPr>
            </w:pPr>
            <w:ins w:id="156" w:author="*" w:date="2018-08-22T08:07:00Z">
              <w:r>
                <w:rPr>
                  <w:rFonts w:ascii="Times New Roman" w:eastAsia="Times New Roman" w:hAnsi="Times New Roman" w:cs="Times New Roman"/>
                  <w:sz w:val="20"/>
                  <w:szCs w:val="20"/>
                  <w:lang w:eastAsia="cs-CZ"/>
                </w:rPr>
                <w:t>Cunningham, J.</w:t>
              </w:r>
              <w:r w:rsidRPr="0083770E">
                <w:rPr>
                  <w:rFonts w:ascii="Times New Roman" w:eastAsia="Times New Roman" w:hAnsi="Times New Roman" w:cs="Times New Roman"/>
                  <w:sz w:val="20"/>
                  <w:szCs w:val="20"/>
                  <w:lang w:eastAsia="cs-CZ"/>
                </w:rPr>
                <w:t>,</w:t>
              </w:r>
              <w:r>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val="en-US" w:eastAsia="cs-CZ"/>
                </w:rPr>
                <w:t>&amp;</w:t>
              </w:r>
              <w:r>
                <w:rPr>
                  <w:rFonts w:ascii="Times New Roman" w:eastAsia="Times New Roman" w:hAnsi="Times New Roman" w:cs="Times New Roman"/>
                  <w:sz w:val="20"/>
                  <w:szCs w:val="20"/>
                  <w:lang w:eastAsia="cs-CZ"/>
                </w:rPr>
                <w:t xml:space="preserve"> </w:t>
              </w:r>
              <w:r w:rsidRPr="0083770E">
                <w:rPr>
                  <w:rFonts w:ascii="Times New Roman" w:eastAsia="Times New Roman" w:hAnsi="Times New Roman" w:cs="Times New Roman"/>
                  <w:sz w:val="20"/>
                  <w:szCs w:val="20"/>
                  <w:lang w:eastAsia="cs-CZ"/>
                </w:rPr>
                <w:t>Cunningham</w:t>
              </w:r>
              <w:r>
                <w:rPr>
                  <w:rFonts w:ascii="Times New Roman" w:eastAsia="Times New Roman" w:hAnsi="Times New Roman" w:cs="Times New Roman"/>
                  <w:sz w:val="20"/>
                  <w:szCs w:val="20"/>
                  <w:lang w:eastAsia="cs-CZ"/>
                </w:rPr>
                <w:t xml:space="preserve">, S. </w:t>
              </w:r>
              <w:r w:rsidRPr="000114B4">
                <w:rPr>
                  <w:rFonts w:ascii="Times New Roman" w:eastAsia="Times New Roman" w:hAnsi="Times New Roman" w:cs="Times New Roman"/>
                  <w:i/>
                  <w:sz w:val="20"/>
                  <w:szCs w:val="20"/>
                  <w:lang w:eastAsia="cs-CZ"/>
                </w:rPr>
                <w:t>Social Policy and Social Work: An Introduction</w:t>
              </w:r>
              <w:r>
                <w:rPr>
                  <w:rFonts w:ascii="Times New Roman" w:eastAsia="Times New Roman" w:hAnsi="Times New Roman" w:cs="Times New Roman"/>
                  <w:sz w:val="20"/>
                  <w:szCs w:val="20"/>
                  <w:lang w:eastAsia="cs-CZ"/>
                </w:rPr>
                <w:t>. Thousand Oaks: SAGE, 2017.</w:t>
              </w:r>
            </w:ins>
          </w:p>
          <w:p w:rsidR="000114B4" w:rsidRPr="000114B4" w:rsidRDefault="000114B4" w:rsidP="00F90037">
            <w:pPr>
              <w:spacing w:after="0" w:line="240" w:lineRule="auto"/>
              <w:rPr>
                <w:ins w:id="157" w:author="*" w:date="2018-08-22T08:14:00Z"/>
                <w:rFonts w:ascii="Times New Roman" w:eastAsia="Times New Roman" w:hAnsi="Times New Roman" w:cs="Times New Roman"/>
                <w:sz w:val="20"/>
                <w:szCs w:val="20"/>
                <w:lang w:eastAsia="cs-CZ"/>
              </w:rPr>
            </w:pPr>
            <w:ins w:id="158" w:author="*" w:date="2018-08-22T08:14:00Z">
              <w:r>
                <w:rPr>
                  <w:rFonts w:ascii="Times New Roman" w:eastAsia="Times New Roman" w:hAnsi="Times New Roman" w:cs="Times New Roman"/>
                  <w:sz w:val="20"/>
                  <w:szCs w:val="20"/>
                  <w:lang w:eastAsia="cs-CZ"/>
                </w:rPr>
                <w:t xml:space="preserve">Elichová, M. </w:t>
              </w:r>
              <w:r w:rsidRPr="000114B4">
                <w:rPr>
                  <w:rFonts w:ascii="Times New Roman" w:eastAsia="Times New Roman" w:hAnsi="Times New Roman" w:cs="Times New Roman"/>
                  <w:i/>
                  <w:sz w:val="20"/>
                  <w:szCs w:val="20"/>
                  <w:lang w:eastAsia="cs-CZ"/>
                </w:rPr>
                <w:t>Sociální práce: Aktuální otázky</w:t>
              </w:r>
              <w:r>
                <w:rPr>
                  <w:rFonts w:ascii="Times New Roman" w:eastAsia="Times New Roman" w:hAnsi="Times New Roman" w:cs="Times New Roman"/>
                  <w:sz w:val="20"/>
                  <w:szCs w:val="20"/>
                  <w:lang w:eastAsia="cs-CZ"/>
                </w:rPr>
                <w:t xml:space="preserve">. </w:t>
              </w:r>
            </w:ins>
            <w:ins w:id="159" w:author="*" w:date="2018-08-22T08:15:00Z">
              <w:r>
                <w:rPr>
                  <w:rFonts w:ascii="Times New Roman" w:eastAsia="Times New Roman" w:hAnsi="Times New Roman" w:cs="Times New Roman"/>
                  <w:sz w:val="20"/>
                  <w:szCs w:val="20"/>
                  <w:lang w:eastAsia="cs-CZ"/>
                </w:rPr>
                <w:t>Praha: Grada, 2017.</w:t>
              </w:r>
            </w:ins>
          </w:p>
          <w:p w:rsidR="00BF489E" w:rsidRPr="00BF489E" w:rsidRDefault="00BF489E" w:rsidP="00BF489E">
            <w:pPr>
              <w:spacing w:after="0" w:line="240" w:lineRule="auto"/>
              <w:jc w:val="both"/>
              <w:rPr>
                <w:ins w:id="160" w:author="*" w:date="2018-08-22T08:36:00Z"/>
                <w:rFonts w:ascii="Times New Roman" w:eastAsia="Times New Roman" w:hAnsi="Times New Roman" w:cs="Times New Roman"/>
                <w:sz w:val="20"/>
                <w:szCs w:val="20"/>
                <w:lang w:eastAsia="cs-CZ"/>
              </w:rPr>
            </w:pPr>
            <w:ins w:id="161" w:author="*" w:date="2018-08-22T08:36:00Z">
              <w:r>
                <w:rPr>
                  <w:rFonts w:ascii="Times New Roman" w:eastAsia="Times New Roman" w:hAnsi="Times New Roman" w:cs="Times New Roman"/>
                  <w:sz w:val="20"/>
                  <w:szCs w:val="20"/>
                  <w:lang w:eastAsia="cs-CZ"/>
                </w:rPr>
                <w:t xml:space="preserve">Skarupská, H. </w:t>
              </w:r>
              <w:r>
                <w:rPr>
                  <w:rFonts w:ascii="Times New Roman" w:eastAsia="Times New Roman" w:hAnsi="Times New Roman" w:cs="Times New Roman"/>
                  <w:i/>
                  <w:sz w:val="20"/>
                  <w:szCs w:val="20"/>
                  <w:lang w:eastAsia="cs-CZ"/>
                </w:rPr>
                <w:t>Legislativa v sociální oblasti</w:t>
              </w:r>
              <w:r>
                <w:rPr>
                  <w:rFonts w:ascii="Times New Roman" w:eastAsia="Times New Roman" w:hAnsi="Times New Roman" w:cs="Times New Roman"/>
                  <w:sz w:val="20"/>
                  <w:szCs w:val="20"/>
                  <w:lang w:eastAsia="cs-CZ"/>
                </w:rPr>
                <w:t xml:space="preserve">. </w:t>
              </w:r>
            </w:ins>
            <w:ins w:id="162" w:author="*" w:date="2018-08-22T08:37:00Z">
              <w:r>
                <w:rPr>
                  <w:rFonts w:ascii="Times New Roman" w:eastAsia="Times New Roman" w:hAnsi="Times New Roman" w:cs="Times New Roman"/>
                  <w:sz w:val="20"/>
                  <w:szCs w:val="20"/>
                  <w:lang w:eastAsia="cs-CZ"/>
                </w:rPr>
                <w:t>Zlín: Ústav pedagogických věd</w:t>
              </w:r>
              <w:r w:rsidR="00E2569A">
                <w:rPr>
                  <w:rFonts w:ascii="Times New Roman" w:eastAsia="Times New Roman" w:hAnsi="Times New Roman" w:cs="Times New Roman"/>
                  <w:sz w:val="20"/>
                  <w:szCs w:val="20"/>
                  <w:lang w:eastAsia="cs-CZ"/>
                </w:rPr>
                <w:t xml:space="preserve"> FHS UTB ve Zlíně, 2018.</w:t>
              </w:r>
            </w:ins>
          </w:p>
          <w:p w:rsidR="008D7825" w:rsidRPr="00F4770F" w:rsidRDefault="008D7825" w:rsidP="00F90037">
            <w:pPr>
              <w:spacing w:after="0" w:line="240" w:lineRule="auto"/>
              <w:rPr>
                <w:rFonts w:ascii="Times New Roman" w:eastAsia="Times New Roman" w:hAnsi="Times New Roman" w:cs="Times New Roman"/>
                <w:sz w:val="20"/>
                <w:szCs w:val="20"/>
                <w:lang w:eastAsia="cs-CZ"/>
              </w:rPr>
            </w:pPr>
            <w:r w:rsidRPr="00F4770F">
              <w:rPr>
                <w:rFonts w:ascii="Times New Roman" w:eastAsia="Times New Roman" w:hAnsi="Times New Roman" w:cs="Times New Roman"/>
                <w:sz w:val="20"/>
                <w:szCs w:val="20"/>
                <w:lang w:eastAsia="cs-CZ"/>
              </w:rPr>
              <w:t xml:space="preserve">Tomeš, I. </w:t>
            </w:r>
            <w:r w:rsidRPr="00F4770F">
              <w:rPr>
                <w:rFonts w:ascii="Times New Roman" w:eastAsia="Times New Roman" w:hAnsi="Times New Roman" w:cs="Times New Roman"/>
                <w:i/>
                <w:sz w:val="20"/>
                <w:szCs w:val="20"/>
                <w:lang w:eastAsia="cs-CZ"/>
              </w:rPr>
              <w:t xml:space="preserve">Sociální právo České </w:t>
            </w:r>
            <w:r w:rsidRPr="00832D64">
              <w:rPr>
                <w:rFonts w:ascii="Times New Roman" w:eastAsia="Times New Roman" w:hAnsi="Times New Roman" w:cs="Times New Roman"/>
                <w:i/>
                <w:sz w:val="20"/>
                <w:szCs w:val="20"/>
                <w:lang w:eastAsia="cs-CZ"/>
              </w:rPr>
              <w:t>republiky</w:t>
            </w:r>
            <w:r w:rsidRPr="00F4770F">
              <w:rPr>
                <w:rFonts w:ascii="Times New Roman" w:eastAsia="Times New Roman" w:hAnsi="Times New Roman" w:cs="Times New Roman"/>
                <w:sz w:val="20"/>
                <w:szCs w:val="20"/>
                <w:lang w:eastAsia="cs-CZ"/>
              </w:rPr>
              <w:t>. Praha: Wolters Kluwer, 2015.</w:t>
            </w:r>
          </w:p>
          <w:p w:rsidR="0083770E" w:rsidRPr="000114B4" w:rsidDel="000114B4" w:rsidRDefault="000114B4" w:rsidP="00F90037">
            <w:pPr>
              <w:spacing w:after="0" w:line="240" w:lineRule="auto"/>
              <w:rPr>
                <w:del w:id="163" w:author="*" w:date="2018-08-22T08:07:00Z"/>
                <w:rFonts w:ascii="Times New Roman" w:eastAsia="Times New Roman" w:hAnsi="Times New Roman" w:cs="Times New Roman"/>
                <w:sz w:val="20"/>
                <w:szCs w:val="20"/>
                <w:lang w:eastAsia="cs-CZ"/>
              </w:rPr>
            </w:pPr>
            <w:ins w:id="164" w:author="*" w:date="2018-08-22T08:09:00Z">
              <w:r w:rsidRPr="00F4770F">
                <w:rPr>
                  <w:rFonts w:ascii="Times New Roman" w:eastAsia="Times New Roman" w:hAnsi="Times New Roman" w:cs="Times New Roman"/>
                  <w:sz w:val="20"/>
                  <w:szCs w:val="20"/>
                  <w:lang w:eastAsia="cs-CZ"/>
                </w:rPr>
                <w:t>Tomeš, I.</w:t>
              </w:r>
              <w:r>
                <w:rPr>
                  <w:rFonts w:ascii="Times New Roman" w:eastAsia="Times New Roman" w:hAnsi="Times New Roman" w:cs="Times New Roman"/>
                  <w:sz w:val="20"/>
                  <w:szCs w:val="20"/>
                  <w:lang w:eastAsia="cs-CZ"/>
                </w:rPr>
                <w:t xml:space="preserve"> Úvod do teorie a metodologie sociální politiky. Praha: Portál, 2012.</w:t>
              </w:r>
            </w:ins>
          </w:p>
          <w:p w:rsidR="008D7825" w:rsidRPr="00F4770F" w:rsidRDefault="008D7825" w:rsidP="00F90037">
            <w:pPr>
              <w:spacing w:after="0" w:line="240" w:lineRule="auto"/>
              <w:jc w:val="both"/>
              <w:rPr>
                <w:rFonts w:ascii="Times New Roman" w:eastAsia="Times New Roman" w:hAnsi="Times New Roman" w:cs="Times New Roman"/>
                <w:b/>
                <w:sz w:val="19"/>
                <w:szCs w:val="19"/>
                <w:lang w:eastAsia="cs-CZ"/>
              </w:rPr>
            </w:pPr>
            <w:r w:rsidRPr="00F4770F">
              <w:rPr>
                <w:rFonts w:ascii="Times New Roman" w:eastAsia="Times New Roman" w:hAnsi="Times New Roman" w:cs="Times New Roman"/>
                <w:b/>
                <w:sz w:val="19"/>
                <w:szCs w:val="19"/>
                <w:lang w:eastAsia="cs-CZ"/>
              </w:rPr>
              <w:t>Doporučená literatura</w:t>
            </w:r>
          </w:p>
          <w:p w:rsidR="0002200B" w:rsidRDefault="0002200B" w:rsidP="00F90037">
            <w:pPr>
              <w:spacing w:after="0" w:line="240" w:lineRule="auto"/>
              <w:jc w:val="both"/>
              <w:rPr>
                <w:rFonts w:ascii="Times New Roman" w:eastAsia="Times New Roman" w:hAnsi="Times New Roman" w:cs="Times New Roman"/>
                <w:sz w:val="20"/>
                <w:szCs w:val="20"/>
                <w:lang w:eastAsia="cs-CZ"/>
              </w:rPr>
            </w:pPr>
            <w:ins w:id="165" w:author="*" w:date="2018-08-22T08:27:00Z">
              <w:r>
                <w:rPr>
                  <w:rFonts w:ascii="Times New Roman" w:eastAsia="Times New Roman" w:hAnsi="Times New Roman" w:cs="Times New Roman"/>
                  <w:sz w:val="20"/>
                  <w:szCs w:val="20"/>
                  <w:lang w:eastAsia="cs-CZ"/>
                </w:rPr>
                <w:t xml:space="preserve">Krebs, V., a kol. </w:t>
              </w:r>
              <w:r>
                <w:rPr>
                  <w:rFonts w:ascii="Times New Roman" w:eastAsia="Times New Roman" w:hAnsi="Times New Roman" w:cs="Times New Roman"/>
                  <w:i/>
                  <w:sz w:val="20"/>
                  <w:szCs w:val="20"/>
                  <w:lang w:eastAsia="cs-CZ"/>
                </w:rPr>
                <w:t>Sociální politika</w:t>
              </w:r>
              <w:r>
                <w:rPr>
                  <w:rFonts w:ascii="Times New Roman" w:eastAsia="Times New Roman" w:hAnsi="Times New Roman" w:cs="Times New Roman"/>
                  <w:sz w:val="20"/>
                  <w:szCs w:val="20"/>
                  <w:lang w:eastAsia="cs-CZ"/>
                </w:rPr>
                <w:t xml:space="preserve">. Praha: </w:t>
              </w:r>
              <w:r w:rsidRPr="00531D77">
                <w:rPr>
                  <w:rFonts w:ascii="Times New Roman" w:eastAsia="Times New Roman" w:hAnsi="Times New Roman" w:cs="Times New Roman"/>
                  <w:sz w:val="20"/>
                  <w:szCs w:val="20"/>
                  <w:lang w:eastAsia="cs-CZ"/>
                </w:rPr>
                <w:t>Wolters Kluwer</w:t>
              </w:r>
              <w:r>
                <w:rPr>
                  <w:rFonts w:ascii="Times New Roman" w:eastAsia="Times New Roman" w:hAnsi="Times New Roman" w:cs="Times New Roman"/>
                  <w:sz w:val="20"/>
                  <w:szCs w:val="20"/>
                  <w:lang w:eastAsia="cs-CZ"/>
                </w:rPr>
                <w:t>, 2015.</w:t>
              </w:r>
            </w:ins>
          </w:p>
          <w:p w:rsidR="000114B4" w:rsidRPr="000114B4" w:rsidRDefault="000114B4" w:rsidP="00F90037">
            <w:pPr>
              <w:spacing w:after="0" w:line="240" w:lineRule="auto"/>
              <w:jc w:val="both"/>
              <w:rPr>
                <w:ins w:id="166" w:author="*" w:date="2018-08-22T08:11:00Z"/>
                <w:rFonts w:ascii="Times New Roman" w:eastAsia="Times New Roman" w:hAnsi="Times New Roman" w:cs="Times New Roman"/>
                <w:sz w:val="20"/>
                <w:szCs w:val="20"/>
                <w:lang w:eastAsia="cs-CZ"/>
              </w:rPr>
            </w:pPr>
            <w:ins w:id="167" w:author="*" w:date="2018-08-22T08:11:00Z">
              <w:r>
                <w:rPr>
                  <w:rFonts w:ascii="Times New Roman" w:eastAsia="Times New Roman" w:hAnsi="Times New Roman" w:cs="Times New Roman"/>
                  <w:sz w:val="20"/>
                  <w:szCs w:val="20"/>
                  <w:lang w:eastAsia="cs-CZ"/>
                </w:rPr>
                <w:t xml:space="preserve">Lux, M., </w:t>
              </w:r>
              <w:r>
                <w:rPr>
                  <w:rFonts w:ascii="Times New Roman" w:eastAsia="Times New Roman" w:hAnsi="Times New Roman" w:cs="Times New Roman"/>
                  <w:sz w:val="20"/>
                  <w:szCs w:val="20"/>
                  <w:lang w:val="en-US" w:eastAsia="cs-CZ"/>
                </w:rPr>
                <w:t>&amp;</w:t>
              </w:r>
              <w:r>
                <w:rPr>
                  <w:rFonts w:ascii="Times New Roman" w:eastAsia="Times New Roman" w:hAnsi="Times New Roman" w:cs="Times New Roman"/>
                  <w:sz w:val="20"/>
                  <w:szCs w:val="20"/>
                  <w:lang w:eastAsia="cs-CZ"/>
                </w:rPr>
                <w:t xml:space="preserve"> Kostelecký, T. </w:t>
              </w:r>
              <w:r w:rsidRPr="000114B4">
                <w:rPr>
                  <w:rFonts w:ascii="Times New Roman" w:eastAsia="Times New Roman" w:hAnsi="Times New Roman" w:cs="Times New Roman"/>
                  <w:i/>
                  <w:sz w:val="20"/>
                  <w:szCs w:val="20"/>
                  <w:lang w:eastAsia="cs-CZ"/>
                </w:rPr>
                <w:t>Bytová politika: Teorie a inovace pro praxi.</w:t>
              </w:r>
              <w:r>
                <w:rPr>
                  <w:rFonts w:ascii="Times New Roman" w:eastAsia="Times New Roman" w:hAnsi="Times New Roman" w:cs="Times New Roman"/>
                  <w:sz w:val="20"/>
                  <w:szCs w:val="20"/>
                  <w:lang w:eastAsia="cs-CZ"/>
                </w:rPr>
                <w:t xml:space="preserve"> Praha: SLON, 2012</w:t>
              </w:r>
            </w:ins>
            <w:ins w:id="168" w:author="*" w:date="2018-08-22T08:12:00Z">
              <w:r>
                <w:rPr>
                  <w:rFonts w:ascii="Times New Roman" w:eastAsia="Times New Roman" w:hAnsi="Times New Roman" w:cs="Times New Roman"/>
                  <w:sz w:val="20"/>
                  <w:szCs w:val="20"/>
                  <w:lang w:eastAsia="cs-CZ"/>
                </w:rPr>
                <w:t>.</w:t>
              </w:r>
            </w:ins>
          </w:p>
          <w:p w:rsidR="008D7825" w:rsidRDefault="00531D77" w:rsidP="00F90037">
            <w:pPr>
              <w:spacing w:after="0" w:line="240" w:lineRule="auto"/>
              <w:jc w:val="both"/>
              <w:rPr>
                <w:ins w:id="169" w:author="*" w:date="2018-08-22T08:34:00Z"/>
                <w:rFonts w:ascii="Times New Roman" w:eastAsia="Times New Roman" w:hAnsi="Times New Roman" w:cs="Times New Roman"/>
                <w:sz w:val="20"/>
                <w:szCs w:val="20"/>
                <w:lang w:eastAsia="cs-CZ"/>
              </w:rPr>
            </w:pPr>
            <w:ins w:id="170" w:author="*" w:date="2018-08-22T08:21:00Z">
              <w:r>
                <w:rPr>
                  <w:rFonts w:ascii="Times New Roman" w:eastAsia="Times New Roman" w:hAnsi="Times New Roman" w:cs="Times New Roman"/>
                  <w:sz w:val="20"/>
                  <w:szCs w:val="20"/>
                  <w:lang w:eastAsia="cs-CZ"/>
                </w:rPr>
                <w:t>Matoušek, O.,</w:t>
              </w:r>
              <w:r w:rsidRPr="00531D77">
                <w:rPr>
                  <w:rFonts w:ascii="Times New Roman" w:eastAsia="Times New Roman" w:hAnsi="Times New Roman" w:cs="Times New Roman"/>
                  <w:sz w:val="20"/>
                  <w:szCs w:val="20"/>
                  <w:lang w:eastAsia="cs-CZ"/>
                </w:rPr>
                <w:t xml:space="preserve"> a ko</w:t>
              </w:r>
              <w:r>
                <w:rPr>
                  <w:rFonts w:ascii="Times New Roman" w:eastAsia="Times New Roman" w:hAnsi="Times New Roman" w:cs="Times New Roman"/>
                  <w:sz w:val="20"/>
                  <w:szCs w:val="20"/>
                  <w:lang w:eastAsia="cs-CZ"/>
                </w:rPr>
                <w:t xml:space="preserve">l. </w:t>
              </w:r>
              <w:r w:rsidRPr="00BF489E">
                <w:rPr>
                  <w:rFonts w:ascii="Times New Roman" w:eastAsia="Times New Roman" w:hAnsi="Times New Roman" w:cs="Times New Roman"/>
                  <w:i/>
                  <w:sz w:val="20"/>
                  <w:szCs w:val="20"/>
                  <w:lang w:eastAsia="cs-CZ"/>
                </w:rPr>
                <w:t>Encyklopedie sociální práce</w:t>
              </w:r>
              <w:r>
                <w:rPr>
                  <w:rFonts w:ascii="Times New Roman" w:eastAsia="Times New Roman" w:hAnsi="Times New Roman" w:cs="Times New Roman"/>
                  <w:sz w:val="20"/>
                  <w:szCs w:val="20"/>
                  <w:lang w:eastAsia="cs-CZ"/>
                </w:rPr>
                <w:t xml:space="preserve">. </w:t>
              </w:r>
              <w:r w:rsidRPr="00531D77">
                <w:rPr>
                  <w:rFonts w:ascii="Times New Roman" w:eastAsia="Times New Roman" w:hAnsi="Times New Roman" w:cs="Times New Roman"/>
                  <w:sz w:val="20"/>
                  <w:szCs w:val="20"/>
                  <w:lang w:eastAsia="cs-CZ"/>
                </w:rPr>
                <w:t>Praha: Portál, 2013</w:t>
              </w:r>
            </w:ins>
            <w:r w:rsidR="0002200B">
              <w:rPr>
                <w:rFonts w:ascii="Times New Roman" w:eastAsia="Times New Roman" w:hAnsi="Times New Roman" w:cs="Times New Roman"/>
                <w:sz w:val="20"/>
                <w:szCs w:val="20"/>
                <w:lang w:eastAsia="cs-CZ"/>
              </w:rPr>
              <w:t>.</w:t>
            </w:r>
          </w:p>
          <w:p w:rsidR="00BF489E" w:rsidRPr="00531D77" w:rsidRDefault="00BF489E" w:rsidP="00F90037">
            <w:pPr>
              <w:spacing w:after="0" w:line="240" w:lineRule="auto"/>
              <w:jc w:val="both"/>
              <w:rPr>
                <w:rFonts w:ascii="Times New Roman" w:eastAsia="Times New Roman" w:hAnsi="Times New Roman" w:cs="Times New Roman"/>
                <w:sz w:val="20"/>
                <w:szCs w:val="20"/>
                <w:lang w:eastAsia="cs-CZ"/>
              </w:rPr>
            </w:pPr>
            <w:ins w:id="171" w:author="*" w:date="2018-08-22T08:34:00Z">
              <w:r>
                <w:rPr>
                  <w:rFonts w:ascii="Times New Roman" w:eastAsia="Times New Roman" w:hAnsi="Times New Roman" w:cs="Times New Roman"/>
                  <w:sz w:val="20"/>
                  <w:szCs w:val="20"/>
                  <w:lang w:eastAsia="cs-CZ"/>
                </w:rPr>
                <w:t xml:space="preserve">Cournoyer, B. </w:t>
              </w:r>
              <w:r w:rsidRPr="00BF489E">
                <w:rPr>
                  <w:rFonts w:ascii="Times New Roman" w:eastAsia="Times New Roman" w:hAnsi="Times New Roman" w:cs="Times New Roman"/>
                  <w:i/>
                  <w:sz w:val="20"/>
                  <w:szCs w:val="20"/>
                  <w:lang w:eastAsia="cs-CZ"/>
                </w:rPr>
                <w:t>The social work skills workbook</w:t>
              </w:r>
              <w:r w:rsidRPr="00BF489E">
                <w:rPr>
                  <w:rFonts w:ascii="Times New Roman" w:eastAsia="Times New Roman" w:hAnsi="Times New Roman" w:cs="Times New Roman"/>
                  <w:sz w:val="20"/>
                  <w:szCs w:val="20"/>
                  <w:lang w:eastAsia="cs-CZ"/>
                </w:rPr>
                <w:t>. Boston: Cengage Learning</w:t>
              </w:r>
            </w:ins>
            <w:ins w:id="172" w:author="*" w:date="2018-08-22T08:35:00Z">
              <w:r>
                <w:rPr>
                  <w:rFonts w:ascii="Times New Roman" w:eastAsia="Times New Roman" w:hAnsi="Times New Roman" w:cs="Times New Roman"/>
                  <w:sz w:val="20"/>
                  <w:szCs w:val="20"/>
                  <w:lang w:eastAsia="cs-CZ"/>
                </w:rPr>
                <w:t>, 2017</w:t>
              </w:r>
            </w:ins>
            <w:ins w:id="173" w:author="*" w:date="2018-08-22T08:34:00Z">
              <w:r w:rsidRPr="00BF489E">
                <w:rPr>
                  <w:rFonts w:ascii="Times New Roman" w:eastAsia="Times New Roman" w:hAnsi="Times New Roman" w:cs="Times New Roman"/>
                  <w:sz w:val="20"/>
                  <w:szCs w:val="20"/>
                  <w:lang w:eastAsia="cs-CZ"/>
                </w:rPr>
                <w:t>.</w:t>
              </w:r>
            </w:ins>
          </w:p>
        </w:tc>
      </w:tr>
    </w:tbl>
    <w:p w:rsidR="008D7825" w:rsidRDefault="008D7825"/>
    <w:p w:rsidR="008D7825" w:rsidRDefault="008D782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7825" w:rsidRPr="001D09B2" w:rsidTr="00F90037">
        <w:tc>
          <w:tcPr>
            <w:tcW w:w="9855" w:type="dxa"/>
            <w:gridSpan w:val="8"/>
            <w:tcBorders>
              <w:bottom w:val="double" w:sz="4" w:space="0" w:color="auto"/>
            </w:tcBorders>
            <w:shd w:val="clear" w:color="auto" w:fill="BDD6EE"/>
          </w:tcPr>
          <w:p w:rsidR="008D7825" w:rsidRPr="001D09B2" w:rsidRDefault="008D7825" w:rsidP="00F90037">
            <w:pPr>
              <w:spacing w:after="0" w:line="240" w:lineRule="auto"/>
              <w:jc w:val="both"/>
              <w:rPr>
                <w:rFonts w:ascii="Times New Roman" w:eastAsia="Times New Roman" w:hAnsi="Times New Roman" w:cs="Times New Roman"/>
                <w:b/>
                <w:sz w:val="28"/>
                <w:szCs w:val="20"/>
                <w:lang w:eastAsia="cs-CZ"/>
              </w:rPr>
            </w:pPr>
            <w:r w:rsidRPr="001D09B2">
              <w:rPr>
                <w:rFonts w:ascii="Times New Roman" w:eastAsia="Times New Roman" w:hAnsi="Times New Roman" w:cs="Times New Roman"/>
                <w:sz w:val="20"/>
                <w:szCs w:val="20"/>
                <w:lang w:eastAsia="cs-CZ"/>
              </w:rPr>
              <w:lastRenderedPageBreak/>
              <w:br w:type="page"/>
            </w:r>
            <w:r w:rsidRPr="001D09B2">
              <w:rPr>
                <w:rFonts w:ascii="Times New Roman" w:eastAsia="Times New Roman" w:hAnsi="Times New Roman" w:cs="Times New Roman"/>
                <w:b/>
                <w:sz w:val="28"/>
                <w:szCs w:val="20"/>
                <w:lang w:eastAsia="cs-CZ"/>
              </w:rPr>
              <w:t>B-III – Charakteristika studijního předmětu</w:t>
            </w:r>
          </w:p>
        </w:tc>
      </w:tr>
      <w:tr w:rsidR="008D7825" w:rsidRPr="001D09B2" w:rsidTr="00F90037">
        <w:tc>
          <w:tcPr>
            <w:tcW w:w="3086" w:type="dxa"/>
            <w:tcBorders>
              <w:top w:val="double" w:sz="4" w:space="0" w:color="auto"/>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8D7825" w:rsidRPr="001D09B2" w:rsidRDefault="008D7825" w:rsidP="00F90037">
            <w:pPr>
              <w:spacing w:after="0" w:line="240" w:lineRule="auto"/>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Moderní ICT v práci sociálního pedagoga</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Typ předmětu</w:t>
            </w:r>
          </w:p>
        </w:tc>
        <w:tc>
          <w:tcPr>
            <w:tcW w:w="3406" w:type="dxa"/>
            <w:gridSpan w:val="4"/>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c>
          <w:tcPr>
            <w:tcW w:w="2695" w:type="dxa"/>
            <w:gridSpan w:val="2"/>
            <w:shd w:val="clear" w:color="auto" w:fill="F7CAAC"/>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doporučený ročník / semestr</w:t>
            </w:r>
          </w:p>
        </w:tc>
        <w:tc>
          <w:tcPr>
            <w:tcW w:w="668" w:type="dxa"/>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2./ZS</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Rozsah studijního předmětu</w:t>
            </w:r>
          </w:p>
        </w:tc>
        <w:tc>
          <w:tcPr>
            <w:tcW w:w="1701" w:type="dxa"/>
            <w:gridSpan w:val="2"/>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28p + 0s</w:t>
            </w:r>
          </w:p>
        </w:tc>
        <w:tc>
          <w:tcPr>
            <w:tcW w:w="889"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 xml:space="preserve">hod. </w:t>
            </w:r>
          </w:p>
        </w:tc>
        <w:tc>
          <w:tcPr>
            <w:tcW w:w="816" w:type="dxa"/>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kreditů</w:t>
            </w:r>
          </w:p>
        </w:tc>
        <w:tc>
          <w:tcPr>
            <w:tcW w:w="1207" w:type="dxa"/>
            <w:gridSpan w:val="2"/>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4</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Cs w:val="20"/>
                <w:lang w:eastAsia="cs-CZ"/>
              </w:rPr>
            </w:pPr>
            <w:r w:rsidRPr="001D09B2">
              <w:rPr>
                <w:rFonts w:ascii="Times New Roman" w:eastAsia="Times New Roman" w:hAnsi="Times New Roman" w:cs="Times New Roman"/>
                <w:b/>
                <w:sz w:val="20"/>
                <w:szCs w:val="20"/>
                <w:lang w:eastAsia="cs-CZ"/>
              </w:rPr>
              <w:t>Prerekvizity, korekvizity, ekvivalence</w:t>
            </w:r>
          </w:p>
        </w:tc>
        <w:tc>
          <w:tcPr>
            <w:tcW w:w="6769" w:type="dxa"/>
            <w:gridSpan w:val="7"/>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Způsob ověření studijních výsledků</w:t>
            </w:r>
          </w:p>
        </w:tc>
        <w:tc>
          <w:tcPr>
            <w:tcW w:w="3406" w:type="dxa"/>
            <w:gridSpan w:val="4"/>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Klz</w:t>
            </w:r>
          </w:p>
        </w:tc>
        <w:tc>
          <w:tcPr>
            <w:tcW w:w="215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výuky</w:t>
            </w:r>
          </w:p>
        </w:tc>
        <w:tc>
          <w:tcPr>
            <w:tcW w:w="1207" w:type="dxa"/>
            <w:gridSpan w:val="2"/>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seminář</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8D7825" w:rsidRPr="00481424" w:rsidRDefault="00481424" w:rsidP="00F90037">
            <w:pPr>
              <w:spacing w:after="0" w:line="240" w:lineRule="auto"/>
              <w:jc w:val="both"/>
              <w:rPr>
                <w:rFonts w:ascii="Times New Roman" w:eastAsia="Times New Roman" w:hAnsi="Times New Roman" w:cs="Times New Roman"/>
                <w:sz w:val="20"/>
                <w:szCs w:val="20"/>
                <w:lang w:eastAsia="cs-CZ"/>
              </w:rPr>
            </w:pPr>
            <w:r w:rsidRPr="00481424">
              <w:rPr>
                <w:rFonts w:ascii="Times New Roman" w:eastAsia="Times New Roman" w:hAnsi="Times New Roman" w:cs="Times New Roman"/>
                <w:sz w:val="20"/>
                <w:szCs w:val="20"/>
                <w:lang w:eastAsia="cs-CZ"/>
              </w:rPr>
              <w:t>Klasifikovaný zápočet. Praktické vypracování rešerše na sociálně pedagogické téma.</w:t>
            </w:r>
          </w:p>
        </w:tc>
      </w:tr>
      <w:tr w:rsidR="008D7825" w:rsidRPr="001D09B2" w:rsidTr="00F90037">
        <w:trPr>
          <w:trHeight w:val="250"/>
        </w:trPr>
        <w:tc>
          <w:tcPr>
            <w:tcW w:w="9855" w:type="dxa"/>
            <w:gridSpan w:val="8"/>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197"/>
        </w:trPr>
        <w:tc>
          <w:tcPr>
            <w:tcW w:w="3086" w:type="dxa"/>
            <w:tcBorders>
              <w:top w:val="nil"/>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243"/>
        </w:trPr>
        <w:tc>
          <w:tcPr>
            <w:tcW w:w="3086" w:type="dxa"/>
            <w:tcBorders>
              <w:top w:val="nil"/>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182"/>
        </w:trPr>
        <w:tc>
          <w:tcPr>
            <w:tcW w:w="9855" w:type="dxa"/>
            <w:gridSpan w:val="8"/>
            <w:tcBorders>
              <w:top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PhDr. Ondřej Fabián</w:t>
            </w:r>
          </w:p>
        </w:tc>
      </w:tr>
      <w:tr w:rsidR="008D7825" w:rsidRPr="001D09B2" w:rsidTr="00F90037">
        <w:tc>
          <w:tcPr>
            <w:tcW w:w="3086" w:type="dxa"/>
            <w:shd w:val="clear" w:color="auto" w:fill="F7CAAC"/>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3938"/>
        </w:trPr>
        <w:tc>
          <w:tcPr>
            <w:tcW w:w="9855" w:type="dxa"/>
            <w:gridSpan w:val="8"/>
            <w:tcBorders>
              <w:top w:val="nil"/>
              <w:bottom w:val="single" w:sz="12" w:space="0" w:color="auto"/>
            </w:tcBorders>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Cíl předmětu</w:t>
            </w:r>
          </w:p>
          <w:p w:rsidR="0046505E" w:rsidRPr="001D09B2" w:rsidRDefault="0046505E" w:rsidP="0046505E">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Cílem předmětu je</w:t>
            </w:r>
            <w:r>
              <w:rPr>
                <w:rFonts w:ascii="Times New Roman" w:eastAsia="Times New Roman" w:hAnsi="Times New Roman" w:cs="Times New Roman"/>
                <w:sz w:val="20"/>
                <w:szCs w:val="20"/>
                <w:lang w:eastAsia="cs-CZ"/>
              </w:rPr>
              <w:t xml:space="preserve"> prohloubení dovedností studentů zaměřených na práci s rozličnými informačními zdroji</w:t>
            </w:r>
            <w:r w:rsidRPr="001D09B2">
              <w:rPr>
                <w:rFonts w:ascii="Times New Roman" w:eastAsia="Times New Roman" w:hAnsi="Times New Roman" w:cs="Times New Roman"/>
                <w:sz w:val="20"/>
                <w:szCs w:val="20"/>
                <w:lang w:eastAsia="cs-CZ"/>
              </w:rPr>
              <w:t>. Studenti získají přehled o typech informačních zdrojů a</w:t>
            </w:r>
            <w:r>
              <w:rPr>
                <w:rFonts w:ascii="Times New Roman" w:eastAsia="Times New Roman" w:hAnsi="Times New Roman" w:cs="Times New Roman"/>
                <w:sz w:val="20"/>
                <w:szCs w:val="20"/>
                <w:lang w:eastAsia="cs-CZ"/>
              </w:rPr>
              <w:t xml:space="preserve"> pokročilých</w:t>
            </w:r>
            <w:r w:rsidRPr="001D09B2">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principech vyhledávání, získají také dovednost efektivního vyhledávání dat pomocí moderní</w:t>
            </w:r>
            <w:r w:rsidR="007F2403">
              <w:rPr>
                <w:rFonts w:ascii="Times New Roman" w:eastAsia="Times New Roman" w:hAnsi="Times New Roman" w:cs="Times New Roman"/>
                <w:sz w:val="20"/>
                <w:szCs w:val="20"/>
                <w:lang w:eastAsia="cs-CZ"/>
              </w:rPr>
              <w:t>ch</w:t>
            </w:r>
            <w:r>
              <w:rPr>
                <w:rFonts w:ascii="Times New Roman" w:eastAsia="Times New Roman" w:hAnsi="Times New Roman" w:cs="Times New Roman"/>
                <w:sz w:val="20"/>
                <w:szCs w:val="20"/>
                <w:lang w:eastAsia="cs-CZ"/>
              </w:rPr>
              <w:t xml:space="preserve"> technologií.</w:t>
            </w:r>
          </w:p>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Obsah předmětu</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Základní terminologie a pojmy.</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Typologie informačních zdrojů.</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Evaluace informačních zdrojů.</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Služby knihoven.</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Elektronické informační zdroje.</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Rešeršní strategie.</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služby internetu.</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Informační a citační etika.</w:t>
            </w:r>
          </w:p>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Výstupní kompetence</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Student dokáže identifikovat a používat kvalitní a prověřené informační zdroje. Na základě nabytých praktických zkušeností je schopen samostatně zpracovávat rešerše a informační průzkumy v oblasti svého studijního oboru. Zároveň je schopen vyhledané informační zdroje také prakticky získávat a čerpat z nich potřebné informace.</w:t>
            </w:r>
          </w:p>
        </w:tc>
      </w:tr>
      <w:tr w:rsidR="008D7825" w:rsidRPr="001D09B2" w:rsidTr="00F90037">
        <w:trPr>
          <w:trHeight w:val="265"/>
        </w:trPr>
        <w:tc>
          <w:tcPr>
            <w:tcW w:w="3653" w:type="dxa"/>
            <w:gridSpan w:val="2"/>
            <w:tcBorders>
              <w:top w:val="nil"/>
            </w:tcBorders>
            <w:shd w:val="clear" w:color="auto" w:fill="F7CAAC"/>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p>
        </w:tc>
      </w:tr>
      <w:tr w:rsidR="008D7825" w:rsidRPr="001D09B2" w:rsidTr="00F90037">
        <w:trPr>
          <w:trHeight w:val="1497"/>
        </w:trPr>
        <w:tc>
          <w:tcPr>
            <w:tcW w:w="9855" w:type="dxa"/>
            <w:gridSpan w:val="8"/>
            <w:tcBorders>
              <w:top w:val="nil"/>
            </w:tcBorders>
          </w:tcPr>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Povinná literatura</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Kapoun, P. </w:t>
            </w:r>
            <w:r w:rsidRPr="001D09B2">
              <w:rPr>
                <w:rFonts w:ascii="Times New Roman" w:eastAsia="Times New Roman" w:hAnsi="Times New Roman" w:cs="Times New Roman"/>
                <w:i/>
                <w:sz w:val="20"/>
                <w:szCs w:val="20"/>
                <w:lang w:eastAsia="cs-CZ"/>
              </w:rPr>
              <w:t xml:space="preserve">Informační zdroje. </w:t>
            </w:r>
            <w:r w:rsidRPr="001D09B2">
              <w:rPr>
                <w:rFonts w:ascii="Times New Roman" w:eastAsia="Times New Roman" w:hAnsi="Times New Roman" w:cs="Times New Roman"/>
                <w:sz w:val="20"/>
                <w:szCs w:val="20"/>
                <w:lang w:eastAsia="cs-CZ"/>
              </w:rPr>
              <w:t>Ostrava: Ostravská univerzita v Ostravě, 2013</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Fabián, O. </w:t>
            </w:r>
            <w:r w:rsidRPr="001D09B2">
              <w:rPr>
                <w:rFonts w:ascii="Times New Roman" w:eastAsia="Times New Roman" w:hAnsi="Times New Roman" w:cs="Times New Roman"/>
                <w:i/>
                <w:sz w:val="20"/>
                <w:szCs w:val="20"/>
                <w:lang w:eastAsia="cs-CZ"/>
              </w:rPr>
              <w:t xml:space="preserve">Elektronické informační zdroje. </w:t>
            </w:r>
            <w:r w:rsidRPr="001D09B2">
              <w:rPr>
                <w:rFonts w:ascii="Times New Roman" w:eastAsia="Times New Roman" w:hAnsi="Times New Roman" w:cs="Times New Roman"/>
                <w:sz w:val="20"/>
                <w:szCs w:val="20"/>
                <w:lang w:eastAsia="cs-CZ"/>
              </w:rPr>
              <w:t>Brno: Centrum Nakliv, KISK FF MU, 2012</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Papík, R. </w:t>
            </w:r>
            <w:r w:rsidRPr="001D09B2">
              <w:rPr>
                <w:rFonts w:ascii="Times New Roman" w:eastAsia="Times New Roman" w:hAnsi="Times New Roman" w:cs="Times New Roman"/>
                <w:i/>
                <w:sz w:val="20"/>
                <w:szCs w:val="20"/>
                <w:lang w:eastAsia="cs-CZ"/>
              </w:rPr>
              <w:t xml:space="preserve">Strategie vyhledávání informací a elektronické informační zdroje. </w:t>
            </w:r>
            <w:r w:rsidRPr="001D09B2">
              <w:rPr>
                <w:rFonts w:ascii="Times New Roman" w:eastAsia="Times New Roman" w:hAnsi="Times New Roman" w:cs="Times New Roman"/>
                <w:sz w:val="20"/>
                <w:szCs w:val="20"/>
                <w:lang w:eastAsia="cs-CZ"/>
              </w:rPr>
              <w:t>Praha: Velryba, 2011</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Vymětal, J. </w:t>
            </w:r>
            <w:r w:rsidRPr="001D09B2">
              <w:rPr>
                <w:rFonts w:ascii="Times New Roman" w:eastAsia="Times New Roman" w:hAnsi="Times New Roman" w:cs="Times New Roman"/>
                <w:i/>
                <w:sz w:val="20"/>
                <w:szCs w:val="20"/>
                <w:lang w:eastAsia="cs-CZ"/>
              </w:rPr>
              <w:t xml:space="preserve">Informační zdroje v odborné literatuře. </w:t>
            </w:r>
            <w:r w:rsidRPr="001D09B2">
              <w:rPr>
                <w:rFonts w:ascii="Times New Roman" w:eastAsia="Times New Roman" w:hAnsi="Times New Roman" w:cs="Times New Roman"/>
                <w:sz w:val="20"/>
                <w:szCs w:val="20"/>
                <w:lang w:eastAsia="cs-CZ"/>
              </w:rPr>
              <w:t>Praha: WoltersKluwer, 2010</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Krčál, M. </w:t>
            </w:r>
            <w:r w:rsidRPr="001D09B2">
              <w:rPr>
                <w:rFonts w:ascii="Times New Roman" w:eastAsia="Times New Roman" w:hAnsi="Times New Roman" w:cs="Times New Roman"/>
                <w:i/>
                <w:sz w:val="20"/>
                <w:szCs w:val="20"/>
                <w:lang w:eastAsia="cs-CZ"/>
              </w:rPr>
              <w:t xml:space="preserve">Naučte (se) citovat. </w:t>
            </w:r>
            <w:r w:rsidRPr="001D09B2">
              <w:rPr>
                <w:rFonts w:ascii="Times New Roman" w:eastAsia="Times New Roman" w:hAnsi="Times New Roman" w:cs="Times New Roman"/>
                <w:sz w:val="20"/>
                <w:szCs w:val="20"/>
                <w:lang w:eastAsia="cs-CZ"/>
              </w:rPr>
              <w:t>Blansko: Citace.com, 2014</w:t>
            </w:r>
          </w:p>
          <w:p w:rsidR="008D7825" w:rsidRPr="001D09B2" w:rsidRDefault="008D7825" w:rsidP="00F90037">
            <w:pPr>
              <w:spacing w:after="0" w:line="240" w:lineRule="auto"/>
              <w:jc w:val="both"/>
              <w:rPr>
                <w:rFonts w:ascii="Times New Roman" w:eastAsia="Times New Roman" w:hAnsi="Times New Roman" w:cs="Times New Roman"/>
                <w:b/>
                <w:sz w:val="20"/>
                <w:szCs w:val="20"/>
                <w:lang w:eastAsia="cs-CZ"/>
              </w:rPr>
            </w:pPr>
            <w:r w:rsidRPr="001D09B2">
              <w:rPr>
                <w:rFonts w:ascii="Times New Roman" w:eastAsia="Times New Roman" w:hAnsi="Times New Roman" w:cs="Times New Roman"/>
                <w:b/>
                <w:sz w:val="20"/>
                <w:szCs w:val="20"/>
                <w:lang w:eastAsia="cs-CZ"/>
              </w:rPr>
              <w:t>Doporučená literatura</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Tensen, B. </w:t>
            </w:r>
            <w:r w:rsidRPr="001D09B2">
              <w:rPr>
                <w:rFonts w:ascii="Times New Roman" w:eastAsia="Times New Roman" w:hAnsi="Times New Roman" w:cs="Times New Roman"/>
                <w:i/>
                <w:sz w:val="20"/>
                <w:szCs w:val="20"/>
                <w:lang w:eastAsia="cs-CZ"/>
              </w:rPr>
              <w:t xml:space="preserve">Researchstrategiesforditigalage. </w:t>
            </w:r>
            <w:r w:rsidRPr="001D09B2">
              <w:rPr>
                <w:rFonts w:ascii="Times New Roman" w:eastAsia="Times New Roman" w:hAnsi="Times New Roman" w:cs="Times New Roman"/>
                <w:sz w:val="20"/>
                <w:szCs w:val="20"/>
                <w:lang w:eastAsia="cs-CZ"/>
              </w:rPr>
              <w:t>Boston: Wadsworth. 2013</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Cejpek, J. </w:t>
            </w:r>
            <w:r w:rsidRPr="001D09B2">
              <w:rPr>
                <w:rFonts w:ascii="Times New Roman" w:eastAsia="Times New Roman" w:hAnsi="Times New Roman" w:cs="Times New Roman"/>
                <w:i/>
                <w:sz w:val="20"/>
                <w:szCs w:val="20"/>
                <w:lang w:eastAsia="cs-CZ"/>
              </w:rPr>
              <w:t xml:space="preserve">Informace, komunikace, myšlení. </w:t>
            </w:r>
            <w:r w:rsidRPr="001D09B2">
              <w:rPr>
                <w:rFonts w:ascii="Times New Roman" w:eastAsia="Times New Roman" w:hAnsi="Times New Roman" w:cs="Times New Roman"/>
                <w:sz w:val="20"/>
                <w:szCs w:val="20"/>
                <w:lang w:eastAsia="cs-CZ"/>
              </w:rPr>
              <w:t>Praha: Karolinum. 2005</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Bawden, D. </w:t>
            </w:r>
            <w:r w:rsidRPr="001D09B2">
              <w:rPr>
                <w:rFonts w:ascii="Times New Roman" w:eastAsia="Times New Roman" w:hAnsi="Times New Roman" w:cs="Times New Roman"/>
                <w:i/>
                <w:sz w:val="20"/>
                <w:szCs w:val="20"/>
                <w:lang w:eastAsia="cs-CZ"/>
              </w:rPr>
              <w:t xml:space="preserve">Úvod do informační věd. </w:t>
            </w:r>
            <w:r w:rsidRPr="001D09B2">
              <w:rPr>
                <w:rFonts w:ascii="Times New Roman" w:eastAsia="Times New Roman" w:hAnsi="Times New Roman" w:cs="Times New Roman"/>
                <w:sz w:val="20"/>
                <w:szCs w:val="20"/>
                <w:lang w:eastAsia="cs-CZ"/>
              </w:rPr>
              <w:t>Doubravník: Flow. 2017</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Bartošek, M. </w:t>
            </w:r>
            <w:r w:rsidRPr="001D09B2">
              <w:rPr>
                <w:rFonts w:ascii="Times New Roman" w:eastAsia="Times New Roman" w:hAnsi="Times New Roman" w:cs="Times New Roman"/>
                <w:i/>
                <w:sz w:val="20"/>
                <w:szCs w:val="20"/>
                <w:lang w:eastAsia="cs-CZ"/>
              </w:rPr>
              <w:t xml:space="preserve">Otevřený přístup k vědeckým informacím: současný stav v České republice a ve světě. </w:t>
            </w:r>
            <w:r w:rsidRPr="001D09B2">
              <w:rPr>
                <w:rFonts w:ascii="Times New Roman" w:eastAsia="Times New Roman" w:hAnsi="Times New Roman" w:cs="Times New Roman"/>
                <w:sz w:val="20"/>
                <w:szCs w:val="20"/>
                <w:lang w:eastAsia="cs-CZ"/>
              </w:rPr>
              <w:t>Brno: Vutium, 2016</w:t>
            </w:r>
          </w:p>
          <w:p w:rsidR="008D7825" w:rsidRPr="001D09B2" w:rsidRDefault="008D7825" w:rsidP="00F90037">
            <w:pPr>
              <w:spacing w:after="0" w:line="240" w:lineRule="auto"/>
              <w:jc w:val="both"/>
              <w:rPr>
                <w:rFonts w:ascii="Times New Roman" w:eastAsia="Times New Roman" w:hAnsi="Times New Roman" w:cs="Times New Roman"/>
                <w:sz w:val="20"/>
                <w:szCs w:val="20"/>
                <w:lang w:eastAsia="cs-CZ"/>
              </w:rPr>
            </w:pPr>
            <w:r w:rsidRPr="001D09B2">
              <w:rPr>
                <w:rFonts w:ascii="Times New Roman" w:eastAsia="Times New Roman" w:hAnsi="Times New Roman" w:cs="Times New Roman"/>
                <w:sz w:val="20"/>
                <w:szCs w:val="20"/>
                <w:lang w:eastAsia="cs-CZ"/>
              </w:rPr>
              <w:t xml:space="preserve">Polakovič, P. </w:t>
            </w:r>
            <w:r w:rsidRPr="001D09B2">
              <w:rPr>
                <w:rFonts w:ascii="Times New Roman" w:eastAsia="Times New Roman" w:hAnsi="Times New Roman" w:cs="Times New Roman"/>
                <w:i/>
                <w:sz w:val="20"/>
                <w:szCs w:val="20"/>
                <w:lang w:eastAsia="cs-CZ"/>
              </w:rPr>
              <w:t xml:space="preserve">Informačné a komunikačnétechnológie – prostriedokzvyšovania efektivity edukačného procesu. </w:t>
            </w:r>
            <w:r w:rsidRPr="001D09B2">
              <w:rPr>
                <w:rFonts w:ascii="Times New Roman" w:eastAsia="Times New Roman" w:hAnsi="Times New Roman" w:cs="Times New Roman"/>
                <w:sz w:val="20"/>
                <w:szCs w:val="20"/>
                <w:lang w:eastAsia="cs-CZ"/>
              </w:rPr>
              <w:t>Praha: Extrasystems Praha, 2016</w:t>
            </w:r>
          </w:p>
        </w:tc>
      </w:tr>
    </w:tbl>
    <w:p w:rsidR="008D7825" w:rsidRDefault="008D7825"/>
    <w:p w:rsidR="00F96C24" w:rsidRDefault="00F96C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96C24" w:rsidRPr="00163990" w:rsidTr="00F90037">
        <w:tc>
          <w:tcPr>
            <w:tcW w:w="9855" w:type="dxa"/>
            <w:gridSpan w:val="8"/>
            <w:tcBorders>
              <w:bottom w:val="double" w:sz="4" w:space="0" w:color="auto"/>
            </w:tcBorders>
            <w:shd w:val="clear" w:color="auto" w:fill="BDD6EE"/>
          </w:tcPr>
          <w:p w:rsidR="00F96C24" w:rsidRPr="00163990" w:rsidRDefault="00F96C24" w:rsidP="00F90037">
            <w:pPr>
              <w:spacing w:after="0" w:line="240" w:lineRule="auto"/>
              <w:jc w:val="both"/>
              <w:rPr>
                <w:rFonts w:ascii="Times New Roman" w:eastAsia="Times New Roman" w:hAnsi="Times New Roman" w:cs="Times New Roman"/>
                <w:b/>
                <w:sz w:val="28"/>
                <w:szCs w:val="20"/>
                <w:lang w:eastAsia="cs-CZ"/>
              </w:rPr>
            </w:pPr>
            <w:r w:rsidRPr="00163990">
              <w:rPr>
                <w:rFonts w:ascii="Times New Roman" w:eastAsia="Times New Roman" w:hAnsi="Times New Roman" w:cs="Times New Roman"/>
                <w:sz w:val="20"/>
                <w:szCs w:val="20"/>
                <w:lang w:eastAsia="cs-CZ"/>
              </w:rPr>
              <w:lastRenderedPageBreak/>
              <w:br w:type="page"/>
            </w:r>
            <w:r w:rsidRPr="00163990">
              <w:rPr>
                <w:rFonts w:ascii="Times New Roman" w:eastAsia="Times New Roman" w:hAnsi="Times New Roman" w:cs="Times New Roman"/>
                <w:b/>
                <w:sz w:val="28"/>
                <w:szCs w:val="20"/>
                <w:lang w:eastAsia="cs-CZ"/>
              </w:rPr>
              <w:t>B-III – Charakteristika studijního předmětu</w:t>
            </w:r>
          </w:p>
        </w:tc>
      </w:tr>
      <w:tr w:rsidR="00F96C24" w:rsidRPr="00163990" w:rsidTr="00F90037">
        <w:tc>
          <w:tcPr>
            <w:tcW w:w="3086" w:type="dxa"/>
            <w:tcBorders>
              <w:top w:val="double" w:sz="4" w:space="0" w:color="auto"/>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Diplomový seminář 2</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Typ předmětu</w:t>
            </w:r>
          </w:p>
        </w:tc>
        <w:tc>
          <w:tcPr>
            <w:tcW w:w="3406" w:type="dxa"/>
            <w:gridSpan w:val="4"/>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PZ</w:t>
            </w:r>
          </w:p>
        </w:tc>
        <w:tc>
          <w:tcPr>
            <w:tcW w:w="2695" w:type="dxa"/>
            <w:gridSpan w:val="2"/>
            <w:shd w:val="clear" w:color="auto" w:fill="F7CAAC"/>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doporučený ročník / semestr</w:t>
            </w:r>
          </w:p>
        </w:tc>
        <w:tc>
          <w:tcPr>
            <w:tcW w:w="668" w:type="dxa"/>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2./LS</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Rozsah studijního předmětu</w:t>
            </w:r>
          </w:p>
        </w:tc>
        <w:tc>
          <w:tcPr>
            <w:tcW w:w="1701" w:type="dxa"/>
            <w:gridSpan w:val="2"/>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30 hodin</w:t>
            </w:r>
          </w:p>
        </w:tc>
        <w:tc>
          <w:tcPr>
            <w:tcW w:w="889"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 xml:space="preserve">hod. </w:t>
            </w:r>
          </w:p>
        </w:tc>
        <w:tc>
          <w:tcPr>
            <w:tcW w:w="816" w:type="dxa"/>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kreditů</w:t>
            </w:r>
          </w:p>
        </w:tc>
        <w:tc>
          <w:tcPr>
            <w:tcW w:w="1207" w:type="dxa"/>
            <w:gridSpan w:val="2"/>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18</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Cs w:val="20"/>
                <w:lang w:eastAsia="cs-CZ"/>
              </w:rPr>
            </w:pPr>
            <w:r w:rsidRPr="00163990">
              <w:rPr>
                <w:rFonts w:ascii="Times New Roman" w:eastAsia="Times New Roman" w:hAnsi="Times New Roman" w:cs="Times New Roman"/>
                <w:b/>
                <w:sz w:val="20"/>
                <w:szCs w:val="20"/>
                <w:lang w:eastAsia="cs-CZ"/>
              </w:rPr>
              <w:t>Prerekvizity, korekvizity, ekvivalence</w:t>
            </w:r>
          </w:p>
        </w:tc>
        <w:tc>
          <w:tcPr>
            <w:tcW w:w="6769" w:type="dxa"/>
            <w:gridSpan w:val="7"/>
          </w:tcPr>
          <w:p w:rsidR="00F96C24" w:rsidRPr="00163990" w:rsidRDefault="007F2403" w:rsidP="00F90037">
            <w:pPr>
              <w:spacing w:after="0" w:line="240" w:lineRule="auto"/>
              <w:jc w:val="both"/>
              <w:rPr>
                <w:rFonts w:ascii="Times New Roman" w:eastAsia="Times New Roman" w:hAnsi="Times New Roman" w:cs="Times New Roman"/>
                <w:sz w:val="20"/>
                <w:szCs w:val="20"/>
                <w:lang w:eastAsia="cs-CZ"/>
              </w:rPr>
            </w:pPr>
            <w:ins w:id="174" w:author="*" w:date="2018-08-24T08:33:00Z">
              <w:r>
                <w:rPr>
                  <w:rFonts w:ascii="Times New Roman" w:eastAsia="Times New Roman" w:hAnsi="Times New Roman" w:cs="Times New Roman"/>
                  <w:sz w:val="20"/>
                  <w:szCs w:val="20"/>
                  <w:lang w:eastAsia="cs-CZ"/>
                </w:rPr>
                <w:t xml:space="preserve">Prerekvizita: </w:t>
              </w:r>
            </w:ins>
            <w:ins w:id="175" w:author="*" w:date="2018-08-22T09:57:00Z">
              <w:r w:rsidR="00BB656B" w:rsidRPr="00163990">
                <w:rPr>
                  <w:rFonts w:ascii="Times New Roman" w:eastAsia="Times New Roman" w:hAnsi="Times New Roman" w:cs="Times New Roman"/>
                  <w:sz w:val="20"/>
                  <w:szCs w:val="20"/>
                  <w:lang w:eastAsia="cs-CZ"/>
                </w:rPr>
                <w:t xml:space="preserve">Diplomový seminář </w:t>
              </w:r>
              <w:r w:rsidR="00BB656B">
                <w:rPr>
                  <w:rFonts w:ascii="Times New Roman" w:eastAsia="Times New Roman" w:hAnsi="Times New Roman" w:cs="Times New Roman"/>
                  <w:sz w:val="20"/>
                  <w:szCs w:val="20"/>
                  <w:lang w:eastAsia="cs-CZ"/>
                </w:rPr>
                <w:t>1</w:t>
              </w:r>
            </w:ins>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Způsob ověření studijních výsledků</w:t>
            </w:r>
          </w:p>
        </w:tc>
        <w:tc>
          <w:tcPr>
            <w:tcW w:w="3406" w:type="dxa"/>
            <w:gridSpan w:val="4"/>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Zp</w:t>
            </w:r>
          </w:p>
        </w:tc>
        <w:tc>
          <w:tcPr>
            <w:tcW w:w="215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výuky</w:t>
            </w:r>
          </w:p>
        </w:tc>
        <w:tc>
          <w:tcPr>
            <w:tcW w:w="1207" w:type="dxa"/>
            <w:gridSpan w:val="2"/>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bookmarkStart w:id="176" w:name="OLE_LINK27"/>
            <w:bookmarkStart w:id="177" w:name="OLE_LINK28"/>
            <w:r w:rsidRPr="00163990">
              <w:rPr>
                <w:rFonts w:ascii="Times New Roman" w:eastAsia="Times New Roman" w:hAnsi="Times New Roman" w:cs="Times New Roman"/>
                <w:sz w:val="20"/>
                <w:szCs w:val="20"/>
                <w:lang w:eastAsia="cs-CZ"/>
              </w:rPr>
              <w:t>Zápočet. Zpracování diplomové práce. Student je povinen pravidelně konzultovat diplomovou práci s vedoucím práce.</w:t>
            </w:r>
            <w:bookmarkEnd w:id="176"/>
            <w:bookmarkEnd w:id="177"/>
          </w:p>
        </w:tc>
      </w:tr>
      <w:tr w:rsidR="00F96C24" w:rsidRPr="00163990" w:rsidTr="00F90037">
        <w:trPr>
          <w:trHeight w:val="250"/>
        </w:trPr>
        <w:tc>
          <w:tcPr>
            <w:tcW w:w="9855" w:type="dxa"/>
            <w:gridSpan w:val="8"/>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97"/>
        </w:trPr>
        <w:tc>
          <w:tcPr>
            <w:tcW w:w="3086" w:type="dxa"/>
            <w:tcBorders>
              <w:top w:val="nil"/>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Mgr. Jakub Hladík, Ph.D.</w:t>
            </w:r>
          </w:p>
        </w:tc>
      </w:tr>
      <w:tr w:rsidR="00F96C24" w:rsidRPr="00163990" w:rsidTr="00F90037">
        <w:trPr>
          <w:trHeight w:val="243"/>
        </w:trPr>
        <w:tc>
          <w:tcPr>
            <w:tcW w:w="3086" w:type="dxa"/>
            <w:tcBorders>
              <w:top w:val="nil"/>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Koncepční vedení zásad pro vypracování diplomových prací.</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82"/>
        </w:trPr>
        <w:tc>
          <w:tcPr>
            <w:tcW w:w="9855" w:type="dxa"/>
            <w:gridSpan w:val="8"/>
            <w:tcBorders>
              <w:top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Vedoucí diplomové práce </w:t>
            </w:r>
          </w:p>
        </w:tc>
      </w:tr>
      <w:tr w:rsidR="00F96C24" w:rsidRPr="00163990" w:rsidTr="00F90037">
        <w:tc>
          <w:tcPr>
            <w:tcW w:w="3086" w:type="dxa"/>
            <w:shd w:val="clear" w:color="auto" w:fill="F7CAAC"/>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819"/>
        </w:trPr>
        <w:tc>
          <w:tcPr>
            <w:tcW w:w="9855" w:type="dxa"/>
            <w:gridSpan w:val="8"/>
            <w:tcBorders>
              <w:top w:val="nil"/>
              <w:bottom w:val="single" w:sz="12" w:space="0" w:color="auto"/>
            </w:tcBorders>
          </w:tcPr>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bookmarkStart w:id="178" w:name="OLE_LINK29"/>
            <w:bookmarkStart w:id="179" w:name="OLE_LINK30"/>
            <w:bookmarkStart w:id="180" w:name="OLE_LINK31"/>
            <w:r w:rsidRPr="00163990">
              <w:rPr>
                <w:rFonts w:ascii="Times New Roman" w:eastAsia="Times New Roman" w:hAnsi="Times New Roman" w:cs="Times New Roman"/>
                <w:b/>
                <w:sz w:val="20"/>
                <w:szCs w:val="20"/>
                <w:lang w:eastAsia="cs-CZ"/>
              </w:rPr>
              <w:t>Cíl předmětu</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Předmět navazuje na Diplomový seminář 1. Cílem je dovést studenta prostřednictvím individuálních konzultací </w:t>
            </w:r>
            <w:r w:rsidRPr="00163990">
              <w:rPr>
                <w:rFonts w:ascii="Times New Roman" w:eastAsia="Times New Roman" w:hAnsi="Times New Roman" w:cs="Times New Roman"/>
                <w:sz w:val="20"/>
                <w:szCs w:val="20"/>
                <w:lang w:eastAsia="cs-CZ"/>
              </w:rPr>
              <w:br/>
              <w:t>k vypracování diplomové práce.</w:t>
            </w:r>
          </w:p>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Obsah předmětu</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Individuální konzultace s vedoucím diplomové práce.</w:t>
            </w:r>
          </w:p>
          <w:p w:rsidR="00F96C24" w:rsidRPr="00163990" w:rsidRDefault="00F96C24" w:rsidP="00F90037">
            <w:pPr>
              <w:spacing w:after="0" w:line="240" w:lineRule="auto"/>
              <w:jc w:val="both"/>
              <w:rPr>
                <w:rFonts w:ascii="Times New Roman" w:eastAsia="Times New Roman" w:hAnsi="Times New Roman" w:cs="Times New Roman"/>
                <w:b/>
                <w:sz w:val="20"/>
                <w:szCs w:val="20"/>
                <w:lang w:eastAsia="cs-CZ"/>
              </w:rPr>
            </w:pPr>
            <w:r w:rsidRPr="00163990">
              <w:rPr>
                <w:rFonts w:ascii="Times New Roman" w:eastAsia="Times New Roman" w:hAnsi="Times New Roman" w:cs="Times New Roman"/>
                <w:b/>
                <w:sz w:val="20"/>
                <w:szCs w:val="20"/>
                <w:lang w:eastAsia="cs-CZ"/>
              </w:rPr>
              <w:t>Výstupní kompetence</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sz w:val="20"/>
                <w:szCs w:val="20"/>
                <w:lang w:eastAsia="cs-CZ"/>
              </w:rPr>
              <w:t xml:space="preserve">Student zpracovává diplomovou práci v souladu s metodologickými, citačními a dalšími standardy, jež jsou kladeny </w:t>
            </w:r>
            <w:r>
              <w:rPr>
                <w:rFonts w:ascii="Times New Roman" w:eastAsia="Times New Roman" w:hAnsi="Times New Roman" w:cs="Times New Roman"/>
                <w:sz w:val="20"/>
                <w:szCs w:val="20"/>
                <w:lang w:eastAsia="cs-CZ"/>
              </w:rPr>
              <w:br/>
            </w:r>
            <w:r w:rsidRPr="00163990">
              <w:rPr>
                <w:rFonts w:ascii="Times New Roman" w:eastAsia="Times New Roman" w:hAnsi="Times New Roman" w:cs="Times New Roman"/>
                <w:sz w:val="20"/>
                <w:szCs w:val="20"/>
                <w:lang w:eastAsia="cs-CZ"/>
              </w:rPr>
              <w:t>na tento typ závěrečné práce.</w:t>
            </w:r>
            <w:bookmarkEnd w:id="178"/>
            <w:bookmarkEnd w:id="179"/>
            <w:bookmarkEnd w:id="180"/>
          </w:p>
        </w:tc>
      </w:tr>
      <w:tr w:rsidR="00F96C24" w:rsidRPr="00163990" w:rsidTr="00F90037">
        <w:trPr>
          <w:trHeight w:val="265"/>
        </w:trPr>
        <w:tc>
          <w:tcPr>
            <w:tcW w:w="3653" w:type="dxa"/>
            <w:gridSpan w:val="2"/>
            <w:tcBorders>
              <w:top w:val="nil"/>
            </w:tcBorders>
            <w:shd w:val="clear" w:color="auto" w:fill="F7CAAC"/>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p>
        </w:tc>
      </w:tr>
      <w:tr w:rsidR="00F96C24" w:rsidRPr="00163990" w:rsidTr="00F90037">
        <w:trPr>
          <w:trHeight w:val="1497"/>
        </w:trPr>
        <w:tc>
          <w:tcPr>
            <w:tcW w:w="9855" w:type="dxa"/>
            <w:gridSpan w:val="8"/>
            <w:tcBorders>
              <w:top w:val="nil"/>
            </w:tcBorders>
          </w:tcPr>
          <w:p w:rsidR="00F96C24" w:rsidRPr="00163990" w:rsidRDefault="00F96C24" w:rsidP="00F90037">
            <w:pPr>
              <w:spacing w:after="0" w:line="240" w:lineRule="auto"/>
              <w:jc w:val="both"/>
              <w:rPr>
                <w:rFonts w:ascii="Times New Roman" w:eastAsia="Times New Roman" w:hAnsi="Times New Roman" w:cs="Times New Roman"/>
                <w:b/>
                <w:sz w:val="19"/>
                <w:szCs w:val="19"/>
                <w:lang w:eastAsia="cs-CZ"/>
              </w:rPr>
            </w:pPr>
            <w:bookmarkStart w:id="181" w:name="OLE_LINK32"/>
            <w:bookmarkStart w:id="182" w:name="OLE_LINK33"/>
            <w:r w:rsidRPr="00163990">
              <w:rPr>
                <w:rFonts w:ascii="Times New Roman" w:eastAsia="Times New Roman" w:hAnsi="Times New Roman" w:cs="Times New Roman"/>
                <w:b/>
                <w:sz w:val="19"/>
                <w:szCs w:val="19"/>
                <w:lang w:eastAsia="cs-CZ"/>
              </w:rPr>
              <w:t>Povinná literatura</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Burns, R. </w:t>
            </w:r>
            <w:r w:rsidRPr="00163990">
              <w:rPr>
                <w:rFonts w:ascii="Times New Roman" w:eastAsia="Times New Roman" w:hAnsi="Times New Roman" w:cs="Times New Roman"/>
                <w:i/>
                <w:iCs/>
                <w:color w:val="000000"/>
                <w:sz w:val="20"/>
                <w:szCs w:val="20"/>
                <w:lang w:eastAsia="cs-CZ"/>
              </w:rPr>
              <w:t>Introduction to Research Methods.</w:t>
            </w:r>
            <w:r w:rsidRPr="00163990">
              <w:rPr>
                <w:rFonts w:ascii="Times New Roman" w:eastAsia="Times New Roman" w:hAnsi="Times New Roman" w:cs="Times New Roman"/>
                <w:color w:val="000000"/>
                <w:sz w:val="20"/>
                <w:szCs w:val="20"/>
                <w:lang w:eastAsia="cs-CZ"/>
              </w:rPr>
              <w:t xml:space="preserve"> London: Sage Publications Inc., 2000.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shd w:val="clear" w:color="auto" w:fill="FFFFFF"/>
                <w:lang w:eastAsia="cs-CZ"/>
              </w:rPr>
              <w:t xml:space="preserve">Gavora, P. </w:t>
            </w:r>
            <w:r w:rsidRPr="00163990">
              <w:rPr>
                <w:rFonts w:ascii="Times New Roman" w:eastAsia="Times New Roman" w:hAnsi="Times New Roman" w:cs="Times New Roman"/>
                <w:i/>
                <w:color w:val="000000"/>
                <w:sz w:val="20"/>
                <w:szCs w:val="20"/>
                <w:shd w:val="clear" w:color="auto" w:fill="FFFFFF"/>
                <w:lang w:eastAsia="cs-CZ"/>
              </w:rPr>
              <w:t>Úvod do pedagogického výzkumu</w:t>
            </w:r>
            <w:r w:rsidRPr="00163990">
              <w:rPr>
                <w:rFonts w:ascii="Times New Roman" w:eastAsia="Times New Roman" w:hAnsi="Times New Roman" w:cs="Times New Roman"/>
                <w:color w:val="000000"/>
                <w:sz w:val="20"/>
                <w:szCs w:val="20"/>
                <w:shd w:val="clear" w:color="auto" w:fill="FFFFFF"/>
                <w:lang w:eastAsia="cs-CZ"/>
              </w:rPr>
              <w:t xml:space="preserve">. Praha: Paido, 2010.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Chráska, M. </w:t>
            </w:r>
            <w:r w:rsidRPr="00163990">
              <w:rPr>
                <w:rFonts w:ascii="Times New Roman" w:eastAsia="Times New Roman" w:hAnsi="Times New Roman" w:cs="Times New Roman"/>
                <w:i/>
                <w:color w:val="000000"/>
                <w:sz w:val="20"/>
                <w:szCs w:val="20"/>
                <w:lang w:eastAsia="cs-CZ"/>
              </w:rPr>
              <w:t>Metody pedagogického výzkumu. Základy kvantitativního výzkumu.</w:t>
            </w:r>
            <w:r w:rsidRPr="00163990">
              <w:rPr>
                <w:rFonts w:ascii="Times New Roman" w:eastAsia="Times New Roman" w:hAnsi="Times New Roman" w:cs="Times New Roman"/>
                <w:color w:val="000000"/>
                <w:sz w:val="20"/>
                <w:szCs w:val="20"/>
                <w:lang w:eastAsia="cs-CZ"/>
              </w:rPr>
              <w:t xml:space="preserve"> Praha: Grada, 2007.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McMillan, J. H., Schumacher, S. </w:t>
            </w:r>
            <w:r w:rsidRPr="00163990">
              <w:rPr>
                <w:rFonts w:ascii="Times New Roman" w:eastAsia="Times New Roman" w:hAnsi="Times New Roman" w:cs="Times New Roman"/>
                <w:i/>
                <w:color w:val="000000"/>
                <w:sz w:val="20"/>
                <w:szCs w:val="20"/>
                <w:lang w:eastAsia="cs-CZ"/>
              </w:rPr>
              <w:t xml:space="preserve">Research in Education. </w:t>
            </w:r>
            <w:r w:rsidRPr="00163990">
              <w:rPr>
                <w:rFonts w:ascii="Times New Roman" w:eastAsia="Times New Roman" w:hAnsi="Times New Roman" w:cs="Times New Roman"/>
                <w:color w:val="000000"/>
                <w:sz w:val="20"/>
                <w:szCs w:val="20"/>
                <w:lang w:eastAsia="cs-CZ"/>
              </w:rPr>
              <w:t>Upper Saddle River, 2010.</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Švaříček, R., Šeďová, K., et al. </w:t>
            </w:r>
            <w:r w:rsidRPr="00163990">
              <w:rPr>
                <w:rFonts w:ascii="Times New Roman" w:eastAsia="Times New Roman" w:hAnsi="Times New Roman" w:cs="Times New Roman"/>
                <w:i/>
                <w:iCs/>
                <w:color w:val="000000"/>
                <w:sz w:val="20"/>
                <w:szCs w:val="20"/>
                <w:lang w:eastAsia="cs-CZ"/>
              </w:rPr>
              <w:t>Kvalitativní výzkum v pedagogických vědách.</w:t>
            </w:r>
            <w:r w:rsidRPr="00163990">
              <w:rPr>
                <w:rFonts w:ascii="Times New Roman" w:eastAsia="Times New Roman" w:hAnsi="Times New Roman" w:cs="Times New Roman"/>
                <w:color w:val="000000"/>
                <w:sz w:val="20"/>
                <w:szCs w:val="20"/>
                <w:lang w:eastAsia="cs-CZ"/>
              </w:rPr>
              <w:t xml:space="preserve"> Praha: Portál, 2007. </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Švec, V., Hrbáčková, K. </w:t>
            </w:r>
            <w:r w:rsidRPr="00163990">
              <w:rPr>
                <w:rFonts w:ascii="Times New Roman" w:eastAsia="Times New Roman" w:hAnsi="Times New Roman" w:cs="Times New Roman"/>
                <w:i/>
                <w:iCs/>
                <w:color w:val="000000"/>
                <w:sz w:val="20"/>
                <w:szCs w:val="20"/>
                <w:lang w:eastAsia="cs-CZ"/>
              </w:rPr>
              <w:t>Průvodce metodologií pedagogického výzkumu.</w:t>
            </w:r>
            <w:r w:rsidRPr="00163990">
              <w:rPr>
                <w:rFonts w:ascii="Times New Roman" w:eastAsia="Times New Roman" w:hAnsi="Times New Roman" w:cs="Times New Roman"/>
                <w:color w:val="000000"/>
                <w:sz w:val="20"/>
                <w:szCs w:val="20"/>
                <w:lang w:eastAsia="cs-CZ"/>
              </w:rPr>
              <w:t xml:space="preserve"> Zlín: UTB, 2007. </w:t>
            </w:r>
          </w:p>
          <w:p w:rsidR="00F96C24" w:rsidRPr="00163990" w:rsidRDefault="00F96C24" w:rsidP="00F90037">
            <w:pPr>
              <w:spacing w:after="0" w:line="240" w:lineRule="auto"/>
              <w:jc w:val="both"/>
              <w:rPr>
                <w:rFonts w:ascii="Times New Roman" w:eastAsia="Times New Roman" w:hAnsi="Times New Roman" w:cs="Times New Roman"/>
                <w:b/>
                <w:sz w:val="19"/>
                <w:szCs w:val="19"/>
                <w:lang w:eastAsia="cs-CZ"/>
              </w:rPr>
            </w:pPr>
            <w:r w:rsidRPr="00163990">
              <w:rPr>
                <w:rFonts w:ascii="Times New Roman" w:eastAsia="Times New Roman" w:hAnsi="Times New Roman" w:cs="Times New Roman"/>
                <w:b/>
                <w:sz w:val="19"/>
                <w:szCs w:val="19"/>
                <w:lang w:eastAsia="cs-CZ"/>
              </w:rPr>
              <w:t>Doporučená literatura</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Hendl, J., Remr, J. </w:t>
            </w:r>
            <w:r w:rsidRPr="00163990">
              <w:rPr>
                <w:rFonts w:ascii="Times New Roman" w:eastAsia="Times New Roman" w:hAnsi="Times New Roman" w:cs="Times New Roman"/>
                <w:i/>
                <w:color w:val="000000"/>
                <w:sz w:val="20"/>
                <w:szCs w:val="20"/>
                <w:lang w:eastAsia="cs-CZ"/>
              </w:rPr>
              <w:t>Metody výzkumu a evaluace</w:t>
            </w:r>
            <w:r w:rsidRPr="00163990">
              <w:rPr>
                <w:rFonts w:ascii="Times New Roman" w:eastAsia="Times New Roman" w:hAnsi="Times New Roman" w:cs="Times New Roman"/>
                <w:color w:val="000000"/>
                <w:sz w:val="20"/>
                <w:szCs w:val="20"/>
                <w:lang w:eastAsia="cs-CZ"/>
              </w:rPr>
              <w:t>. Praha: Portál, 2017.</w:t>
            </w:r>
          </w:p>
          <w:p w:rsidR="00F96C24" w:rsidRPr="00163990" w:rsidRDefault="00F96C24" w:rsidP="00F90037">
            <w:pPr>
              <w:spacing w:after="0" w:line="240" w:lineRule="auto"/>
              <w:rPr>
                <w:rFonts w:ascii="Times New Roman" w:eastAsia="Times New Roman" w:hAnsi="Times New Roman" w:cs="Times New Roman"/>
                <w:color w:val="000000"/>
                <w:sz w:val="20"/>
                <w:szCs w:val="20"/>
                <w:lang w:eastAsia="cs-CZ"/>
              </w:rPr>
            </w:pPr>
            <w:r w:rsidRPr="00163990">
              <w:rPr>
                <w:rFonts w:ascii="Times New Roman" w:eastAsia="Times New Roman" w:hAnsi="Times New Roman" w:cs="Times New Roman"/>
                <w:color w:val="000000"/>
                <w:sz w:val="20"/>
                <w:szCs w:val="20"/>
                <w:lang w:eastAsia="cs-CZ"/>
              </w:rPr>
              <w:t xml:space="preserve">Maňák, J., Švec, Š., Švec, V. </w:t>
            </w:r>
            <w:r w:rsidRPr="00163990">
              <w:rPr>
                <w:rFonts w:ascii="Times New Roman" w:eastAsia="Times New Roman" w:hAnsi="Times New Roman" w:cs="Times New Roman"/>
                <w:i/>
                <w:iCs/>
                <w:color w:val="000000"/>
                <w:sz w:val="20"/>
                <w:szCs w:val="20"/>
                <w:lang w:eastAsia="cs-CZ"/>
              </w:rPr>
              <w:t>Slovník pedagogické metodologie.</w:t>
            </w:r>
            <w:r w:rsidRPr="00163990">
              <w:rPr>
                <w:rFonts w:ascii="Times New Roman" w:eastAsia="Times New Roman" w:hAnsi="Times New Roman" w:cs="Times New Roman"/>
                <w:color w:val="000000"/>
                <w:sz w:val="20"/>
                <w:szCs w:val="20"/>
                <w:lang w:eastAsia="cs-CZ"/>
              </w:rPr>
              <w:t xml:space="preserve"> Brno: Masarykova univerzita a Paido, 2005. </w:t>
            </w:r>
          </w:p>
          <w:p w:rsidR="00F96C24" w:rsidRPr="00163990" w:rsidRDefault="00F96C24" w:rsidP="00F90037">
            <w:pPr>
              <w:spacing w:after="0" w:line="240" w:lineRule="auto"/>
              <w:jc w:val="both"/>
              <w:rPr>
                <w:rFonts w:ascii="Times New Roman" w:eastAsia="Times New Roman" w:hAnsi="Times New Roman" w:cs="Times New Roman"/>
                <w:sz w:val="20"/>
                <w:szCs w:val="20"/>
                <w:lang w:eastAsia="cs-CZ"/>
              </w:rPr>
            </w:pPr>
            <w:r w:rsidRPr="00163990">
              <w:rPr>
                <w:rFonts w:ascii="Times New Roman" w:eastAsia="Times New Roman" w:hAnsi="Times New Roman" w:cs="Times New Roman"/>
                <w:color w:val="000000"/>
                <w:sz w:val="20"/>
                <w:szCs w:val="20"/>
                <w:lang w:eastAsia="cs-CZ"/>
              </w:rPr>
              <w:t xml:space="preserve">Punch, K. </w:t>
            </w:r>
            <w:r w:rsidRPr="00163990">
              <w:rPr>
                <w:rFonts w:ascii="Times New Roman" w:eastAsia="Times New Roman" w:hAnsi="Times New Roman" w:cs="Times New Roman"/>
                <w:i/>
                <w:iCs/>
                <w:color w:val="000000"/>
                <w:sz w:val="20"/>
                <w:szCs w:val="20"/>
                <w:lang w:eastAsia="cs-CZ"/>
              </w:rPr>
              <w:t>Úspěšný návrh výzkumu</w:t>
            </w:r>
            <w:r w:rsidRPr="00163990">
              <w:rPr>
                <w:rFonts w:ascii="Times New Roman" w:eastAsia="Times New Roman" w:hAnsi="Times New Roman" w:cs="Times New Roman"/>
                <w:iCs/>
                <w:color w:val="000000"/>
                <w:sz w:val="20"/>
                <w:szCs w:val="20"/>
                <w:lang w:eastAsia="cs-CZ"/>
              </w:rPr>
              <w:t>.</w:t>
            </w:r>
            <w:r w:rsidRPr="00163990">
              <w:rPr>
                <w:rFonts w:ascii="Times New Roman" w:eastAsia="Times New Roman" w:hAnsi="Times New Roman" w:cs="Times New Roman"/>
                <w:color w:val="000000"/>
                <w:sz w:val="20"/>
                <w:szCs w:val="20"/>
                <w:lang w:eastAsia="cs-CZ"/>
              </w:rPr>
              <w:t xml:space="preserve"> Praha: Portál, 2008. </w:t>
            </w:r>
            <w:bookmarkEnd w:id="181"/>
            <w:bookmarkEnd w:id="182"/>
          </w:p>
        </w:tc>
      </w:tr>
    </w:tbl>
    <w:p w:rsidR="00F96C24" w:rsidRDefault="00F96C24"/>
    <w:p w:rsidR="007D6A78" w:rsidRDefault="007D6A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D77272" w:rsidTr="00F90037">
        <w:tc>
          <w:tcPr>
            <w:tcW w:w="9855" w:type="dxa"/>
            <w:gridSpan w:val="8"/>
            <w:tcBorders>
              <w:bottom w:val="double" w:sz="4" w:space="0" w:color="auto"/>
            </w:tcBorders>
            <w:shd w:val="clear" w:color="auto" w:fill="BDD6EE"/>
          </w:tcPr>
          <w:p w:rsidR="007D6A78" w:rsidRPr="00D77272" w:rsidRDefault="007D6A78" w:rsidP="00F90037">
            <w:pPr>
              <w:spacing w:after="0" w:line="240" w:lineRule="auto"/>
              <w:jc w:val="both"/>
              <w:rPr>
                <w:rFonts w:ascii="Times New Roman" w:eastAsia="Times New Roman" w:hAnsi="Times New Roman" w:cs="Times New Roman"/>
                <w:b/>
                <w:sz w:val="28"/>
                <w:szCs w:val="20"/>
                <w:lang w:eastAsia="cs-CZ"/>
              </w:rPr>
            </w:pPr>
            <w:r w:rsidRPr="00D77272">
              <w:rPr>
                <w:rFonts w:ascii="Times New Roman" w:eastAsia="Times New Roman" w:hAnsi="Times New Roman" w:cs="Times New Roman"/>
                <w:sz w:val="20"/>
                <w:szCs w:val="20"/>
                <w:lang w:eastAsia="cs-CZ"/>
              </w:rPr>
              <w:lastRenderedPageBreak/>
              <w:br w:type="page"/>
            </w:r>
            <w:r w:rsidRPr="00D77272">
              <w:rPr>
                <w:rFonts w:ascii="Times New Roman" w:eastAsia="Times New Roman" w:hAnsi="Times New Roman" w:cs="Times New Roman"/>
                <w:b/>
                <w:sz w:val="28"/>
                <w:szCs w:val="20"/>
                <w:lang w:eastAsia="cs-CZ"/>
              </w:rPr>
              <w:t>B-III – Charakteristika studijního předmětu</w:t>
            </w:r>
          </w:p>
        </w:tc>
      </w:tr>
      <w:tr w:rsidR="007D6A78" w:rsidRPr="00D77272" w:rsidTr="00F90037">
        <w:tc>
          <w:tcPr>
            <w:tcW w:w="3086" w:type="dxa"/>
            <w:tcBorders>
              <w:top w:val="double" w:sz="4" w:space="0" w:color="auto"/>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Název studijního předmětu</w:t>
            </w:r>
          </w:p>
        </w:tc>
        <w:tc>
          <w:tcPr>
            <w:tcW w:w="6769" w:type="dxa"/>
            <w:gridSpan w:val="7"/>
            <w:tcBorders>
              <w:top w:val="double" w:sz="4" w:space="0" w:color="auto"/>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Aktuální sociologické problémy</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Typ předmětu</w:t>
            </w:r>
          </w:p>
        </w:tc>
        <w:tc>
          <w:tcPr>
            <w:tcW w:w="3406" w:type="dxa"/>
            <w:gridSpan w:val="4"/>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c>
          <w:tcPr>
            <w:tcW w:w="2695" w:type="dxa"/>
            <w:gridSpan w:val="2"/>
            <w:shd w:val="clear" w:color="auto" w:fill="F7CAAC"/>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doporučený ročník / semestr</w:t>
            </w:r>
          </w:p>
        </w:tc>
        <w:tc>
          <w:tcPr>
            <w:tcW w:w="668" w:type="dxa"/>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2./LS</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Rozsah studijního předmětu</w:t>
            </w:r>
          </w:p>
        </w:tc>
        <w:tc>
          <w:tcPr>
            <w:tcW w:w="1701" w:type="dxa"/>
            <w:gridSpan w:val="2"/>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10s + 5</w:t>
            </w:r>
          </w:p>
        </w:tc>
        <w:tc>
          <w:tcPr>
            <w:tcW w:w="889"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 xml:space="preserve">hod. </w:t>
            </w:r>
          </w:p>
        </w:tc>
        <w:tc>
          <w:tcPr>
            <w:tcW w:w="816" w:type="dxa"/>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c>
          <w:tcPr>
            <w:tcW w:w="215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kreditů</w:t>
            </w:r>
          </w:p>
        </w:tc>
        <w:tc>
          <w:tcPr>
            <w:tcW w:w="1207" w:type="dxa"/>
            <w:gridSpan w:val="2"/>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4</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Prerekvizity, korekvizity, ekvivalence</w:t>
            </w:r>
          </w:p>
        </w:tc>
        <w:tc>
          <w:tcPr>
            <w:tcW w:w="6769" w:type="dxa"/>
            <w:gridSpan w:val="7"/>
          </w:tcPr>
          <w:p w:rsidR="007D6A78" w:rsidRPr="00D77272" w:rsidRDefault="007F2403" w:rsidP="00F90037">
            <w:pPr>
              <w:spacing w:after="0" w:line="240" w:lineRule="auto"/>
              <w:jc w:val="both"/>
              <w:rPr>
                <w:rFonts w:ascii="Times New Roman" w:eastAsia="Times New Roman" w:hAnsi="Times New Roman" w:cs="Times New Roman"/>
                <w:sz w:val="18"/>
                <w:szCs w:val="18"/>
                <w:lang w:eastAsia="cs-CZ"/>
              </w:rPr>
            </w:pPr>
            <w:ins w:id="183" w:author="*" w:date="2018-08-24T08:34:00Z">
              <w:r>
                <w:rPr>
                  <w:rFonts w:ascii="Times New Roman" w:eastAsia="Times New Roman" w:hAnsi="Times New Roman" w:cs="Times New Roman"/>
                  <w:sz w:val="20"/>
                  <w:szCs w:val="20"/>
                  <w:lang w:eastAsia="cs-CZ"/>
                </w:rPr>
                <w:t>Prerekvizita: Kulsturní a sociální antropologie</w:t>
              </w:r>
            </w:ins>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Způsob ověření studijních výsledků</w:t>
            </w:r>
          </w:p>
        </w:tc>
        <w:tc>
          <w:tcPr>
            <w:tcW w:w="3406" w:type="dxa"/>
            <w:gridSpan w:val="4"/>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Klz</w:t>
            </w:r>
          </w:p>
        </w:tc>
        <w:tc>
          <w:tcPr>
            <w:tcW w:w="215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výuky</w:t>
            </w:r>
          </w:p>
        </w:tc>
        <w:tc>
          <w:tcPr>
            <w:tcW w:w="1207" w:type="dxa"/>
            <w:gridSpan w:val="2"/>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seminář</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Forma způsobu ověření studijních výsledků a další požadavky na studenta</w:t>
            </w:r>
          </w:p>
        </w:tc>
        <w:tc>
          <w:tcPr>
            <w:tcW w:w="6769" w:type="dxa"/>
            <w:gridSpan w:val="7"/>
            <w:tcBorders>
              <w:bottom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481424">
              <w:rPr>
                <w:rFonts w:ascii="Times New Roman" w:eastAsia="Times New Roman" w:hAnsi="Times New Roman" w:cs="Times New Roman"/>
                <w:sz w:val="20"/>
                <w:szCs w:val="18"/>
                <w:lang w:eastAsia="cs-CZ"/>
              </w:rPr>
              <w:t>Klasifikovaný zápočet na základě zpracování písemné práce zaměřující se na některý z probíraných problémů.</w:t>
            </w:r>
          </w:p>
        </w:tc>
      </w:tr>
      <w:tr w:rsidR="007D6A78" w:rsidRPr="00D77272" w:rsidTr="00F90037">
        <w:trPr>
          <w:trHeight w:val="199"/>
        </w:trPr>
        <w:tc>
          <w:tcPr>
            <w:tcW w:w="9855" w:type="dxa"/>
            <w:gridSpan w:val="8"/>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rPr>
          <w:trHeight w:val="197"/>
        </w:trPr>
        <w:tc>
          <w:tcPr>
            <w:tcW w:w="3086" w:type="dxa"/>
            <w:tcBorders>
              <w:top w:val="nil"/>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Garant předmětu</w:t>
            </w:r>
          </w:p>
        </w:tc>
        <w:tc>
          <w:tcPr>
            <w:tcW w:w="6769" w:type="dxa"/>
            <w:gridSpan w:val="7"/>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7D6A78" w:rsidRPr="00D77272" w:rsidTr="00F90037">
        <w:trPr>
          <w:trHeight w:val="243"/>
        </w:trPr>
        <w:tc>
          <w:tcPr>
            <w:tcW w:w="3086" w:type="dxa"/>
            <w:tcBorders>
              <w:top w:val="nil"/>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Zapojení garanta do výuky předmětu</w:t>
            </w:r>
          </w:p>
        </w:tc>
        <w:tc>
          <w:tcPr>
            <w:tcW w:w="6769" w:type="dxa"/>
            <w:gridSpan w:val="7"/>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18"/>
                <w:szCs w:val="18"/>
                <w:lang w:eastAsia="cs-CZ"/>
              </w:rPr>
            </w:pPr>
            <w:r w:rsidRPr="00D77272">
              <w:rPr>
                <w:rFonts w:ascii="Times New Roman" w:eastAsia="Times New Roman" w:hAnsi="Times New Roman" w:cs="Times New Roman"/>
                <w:b/>
                <w:sz w:val="18"/>
                <w:szCs w:val="18"/>
                <w:lang w:eastAsia="cs-CZ"/>
              </w:rPr>
              <w:t>Vyučující</w:t>
            </w:r>
          </w:p>
        </w:tc>
        <w:tc>
          <w:tcPr>
            <w:tcW w:w="6769" w:type="dxa"/>
            <w:gridSpan w:val="7"/>
            <w:tcBorders>
              <w:bottom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p>
        </w:tc>
      </w:tr>
      <w:tr w:rsidR="007D6A78" w:rsidRPr="00D77272" w:rsidTr="00F90037">
        <w:trPr>
          <w:trHeight w:val="282"/>
        </w:trPr>
        <w:tc>
          <w:tcPr>
            <w:tcW w:w="9855" w:type="dxa"/>
            <w:gridSpan w:val="8"/>
            <w:tcBorders>
              <w:top w:val="nil"/>
            </w:tcBorders>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8"/>
                <w:szCs w:val="18"/>
                <w:lang w:eastAsia="cs-CZ"/>
              </w:rPr>
              <w:t>Mgr. Tomáš Karger, Ph.D.</w:t>
            </w:r>
          </w:p>
        </w:tc>
      </w:tr>
      <w:tr w:rsidR="007D6A78" w:rsidRPr="00D77272" w:rsidTr="00F90037">
        <w:tc>
          <w:tcPr>
            <w:tcW w:w="3086" w:type="dxa"/>
            <w:shd w:val="clear" w:color="auto" w:fill="F7CAAC"/>
          </w:tcPr>
          <w:p w:rsidR="007D6A78" w:rsidRPr="00D77272" w:rsidRDefault="007D6A78" w:rsidP="00F90037">
            <w:pPr>
              <w:spacing w:after="0" w:line="240" w:lineRule="auto"/>
              <w:jc w:val="both"/>
              <w:rPr>
                <w:rFonts w:ascii="Times New Roman" w:eastAsia="Times New Roman" w:hAnsi="Times New Roman" w:cs="Times New Roman"/>
                <w:b/>
                <w:sz w:val="20"/>
                <w:szCs w:val="20"/>
                <w:lang w:eastAsia="cs-CZ"/>
              </w:rPr>
            </w:pPr>
            <w:r w:rsidRPr="00D77272">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D77272"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D77272" w:rsidTr="00F90037">
        <w:trPr>
          <w:trHeight w:val="3938"/>
        </w:trPr>
        <w:tc>
          <w:tcPr>
            <w:tcW w:w="9855" w:type="dxa"/>
            <w:gridSpan w:val="8"/>
            <w:tcBorders>
              <w:top w:val="nil"/>
              <w:bottom w:val="single" w:sz="12" w:space="0" w:color="auto"/>
            </w:tcBorders>
          </w:tcPr>
          <w:p w:rsidR="007D6A78" w:rsidRPr="00D77272" w:rsidRDefault="007D6A78" w:rsidP="00F90037">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Cíl předmětu</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Cílem předmětu je představit studujícím vybrané oblasti, na které se orientuje aktuální sociologický výzkum. Těžištěm předmětu je četba a diskuze tuzemských i zahraničních textů, které jsou vypovídající pro dané oblasti. Studující budou vedení k prohlubování znalostí z daných oblastí prostřednictvím samostatného zpracování písemné práce.</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b/>
                <w:sz w:val="20"/>
                <w:szCs w:val="18"/>
                <w:lang w:eastAsia="cs-CZ"/>
              </w:rPr>
              <w:t>Obsah předmětu</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Informační společnost (základní charakteristiky, vymezení vůči předchozím formám).</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Nová média (digitalizace médií, internetové platformy).</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sítě (jako analytický koncept a organizační forma).</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hnutí (případové studie aktuálních sociálních hnutí).</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medicíny (biomoc, medicinizace).</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vzdělávání (mobilita a reprodukce nerovností).</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Sociologické studium vědecké praxe (konstrukce vědeckých poznatků a jejich diseminace).</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Post-socialismus (konceptuální vymezení a strukturální podmínky).</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paměť (klíčové historické události a způsoby jejich zpřítomňování).</w:t>
            </w:r>
          </w:p>
          <w:p w:rsidR="007D6A78" w:rsidRPr="00D77272" w:rsidRDefault="007D6A78" w:rsidP="00F90037">
            <w:pPr>
              <w:spacing w:after="0" w:line="240" w:lineRule="auto"/>
              <w:jc w:val="both"/>
              <w:rPr>
                <w:rFonts w:ascii="Times New Roman" w:eastAsia="Times New Roman" w:hAnsi="Times New Roman" w:cs="Times New Roman"/>
                <w:sz w:val="20"/>
                <w:szCs w:val="18"/>
                <w:lang w:eastAsia="cs-CZ"/>
              </w:rPr>
            </w:pPr>
            <w:r w:rsidRPr="00D77272">
              <w:rPr>
                <w:rFonts w:ascii="Times New Roman" w:eastAsia="Times New Roman" w:hAnsi="Times New Roman" w:cs="Times New Roman"/>
                <w:sz w:val="20"/>
                <w:szCs w:val="18"/>
                <w:lang w:eastAsia="cs-CZ"/>
              </w:rPr>
              <w:t>Sociální nerovnosti (mechanismy udržování nerovností, exkluze).</w:t>
            </w:r>
          </w:p>
          <w:p w:rsidR="007D6A78" w:rsidRPr="00D77272" w:rsidRDefault="007D6A78" w:rsidP="00F90037">
            <w:pPr>
              <w:spacing w:after="0" w:line="240" w:lineRule="auto"/>
              <w:jc w:val="both"/>
              <w:rPr>
                <w:rFonts w:ascii="Times New Roman" w:eastAsia="Times New Roman" w:hAnsi="Times New Roman" w:cs="Times New Roman"/>
                <w:b/>
                <w:sz w:val="20"/>
                <w:szCs w:val="18"/>
                <w:lang w:eastAsia="cs-CZ"/>
              </w:rPr>
            </w:pPr>
            <w:r w:rsidRPr="00D77272">
              <w:rPr>
                <w:rFonts w:ascii="Times New Roman" w:eastAsia="Times New Roman" w:hAnsi="Times New Roman" w:cs="Times New Roman"/>
                <w:b/>
                <w:sz w:val="20"/>
                <w:szCs w:val="18"/>
                <w:lang w:eastAsia="cs-CZ"/>
              </w:rPr>
              <w:t>Výstupní kompetence</w:t>
            </w:r>
          </w:p>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20"/>
                <w:szCs w:val="18"/>
                <w:lang w:eastAsia="cs-CZ"/>
              </w:rPr>
              <w:t xml:space="preserve">Studující se orientují ve vybraných oblastech aktuálního sociologického výzkumu. Mají přehled o základních autorech </w:t>
            </w:r>
            <w:r>
              <w:rPr>
                <w:rFonts w:ascii="Times New Roman" w:eastAsia="Times New Roman" w:hAnsi="Times New Roman" w:cs="Times New Roman"/>
                <w:sz w:val="20"/>
                <w:szCs w:val="18"/>
                <w:lang w:eastAsia="cs-CZ"/>
              </w:rPr>
              <w:br/>
            </w:r>
            <w:r w:rsidRPr="00D77272">
              <w:rPr>
                <w:rFonts w:ascii="Times New Roman" w:eastAsia="Times New Roman" w:hAnsi="Times New Roman" w:cs="Times New Roman"/>
                <w:sz w:val="20"/>
                <w:szCs w:val="18"/>
                <w:lang w:eastAsia="cs-CZ"/>
              </w:rPr>
              <w:t>a textech a to jak tuzemských, tak zahraničních. Studující jsou schopni doložit svou specializaci v rámci uvedených oblastí podrobným zpracováním písemné práce.</w:t>
            </w:r>
          </w:p>
        </w:tc>
      </w:tr>
      <w:tr w:rsidR="007D6A78" w:rsidRPr="00D77272" w:rsidTr="00F90037">
        <w:trPr>
          <w:trHeight w:val="265"/>
        </w:trPr>
        <w:tc>
          <w:tcPr>
            <w:tcW w:w="3653" w:type="dxa"/>
            <w:gridSpan w:val="2"/>
            <w:tcBorders>
              <w:top w:val="nil"/>
            </w:tcBorders>
            <w:shd w:val="clear" w:color="auto" w:fill="F7CAAC"/>
          </w:tcPr>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7D6A78" w:rsidRPr="00D77272"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D77272" w:rsidTr="00F90037">
        <w:trPr>
          <w:trHeight w:val="1497"/>
        </w:trPr>
        <w:tc>
          <w:tcPr>
            <w:tcW w:w="9855" w:type="dxa"/>
            <w:gridSpan w:val="8"/>
            <w:tcBorders>
              <w:top w:val="nil"/>
            </w:tcBorders>
          </w:tcPr>
          <w:p w:rsidR="007D6A78" w:rsidRPr="00D77272" w:rsidRDefault="007D6A78" w:rsidP="00F90037">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Povinná literatura</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Lupač, P. </w:t>
            </w:r>
            <w:r w:rsidRPr="00D77272">
              <w:rPr>
                <w:rFonts w:ascii="Times New Roman" w:eastAsia="Times New Roman" w:hAnsi="Times New Roman" w:cs="Times New Roman"/>
                <w:i/>
                <w:sz w:val="19"/>
                <w:szCs w:val="19"/>
                <w:lang w:eastAsia="cs-CZ"/>
              </w:rPr>
              <w:t>Za hranice digitální propasti. Nerovnost v informační společnosti</w:t>
            </w:r>
            <w:r w:rsidRPr="00D77272">
              <w:rPr>
                <w:rFonts w:ascii="Times New Roman" w:eastAsia="Times New Roman" w:hAnsi="Times New Roman" w:cs="Times New Roman"/>
                <w:sz w:val="19"/>
                <w:szCs w:val="19"/>
                <w:lang w:eastAsia="cs-CZ"/>
              </w:rPr>
              <w:t>. Praha: Sociologické nakladatelství, 2016.</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Média v pohybu. K proměně současných českých publik</w:t>
            </w:r>
            <w:r w:rsidRPr="00D77272">
              <w:rPr>
                <w:rFonts w:ascii="Times New Roman" w:eastAsia="Times New Roman" w:hAnsi="Times New Roman" w:cs="Times New Roman"/>
                <w:sz w:val="19"/>
                <w:szCs w:val="19"/>
                <w:lang w:eastAsia="cs-CZ"/>
              </w:rPr>
              <w:t>. Brno: Masarykova univerzita, 2016.</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Simonová, N. </w:t>
            </w:r>
            <w:r w:rsidRPr="00D77272">
              <w:rPr>
                <w:rFonts w:ascii="Times New Roman" w:eastAsia="Times New Roman" w:hAnsi="Times New Roman" w:cs="Times New Roman"/>
                <w:i/>
                <w:sz w:val="19"/>
                <w:szCs w:val="19"/>
                <w:lang w:eastAsia="cs-CZ"/>
              </w:rPr>
              <w:t>Vzdělanostní nerovnosti v české společnosti. Vývoj od počátku 20. století do současnosti</w:t>
            </w:r>
            <w:r w:rsidRPr="00D77272">
              <w:rPr>
                <w:rFonts w:ascii="Times New Roman" w:eastAsia="Times New Roman" w:hAnsi="Times New Roman" w:cs="Times New Roman"/>
                <w:sz w:val="19"/>
                <w:szCs w:val="19"/>
                <w:lang w:eastAsia="cs-CZ"/>
              </w:rPr>
              <w:t>. Praha: Sociologické nakladatelství, 2012.</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Stöckelová, T. </w:t>
            </w:r>
            <w:r w:rsidRPr="00D77272">
              <w:rPr>
                <w:rFonts w:ascii="Times New Roman" w:eastAsia="Times New Roman" w:hAnsi="Times New Roman" w:cs="Times New Roman"/>
                <w:i/>
                <w:sz w:val="19"/>
                <w:szCs w:val="19"/>
                <w:lang w:eastAsia="cs-CZ"/>
              </w:rPr>
              <w:t>Nebezpečné známosti. O vztahu sociálních věd a společnosti</w:t>
            </w:r>
            <w:r w:rsidRPr="00D77272">
              <w:rPr>
                <w:rFonts w:ascii="Times New Roman" w:eastAsia="Times New Roman" w:hAnsi="Times New Roman" w:cs="Times New Roman"/>
                <w:sz w:val="19"/>
                <w:szCs w:val="19"/>
                <w:lang w:eastAsia="cs-CZ"/>
              </w:rPr>
              <w:t>. Praha: Sociologické nakladatelství, 2012.</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Tollarová, B., Čada, K. </w:t>
            </w:r>
            <w:r w:rsidRPr="00D77272">
              <w:rPr>
                <w:rFonts w:ascii="Times New Roman" w:eastAsia="Times New Roman" w:hAnsi="Times New Roman" w:cs="Times New Roman"/>
                <w:i/>
                <w:sz w:val="19"/>
                <w:szCs w:val="19"/>
                <w:lang w:eastAsia="cs-CZ"/>
              </w:rPr>
              <w:t>Po stopách moci v nemoci. O morálce, moci a komunikaci v českém zdravotnictví</w:t>
            </w:r>
            <w:r w:rsidRPr="00D77272">
              <w:rPr>
                <w:rFonts w:ascii="Times New Roman" w:eastAsia="Times New Roman" w:hAnsi="Times New Roman" w:cs="Times New Roman"/>
                <w:sz w:val="19"/>
                <w:szCs w:val="19"/>
                <w:lang w:eastAsia="cs-CZ"/>
              </w:rPr>
              <w:t>. Praha: Sociologické nakladatelství, 2017.</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Šmídová Matoušová, O. </w:t>
            </w:r>
            <w:r w:rsidRPr="00D77272">
              <w:rPr>
                <w:rFonts w:ascii="Times New Roman" w:eastAsia="Times New Roman" w:hAnsi="Times New Roman" w:cs="Times New Roman"/>
                <w:i/>
                <w:sz w:val="19"/>
                <w:szCs w:val="19"/>
                <w:lang w:eastAsia="cs-CZ"/>
              </w:rPr>
              <w:t>„Rudé právo psalo, že nás bylo málo…“ Restituce identity a identita restituce v diskursu Rudého práva v roce nula</w:t>
            </w:r>
            <w:r w:rsidRPr="00D77272">
              <w:rPr>
                <w:rFonts w:ascii="Times New Roman" w:eastAsia="Times New Roman" w:hAnsi="Times New Roman" w:cs="Times New Roman"/>
                <w:sz w:val="19"/>
                <w:szCs w:val="19"/>
                <w:lang w:eastAsia="cs-CZ"/>
              </w:rPr>
              <w:t>. Praha: Sociologické nakladatelství, 2012.</w:t>
            </w:r>
          </w:p>
          <w:p w:rsidR="007D6A78" w:rsidRPr="00D77272" w:rsidRDefault="007D6A78" w:rsidP="00F90037">
            <w:pPr>
              <w:spacing w:after="0" w:line="240" w:lineRule="auto"/>
              <w:jc w:val="both"/>
              <w:rPr>
                <w:rFonts w:ascii="Times New Roman" w:eastAsia="Times New Roman" w:hAnsi="Times New Roman" w:cs="Times New Roman"/>
                <w:b/>
                <w:sz w:val="19"/>
                <w:szCs w:val="19"/>
                <w:lang w:eastAsia="cs-CZ"/>
              </w:rPr>
            </w:pPr>
            <w:r w:rsidRPr="00D77272">
              <w:rPr>
                <w:rFonts w:ascii="Times New Roman" w:eastAsia="Times New Roman" w:hAnsi="Times New Roman" w:cs="Times New Roman"/>
                <w:b/>
                <w:sz w:val="19"/>
                <w:szCs w:val="19"/>
                <w:lang w:eastAsia="cs-CZ"/>
              </w:rPr>
              <w:t>Doporučená literatura</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Macek, J. </w:t>
            </w:r>
            <w:r w:rsidRPr="00D77272">
              <w:rPr>
                <w:rFonts w:ascii="Times New Roman" w:eastAsia="Times New Roman" w:hAnsi="Times New Roman" w:cs="Times New Roman"/>
                <w:i/>
                <w:sz w:val="19"/>
                <w:szCs w:val="19"/>
                <w:lang w:eastAsia="cs-CZ"/>
              </w:rPr>
              <w:t>Poznámky ke studiím nových médií</w:t>
            </w:r>
            <w:r w:rsidRPr="00D77272">
              <w:rPr>
                <w:rFonts w:ascii="Times New Roman" w:eastAsia="Times New Roman" w:hAnsi="Times New Roman" w:cs="Times New Roman"/>
                <w:sz w:val="19"/>
                <w:szCs w:val="19"/>
                <w:lang w:eastAsia="cs-CZ"/>
              </w:rPr>
              <w:t>. Brno: Masarykova univerzita, 2013.</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Mlčoch, L., Machonin, P., Sojka, M. </w:t>
            </w:r>
            <w:r w:rsidRPr="00D77272">
              <w:rPr>
                <w:rFonts w:ascii="Times New Roman" w:eastAsia="Times New Roman" w:hAnsi="Times New Roman" w:cs="Times New Roman"/>
                <w:i/>
                <w:sz w:val="19"/>
                <w:szCs w:val="19"/>
                <w:lang w:eastAsia="cs-CZ"/>
              </w:rPr>
              <w:t>Ekonomické a společenské změny v české společnosti po roce 1989</w:t>
            </w:r>
            <w:r w:rsidRPr="00D77272">
              <w:rPr>
                <w:rFonts w:ascii="Times New Roman" w:eastAsia="Times New Roman" w:hAnsi="Times New Roman" w:cs="Times New Roman"/>
                <w:sz w:val="19"/>
                <w:szCs w:val="19"/>
                <w:lang w:eastAsia="cs-CZ"/>
              </w:rPr>
              <w:t>. Praha: Karolinum, 2000.</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Šlesingerová, E. </w:t>
            </w:r>
            <w:r w:rsidRPr="00D77272">
              <w:rPr>
                <w:rFonts w:ascii="Times New Roman" w:eastAsia="Times New Roman" w:hAnsi="Times New Roman" w:cs="Times New Roman"/>
                <w:i/>
                <w:sz w:val="19"/>
                <w:szCs w:val="19"/>
                <w:lang w:eastAsia="cs-CZ"/>
              </w:rPr>
              <w:t>Imaginace genů. Sociologická perspektiva</w:t>
            </w:r>
            <w:r w:rsidRPr="00D77272">
              <w:rPr>
                <w:rFonts w:ascii="Times New Roman" w:eastAsia="Times New Roman" w:hAnsi="Times New Roman" w:cs="Times New Roman"/>
                <w:sz w:val="19"/>
                <w:szCs w:val="19"/>
                <w:lang w:eastAsia="cs-CZ"/>
              </w:rPr>
              <w:t>. Praha: Sociologické nakladatelství, 2015.</w:t>
            </w:r>
          </w:p>
          <w:p w:rsidR="007D6A78" w:rsidRPr="00D77272" w:rsidRDefault="007D6A78" w:rsidP="00F90037">
            <w:pPr>
              <w:spacing w:after="0" w:line="240" w:lineRule="auto"/>
              <w:jc w:val="both"/>
              <w:rPr>
                <w:rFonts w:ascii="Times New Roman" w:eastAsia="Times New Roman" w:hAnsi="Times New Roman" w:cs="Times New Roman"/>
                <w:sz w:val="19"/>
                <w:szCs w:val="19"/>
                <w:lang w:eastAsia="cs-CZ"/>
              </w:rPr>
            </w:pPr>
            <w:r w:rsidRPr="00D77272">
              <w:rPr>
                <w:rFonts w:ascii="Times New Roman" w:eastAsia="Times New Roman" w:hAnsi="Times New Roman" w:cs="Times New Roman"/>
                <w:sz w:val="19"/>
                <w:szCs w:val="19"/>
                <w:lang w:eastAsia="cs-CZ"/>
              </w:rPr>
              <w:t xml:space="preserve">Castells, M.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Information Age: Economy, Society, and Culture</w:t>
            </w:r>
            <w:r w:rsidRPr="00D77272">
              <w:rPr>
                <w:rFonts w:ascii="Times New Roman" w:eastAsia="Times New Roman" w:hAnsi="Times New Roman" w:cs="Times New Roman"/>
                <w:sz w:val="19"/>
                <w:szCs w:val="19"/>
                <w:lang w:eastAsia="cs-CZ"/>
              </w:rPr>
              <w:t>. Chichester: Wiley-Blackwell, 2010.</w:t>
            </w:r>
          </w:p>
          <w:p w:rsidR="007D6A78" w:rsidRPr="00D77272" w:rsidRDefault="007D6A78" w:rsidP="00F90037">
            <w:pPr>
              <w:spacing w:after="0" w:line="240" w:lineRule="auto"/>
              <w:jc w:val="both"/>
              <w:rPr>
                <w:rFonts w:ascii="Times New Roman" w:eastAsia="Times New Roman" w:hAnsi="Times New Roman" w:cs="Times New Roman"/>
                <w:sz w:val="18"/>
                <w:szCs w:val="18"/>
                <w:lang w:eastAsia="cs-CZ"/>
              </w:rPr>
            </w:pPr>
            <w:r w:rsidRPr="00D77272">
              <w:rPr>
                <w:rFonts w:ascii="Times New Roman" w:eastAsia="Times New Roman" w:hAnsi="Times New Roman" w:cs="Times New Roman"/>
                <w:sz w:val="19"/>
                <w:szCs w:val="19"/>
                <w:lang w:eastAsia="cs-CZ"/>
              </w:rPr>
              <w:t xml:space="preserve">Van Dijck, J. </w:t>
            </w:r>
            <w:r w:rsidRPr="00D77272">
              <w:rPr>
                <w:rFonts w:ascii="Times New Roman" w:eastAsia="Times New Roman" w:hAnsi="Times New Roman" w:cs="Times New Roman"/>
                <w:i/>
                <w:sz w:val="19"/>
                <w:szCs w:val="19"/>
                <w:lang w:eastAsia="cs-CZ"/>
              </w:rPr>
              <w:t>The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Culture</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Connectivity. A Critical</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History</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of</w:t>
            </w:r>
            <w:r w:rsidRPr="00FD365E">
              <w:rPr>
                <w:rFonts w:ascii="Times New Roman" w:eastAsia="Times New Roman" w:hAnsi="Times New Roman" w:cs="Times New Roman"/>
                <w:i/>
                <w:sz w:val="19"/>
                <w:szCs w:val="19"/>
                <w:lang w:eastAsia="cs-CZ"/>
              </w:rPr>
              <w:t xml:space="preserve"> </w:t>
            </w:r>
            <w:r w:rsidRPr="00D77272">
              <w:rPr>
                <w:rFonts w:ascii="Times New Roman" w:eastAsia="Times New Roman" w:hAnsi="Times New Roman" w:cs="Times New Roman"/>
                <w:i/>
                <w:sz w:val="19"/>
                <w:szCs w:val="19"/>
                <w:lang w:eastAsia="cs-CZ"/>
              </w:rPr>
              <w:t>Social Media</w:t>
            </w:r>
            <w:r w:rsidRPr="00D77272">
              <w:rPr>
                <w:rFonts w:ascii="Times New Roman" w:eastAsia="Times New Roman" w:hAnsi="Times New Roman" w:cs="Times New Roman"/>
                <w:sz w:val="19"/>
                <w:szCs w:val="19"/>
                <w:lang w:eastAsia="cs-CZ"/>
              </w:rPr>
              <w:t>. New York: Oxford University Press, 2013.</w:t>
            </w:r>
          </w:p>
        </w:tc>
      </w:tr>
    </w:tbl>
    <w:p w:rsidR="007D6A78" w:rsidRDefault="007D6A78"/>
    <w:p w:rsidR="007D6A78" w:rsidRDefault="007D6A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FD365E" w:rsidTr="00F90037">
        <w:tc>
          <w:tcPr>
            <w:tcW w:w="9855" w:type="dxa"/>
            <w:gridSpan w:val="8"/>
            <w:tcBorders>
              <w:bottom w:val="double" w:sz="4" w:space="0" w:color="auto"/>
            </w:tcBorders>
            <w:shd w:val="clear" w:color="auto" w:fill="BDD6EE"/>
          </w:tcPr>
          <w:p w:rsidR="007D6A78" w:rsidRPr="00FD365E" w:rsidRDefault="007D6A78" w:rsidP="00F90037">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lang w:eastAsia="cs-CZ"/>
              </w:rPr>
              <w:t>B-III – Charakteristika studijního předmětu</w:t>
            </w:r>
          </w:p>
        </w:tc>
      </w:tr>
      <w:tr w:rsidR="007D6A78" w:rsidRPr="00FD365E" w:rsidTr="00F90037">
        <w:tc>
          <w:tcPr>
            <w:tcW w:w="3086" w:type="dxa"/>
            <w:tcBorders>
              <w:top w:val="double" w:sz="4" w:space="0" w:color="auto"/>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FD365E" w:rsidRDefault="007D6A78" w:rsidP="00F90037">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Neziskové organizace</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 xml:space="preserve"> PZ</w:t>
            </w:r>
          </w:p>
        </w:tc>
        <w:tc>
          <w:tcPr>
            <w:tcW w:w="2695" w:type="dxa"/>
            <w:gridSpan w:val="2"/>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Zpracování projektu analýzy vybrané neziskové organizace.</w:t>
            </w:r>
          </w:p>
        </w:tc>
      </w:tr>
      <w:tr w:rsidR="007D6A78" w:rsidRPr="00FD365E" w:rsidTr="00F90037">
        <w:trPr>
          <w:trHeight w:val="250"/>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97"/>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7D6A78" w:rsidRPr="00FD365E" w:rsidTr="00F90037">
        <w:trPr>
          <w:trHeight w:val="243"/>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00"/>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Jana Krausová, Ph.D.</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592"/>
        </w:trPr>
        <w:tc>
          <w:tcPr>
            <w:tcW w:w="9855" w:type="dxa"/>
            <w:gridSpan w:val="8"/>
            <w:tcBorders>
              <w:top w:val="nil"/>
              <w:bottom w:val="single" w:sz="12" w:space="0" w:color="auto"/>
            </w:tcBorders>
          </w:tcPr>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 xml:space="preserve">Cíl předmětu </w:t>
            </w:r>
          </w:p>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sz w:val="19"/>
                <w:szCs w:val="19"/>
                <w:lang w:eastAsia="cs-CZ"/>
              </w:rPr>
              <w:t xml:space="preserve">Cílem předmětu je seznámit studenty s vymezením a rolemi neziskových organizací ve společnosti. Přiblíženy jsou teorie vzniku a rozvoje neziskových organizací. Studenti získávají přehled o klasifikaci neziskových organizací dle různých kritérií. Studenti jsou vedeni k osvojení si základních legislativních norem reglementujících fungování neziskových organizací v České republice a tyto umí prakticky aplikovat.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Obsah předmětu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Terminologie vztahující se k neziskovým organizacím. Strukturálně-operacionální definice. Definice ziskovosti.</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Historický vývoj, teorie a modely vzniku a rozvoje neziskových organizací.</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Neziskový sektor v České republice.</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Typologie neziskových organizací.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Přehled základních typů veřejnoprávních a soukromoprávních neziskových organizací a jejich legislativní úprava.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Právní podmínky fungování neziskových organizací v ČR (definice, registrace, statusové normy vč. orgánů, členství a vkladu).</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Legislativní rámec fungování lidských zdrojů v neziskových organizacích, dle jejich typu.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b/>
                <w:sz w:val="19"/>
                <w:szCs w:val="19"/>
                <w:lang w:eastAsia="cs-CZ"/>
              </w:rPr>
              <w:t xml:space="preserve">Výstupní kompetence </w:t>
            </w:r>
          </w:p>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Student dokáže definovat co je nezisková organizace. Student umí popsat a porovnat základní typy neziskových organizací. Umí analyzovat, kriticky zhodnotit fungování neziskové organizace a ví, jak vytvořit podmínky pro fungování neziskové organizace podle platné legislativní úpravy v České republice.</w:t>
            </w:r>
            <w:r w:rsidRPr="00FD365E">
              <w:rPr>
                <w:rFonts w:ascii="Times New Roman" w:eastAsia="Times New Roman" w:hAnsi="Times New Roman" w:cs="Times New Roman"/>
                <w:sz w:val="20"/>
                <w:szCs w:val="20"/>
                <w:lang w:eastAsia="cs-CZ"/>
              </w:rPr>
              <w:t xml:space="preserve"> </w:t>
            </w:r>
          </w:p>
        </w:tc>
      </w:tr>
      <w:tr w:rsidR="007D6A78" w:rsidRPr="00FD365E" w:rsidTr="00F90037">
        <w:trPr>
          <w:trHeight w:val="265"/>
        </w:trPr>
        <w:tc>
          <w:tcPr>
            <w:tcW w:w="3653" w:type="dxa"/>
            <w:gridSpan w:val="2"/>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497"/>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Povinná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 </w:t>
            </w:r>
            <w:r w:rsidRPr="00FD365E">
              <w:rPr>
                <w:rFonts w:ascii="Times New Roman" w:eastAsia="Times New Roman" w:hAnsi="Times New Roman" w:cs="Times New Roman"/>
                <w:i/>
                <w:iCs/>
                <w:sz w:val="19"/>
                <w:szCs w:val="19"/>
                <w:lang w:eastAsia="cs-CZ"/>
              </w:rPr>
              <w:t>Nevýdělečné organizace v praxi</w:t>
            </w:r>
            <w:r w:rsidRPr="00FD365E">
              <w:rPr>
                <w:rFonts w:ascii="Times New Roman" w:eastAsia="Times New Roman" w:hAnsi="Times New Roman" w:cs="Times New Roman"/>
                <w:sz w:val="19"/>
                <w:szCs w:val="19"/>
                <w:lang w:eastAsia="cs-CZ"/>
              </w:rPr>
              <w:t xml:space="preserve">. Praha: Wolters Kluwer, 2017.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Dobrozemský, V., Stejskal, J.</w:t>
            </w:r>
            <w:r w:rsidRPr="00FD365E">
              <w:rPr>
                <w:rFonts w:ascii="Times New Roman" w:eastAsia="Times New Roman" w:hAnsi="Times New Roman" w:cs="Times New Roman"/>
                <w:caps/>
                <w:sz w:val="19"/>
                <w:szCs w:val="19"/>
                <w:lang w:eastAsia="cs-CZ"/>
              </w:rPr>
              <w:t xml:space="preserve"> </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Nevýdělečné organizace v teorii</w:t>
            </w:r>
            <w:r w:rsidRPr="00FD365E">
              <w:rPr>
                <w:rFonts w:ascii="Times New Roman" w:eastAsia="Times New Roman" w:hAnsi="Times New Roman" w:cs="Times New Roman"/>
                <w:sz w:val="19"/>
                <w:szCs w:val="19"/>
                <w:lang w:eastAsia="cs-CZ"/>
              </w:rPr>
              <w:t>. Praha: Wolters Kluwer, 2016.</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Dohnalová, M., Deverová, L., Legnerová, K. a T. Pospíšilová. </w:t>
            </w:r>
            <w:r w:rsidRPr="00FD365E">
              <w:rPr>
                <w:rFonts w:ascii="Times New Roman" w:eastAsia="Times New Roman" w:hAnsi="Times New Roman" w:cs="Times New Roman"/>
                <w:i/>
                <w:sz w:val="19"/>
                <w:szCs w:val="19"/>
                <w:shd w:val="clear" w:color="auto" w:fill="FFFFFF"/>
                <w:lang w:eastAsia="cs-CZ"/>
              </w:rPr>
              <w:t>Lidské  zdroje v sociálních podnicích</w:t>
            </w:r>
            <w:r w:rsidRPr="00FD365E">
              <w:rPr>
                <w:rFonts w:ascii="Times New Roman" w:eastAsia="Times New Roman" w:hAnsi="Times New Roman" w:cs="Times New Roman"/>
                <w:sz w:val="19"/>
                <w:szCs w:val="19"/>
                <w:shd w:val="clear" w:color="auto" w:fill="FFFFFF"/>
                <w:lang w:eastAsia="cs-CZ"/>
              </w:rPr>
              <w:t>. Praha: Wolters Kluwer, 2016.</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Peková J., Pilný, J., Jetmar, M. </w:t>
            </w:r>
            <w:r w:rsidRPr="00FD365E">
              <w:rPr>
                <w:rFonts w:ascii="Times New Roman" w:eastAsia="Times New Roman" w:hAnsi="Times New Roman" w:cs="Times New Roman"/>
                <w:i/>
                <w:sz w:val="19"/>
                <w:szCs w:val="19"/>
                <w:shd w:val="clear" w:color="auto" w:fill="FFFFFF"/>
                <w:lang w:eastAsia="cs-CZ"/>
              </w:rPr>
              <w:t>Veřejný sektor – řízení a financování</w:t>
            </w:r>
            <w:r w:rsidRPr="00FD365E">
              <w:rPr>
                <w:rFonts w:ascii="Times New Roman" w:eastAsia="Times New Roman" w:hAnsi="Times New Roman" w:cs="Times New Roman"/>
                <w:sz w:val="19"/>
                <w:szCs w:val="19"/>
                <w:shd w:val="clear" w:color="auto" w:fill="FFFFFF"/>
                <w:lang w:eastAsia="cs-CZ"/>
              </w:rPr>
              <w:t>. Praha: Wolters Kluwer, 2012.</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Skovajsa, M. a kol. Občanský sektor: organizovaná občanská společnost v České republice. Praha: Portál, 2010.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Šedivý, M., Medlíková, O</w:t>
            </w:r>
            <w:r w:rsidRPr="00FD365E">
              <w:rPr>
                <w:rFonts w:ascii="Times New Roman" w:eastAsia="Times New Roman" w:hAnsi="Times New Roman" w:cs="Times New Roman"/>
                <w:sz w:val="19"/>
                <w:szCs w:val="19"/>
                <w:lang w:eastAsia="cs-CZ"/>
              </w:rPr>
              <w:t>. </w:t>
            </w:r>
            <w:r w:rsidRPr="00FD365E">
              <w:rPr>
                <w:rFonts w:ascii="Times New Roman" w:eastAsia="Times New Roman" w:hAnsi="Times New Roman" w:cs="Times New Roman"/>
                <w:i/>
                <w:iCs/>
                <w:sz w:val="19"/>
                <w:szCs w:val="19"/>
                <w:lang w:eastAsia="cs-CZ"/>
              </w:rPr>
              <w:t>Úspěšná nezisková organizace</w:t>
            </w:r>
            <w:r w:rsidRPr="00FD365E">
              <w:rPr>
                <w:rFonts w:ascii="Times New Roman" w:eastAsia="Times New Roman" w:hAnsi="Times New Roman" w:cs="Times New Roman"/>
                <w:sz w:val="19"/>
                <w:szCs w:val="19"/>
                <w:lang w:eastAsia="cs-CZ"/>
              </w:rPr>
              <w:t xml:space="preserve">. Praha: Grada, 2017.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Vít., P. </w:t>
            </w:r>
            <w:r w:rsidRPr="00FD365E">
              <w:rPr>
                <w:rFonts w:ascii="Times New Roman" w:eastAsia="Times New Roman" w:hAnsi="Times New Roman" w:cs="Times New Roman"/>
                <w:i/>
                <w:iCs/>
                <w:sz w:val="19"/>
                <w:szCs w:val="19"/>
                <w:shd w:val="clear" w:color="auto" w:fill="FFFFFF"/>
                <w:lang w:eastAsia="cs-CZ"/>
              </w:rPr>
              <w:t>Praktický právní průvodce pro neziskové organizace</w:t>
            </w:r>
            <w:r w:rsidRPr="00FD365E">
              <w:rPr>
                <w:rFonts w:ascii="Times New Roman" w:eastAsia="Times New Roman" w:hAnsi="Times New Roman" w:cs="Times New Roman"/>
                <w:sz w:val="19"/>
                <w:szCs w:val="19"/>
                <w:shd w:val="clear" w:color="auto" w:fill="FFFFFF"/>
                <w:lang w:eastAsia="cs-CZ"/>
              </w:rPr>
              <w:t>. První vydání. Praha: Grada, 2015.</w:t>
            </w:r>
          </w:p>
          <w:p w:rsidR="007D6A78" w:rsidRPr="00FD365E" w:rsidRDefault="007D6A78" w:rsidP="00F90037">
            <w:pPr>
              <w:spacing w:after="0" w:line="240" w:lineRule="auto"/>
              <w:jc w:val="both"/>
              <w:rPr>
                <w:rFonts w:ascii="Times New Roman" w:eastAsia="Times New Roman" w:hAnsi="Times New Roman" w:cs="Times New Roman"/>
                <w:b/>
                <w:sz w:val="19"/>
                <w:szCs w:val="19"/>
                <w:lang w:eastAsia="cs-CZ"/>
              </w:rPr>
            </w:pPr>
            <w:r w:rsidRPr="00FD365E">
              <w:rPr>
                <w:rFonts w:ascii="Times New Roman" w:eastAsia="Times New Roman" w:hAnsi="Times New Roman" w:cs="Times New Roman"/>
                <w:b/>
                <w:sz w:val="19"/>
                <w:szCs w:val="19"/>
                <w:lang w:eastAsia="cs-CZ"/>
              </w:rPr>
              <w:t>Doporučená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shd w:val="clear" w:color="auto" w:fill="FFFFFF"/>
                <w:lang w:eastAsia="cs-CZ"/>
              </w:rPr>
              <w:t xml:space="preserve">Bachmann, P. </w:t>
            </w:r>
            <w:r w:rsidRPr="00FD365E">
              <w:rPr>
                <w:rFonts w:ascii="Times New Roman" w:eastAsia="Times New Roman" w:hAnsi="Times New Roman" w:cs="Times New Roman"/>
                <w:i/>
                <w:sz w:val="19"/>
                <w:szCs w:val="19"/>
                <w:shd w:val="clear" w:color="auto" w:fill="FFFFFF"/>
                <w:lang w:eastAsia="cs-CZ"/>
              </w:rPr>
              <w:t>Management neziskové organizace</w:t>
            </w:r>
            <w:r w:rsidRPr="00FD365E">
              <w:rPr>
                <w:rFonts w:ascii="Times New Roman" w:eastAsia="Times New Roman" w:hAnsi="Times New Roman" w:cs="Times New Roman"/>
                <w:sz w:val="19"/>
                <w:szCs w:val="19"/>
                <w:shd w:val="clear" w:color="auto" w:fill="FFFFFF"/>
                <w:lang w:eastAsia="cs-CZ"/>
              </w:rPr>
              <w:t>. Hradec Králové: Gaudeamus, 2011.</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Drucker, P.F. </w:t>
            </w:r>
            <w:r w:rsidRPr="00FD365E">
              <w:rPr>
                <w:rFonts w:ascii="Times New Roman" w:eastAsia="Times New Roman" w:hAnsi="Times New Roman" w:cs="Times New Roman"/>
                <w:i/>
                <w:sz w:val="19"/>
                <w:szCs w:val="19"/>
                <w:shd w:val="clear" w:color="auto" w:fill="FFFFFF"/>
                <w:lang w:eastAsia="cs-CZ"/>
              </w:rPr>
              <w:t>Řízení neziskových organizací</w:t>
            </w:r>
            <w:r w:rsidRPr="00FD365E">
              <w:rPr>
                <w:rFonts w:ascii="Times New Roman" w:eastAsia="Times New Roman" w:hAnsi="Times New Roman" w:cs="Times New Roman"/>
                <w:sz w:val="19"/>
                <w:szCs w:val="19"/>
                <w:shd w:val="clear" w:color="auto" w:fill="FFFFFF"/>
                <w:lang w:eastAsia="cs-CZ"/>
              </w:rPr>
              <w:t>. Praha: Management Press, 1994.</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Frič, P. a kol. </w:t>
            </w:r>
            <w:r w:rsidRPr="00FD365E">
              <w:rPr>
                <w:rFonts w:ascii="Times New Roman" w:eastAsia="Times New Roman" w:hAnsi="Times New Roman" w:cs="Times New Roman"/>
                <w:i/>
                <w:iCs/>
                <w:sz w:val="19"/>
                <w:szCs w:val="19"/>
                <w:shd w:val="clear" w:color="auto" w:fill="FFFFFF"/>
                <w:lang w:eastAsia="cs-CZ"/>
              </w:rPr>
              <w:t>Občanský sektor v ohrožení</w:t>
            </w:r>
            <w:r w:rsidRPr="00FD365E">
              <w:rPr>
                <w:rFonts w:ascii="Times New Roman" w:eastAsia="Times New Roman" w:hAnsi="Times New Roman" w:cs="Times New Roman"/>
                <w:iCs/>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Sociologické nakladatelství (SLON), 2016.</w:t>
            </w:r>
          </w:p>
          <w:p w:rsidR="007D6A78" w:rsidRPr="00FD365E" w:rsidRDefault="007D6A78" w:rsidP="00F90037">
            <w:pPr>
              <w:spacing w:after="0" w:line="240" w:lineRule="auto"/>
              <w:jc w:val="both"/>
              <w:rPr>
                <w:rFonts w:ascii="Times New Roman" w:eastAsia="Times New Roman" w:hAnsi="Times New Roman" w:cs="Times New Roman"/>
                <w:sz w:val="19"/>
                <w:szCs w:val="19"/>
                <w:shd w:val="clear" w:color="auto" w:fill="FFFFFF"/>
                <w:lang w:eastAsia="cs-CZ"/>
              </w:rPr>
            </w:pPr>
            <w:r w:rsidRPr="00FD365E">
              <w:rPr>
                <w:rFonts w:ascii="Times New Roman" w:eastAsia="Times New Roman" w:hAnsi="Times New Roman" w:cs="Times New Roman"/>
                <w:sz w:val="19"/>
                <w:szCs w:val="19"/>
                <w:shd w:val="clear" w:color="auto" w:fill="FFFFFF"/>
                <w:lang w:eastAsia="cs-CZ"/>
              </w:rPr>
              <w:t xml:space="preserve">Hyánek, V. </w:t>
            </w:r>
            <w:r w:rsidRPr="00FD365E">
              <w:rPr>
                <w:rFonts w:ascii="Times New Roman" w:eastAsia="Times New Roman" w:hAnsi="Times New Roman" w:cs="Times New Roman"/>
                <w:i/>
                <w:sz w:val="19"/>
                <w:szCs w:val="19"/>
                <w:shd w:val="clear" w:color="auto" w:fill="FFFFFF"/>
                <w:lang w:eastAsia="cs-CZ"/>
              </w:rPr>
              <w:t>Neziskové organizace: teorie a mýty</w:t>
            </w:r>
            <w:r w:rsidRPr="00FD365E">
              <w:rPr>
                <w:rFonts w:ascii="Times New Roman" w:eastAsia="Times New Roman" w:hAnsi="Times New Roman" w:cs="Times New Roman"/>
                <w:sz w:val="19"/>
                <w:szCs w:val="19"/>
                <w:shd w:val="clear" w:color="auto" w:fill="FFFFFF"/>
                <w:lang w:eastAsia="cs-CZ"/>
              </w:rPr>
              <w:t>. Brno: Masarykova univerzita, 2011.</w:t>
            </w:r>
          </w:p>
          <w:p w:rsidR="007D6A78" w:rsidRPr="00FD365E" w:rsidRDefault="007D6A78" w:rsidP="00F90037">
            <w:pPr>
              <w:spacing w:after="0" w:line="240" w:lineRule="auto"/>
              <w:jc w:val="both"/>
              <w:rPr>
                <w:rFonts w:ascii="Times New Roman" w:eastAsia="Times New Roman" w:hAnsi="Times New Roman" w:cs="Times New Roman"/>
                <w:sz w:val="18"/>
                <w:szCs w:val="18"/>
                <w:shd w:val="clear" w:color="auto" w:fill="FFFFFF"/>
                <w:lang w:eastAsia="cs-CZ"/>
              </w:rPr>
            </w:pPr>
            <w:r w:rsidRPr="00FD365E">
              <w:rPr>
                <w:rFonts w:ascii="Times New Roman" w:eastAsia="Times New Roman" w:hAnsi="Times New Roman" w:cs="Times New Roman"/>
                <w:sz w:val="19"/>
                <w:szCs w:val="19"/>
                <w:shd w:val="clear" w:color="auto" w:fill="FFFFFF"/>
                <w:lang w:eastAsia="cs-CZ"/>
              </w:rPr>
              <w:t>Stejskal, J., Kuviková, H., Maťatková, K. </w:t>
            </w:r>
            <w:r w:rsidRPr="00FD365E">
              <w:rPr>
                <w:rFonts w:ascii="Times New Roman" w:eastAsia="Times New Roman" w:hAnsi="Times New Roman" w:cs="Times New Roman"/>
                <w:i/>
                <w:iCs/>
                <w:sz w:val="19"/>
                <w:szCs w:val="19"/>
                <w:shd w:val="clear" w:color="auto" w:fill="FFFFFF"/>
                <w:lang w:eastAsia="cs-CZ"/>
              </w:rPr>
              <w:t>Neziskové organizace - vybrané problémy ekonomiky: se zaměřením na nestátní neziskové organizace</w:t>
            </w:r>
            <w:r w:rsidRPr="00FD365E">
              <w:rPr>
                <w:rFonts w:ascii="Times New Roman" w:eastAsia="Times New Roman" w:hAnsi="Times New Roman" w:cs="Times New Roman"/>
                <w:i/>
                <w:sz w:val="19"/>
                <w:szCs w:val="19"/>
                <w:shd w:val="clear" w:color="auto" w:fill="FFFFFF"/>
                <w:lang w:eastAsia="cs-CZ"/>
              </w:rPr>
              <w:t>.</w:t>
            </w:r>
            <w:r w:rsidRPr="00FD365E">
              <w:rPr>
                <w:rFonts w:ascii="Times New Roman" w:eastAsia="Times New Roman" w:hAnsi="Times New Roman" w:cs="Times New Roman"/>
                <w:sz w:val="19"/>
                <w:szCs w:val="19"/>
                <w:shd w:val="clear" w:color="auto" w:fill="FFFFFF"/>
                <w:lang w:eastAsia="cs-CZ"/>
              </w:rPr>
              <w:t xml:space="preserve"> Praha: Wolters Kluwer Česká republika, 2012.</w:t>
            </w:r>
            <w:r w:rsidRPr="00FD365E">
              <w:rPr>
                <w:rFonts w:ascii="Times New Roman" w:eastAsia="Times New Roman" w:hAnsi="Times New Roman" w:cs="Times New Roman"/>
                <w:sz w:val="18"/>
                <w:szCs w:val="18"/>
                <w:shd w:val="clear" w:color="auto" w:fill="FFFFFF"/>
                <w:lang w:eastAsia="cs-CZ"/>
              </w:rPr>
              <w:t xml:space="preserve"> </w:t>
            </w:r>
          </w:p>
        </w:tc>
      </w:tr>
    </w:tbl>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1134"/>
        <w:gridCol w:w="889"/>
        <w:gridCol w:w="816"/>
        <w:gridCol w:w="2156"/>
        <w:gridCol w:w="539"/>
        <w:gridCol w:w="668"/>
      </w:tblGrid>
      <w:tr w:rsidR="007D6A78" w:rsidRPr="00FD365E" w:rsidTr="007D6A78">
        <w:tc>
          <w:tcPr>
            <w:tcW w:w="9854" w:type="dxa"/>
            <w:gridSpan w:val="8"/>
            <w:tcBorders>
              <w:top w:val="single" w:sz="4" w:space="0" w:color="auto"/>
              <w:left w:val="single" w:sz="4" w:space="0" w:color="auto"/>
              <w:bottom w:val="double" w:sz="4" w:space="0" w:color="auto"/>
              <w:right w:val="single" w:sz="4" w:space="0" w:color="auto"/>
            </w:tcBorders>
            <w:shd w:val="clear" w:color="auto" w:fill="BDD6EE"/>
            <w:hideMark/>
          </w:tcPr>
          <w:p w:rsidR="007D6A78" w:rsidRPr="00FD365E" w:rsidRDefault="007D6A78" w:rsidP="00F90037">
            <w:pPr>
              <w:spacing w:after="0" w:line="240" w:lineRule="auto"/>
              <w:jc w:val="both"/>
              <w:rPr>
                <w:rFonts w:ascii="Times New Roman" w:eastAsia="Times New Roman" w:hAnsi="Times New Roman" w:cs="Times New Roman"/>
                <w:b/>
                <w:sz w:val="28"/>
                <w:szCs w:val="20"/>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rPr>
              <w:t>B-III – Charakteristika studijního předmětu</w:t>
            </w:r>
          </w:p>
        </w:tc>
      </w:tr>
      <w:tr w:rsidR="007D6A78" w:rsidRPr="00FD365E" w:rsidTr="007D6A78">
        <w:tc>
          <w:tcPr>
            <w:tcW w:w="3085" w:type="dxa"/>
            <w:tcBorders>
              <w:top w:val="doub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Andragogika a gerontagogika</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b/>
                <w:sz w:val="20"/>
                <w:szCs w:val="20"/>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1./ZS</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cs-CZ"/>
              </w:rPr>
              <w:t>0p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 xml:space="preserve">hod. </w:t>
            </w:r>
          </w:p>
        </w:tc>
        <w:tc>
          <w:tcPr>
            <w:tcW w:w="816" w:type="dxa"/>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4</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Klz</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seminář</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Zpracování seminární práce a její odevzdání v prostředí MOODLE. Diskuse nad odevzdanou seminární prací.</w:t>
            </w:r>
          </w:p>
        </w:tc>
      </w:tr>
      <w:tr w:rsidR="007D6A78" w:rsidRPr="00FD365E" w:rsidTr="007D6A78">
        <w:trPr>
          <w:trHeight w:val="264"/>
        </w:trPr>
        <w:tc>
          <w:tcPr>
            <w:tcW w:w="9854" w:type="dxa"/>
            <w:gridSpan w:val="8"/>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Garant předmětu</w:t>
            </w:r>
          </w:p>
        </w:tc>
        <w:tc>
          <w:tcPr>
            <w:tcW w:w="6769" w:type="dxa"/>
            <w:gridSpan w:val="7"/>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PhDr. Zuzana Hrnčiříková, Ph.D.</w:t>
            </w:r>
          </w:p>
        </w:tc>
      </w:tr>
      <w:tr w:rsidR="007D6A78" w:rsidRPr="00FD365E" w:rsidTr="007D6A78">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7D6A78" w:rsidRDefault="007D6A78" w:rsidP="00F90037">
            <w:pPr>
              <w:spacing w:after="0" w:line="240" w:lineRule="auto"/>
              <w:jc w:val="both"/>
              <w:rPr>
                <w:rFonts w:ascii="Times New Roman" w:eastAsia="Times New Roman" w:hAnsi="Times New Roman" w:cs="Times New Roman"/>
                <w:b/>
                <w:sz w:val="20"/>
                <w:szCs w:val="20"/>
              </w:rPr>
            </w:pPr>
            <w:r w:rsidRPr="007D6A78">
              <w:rPr>
                <w:rFonts w:ascii="Times New Roman" w:eastAsia="Times New Roman" w:hAnsi="Times New Roman" w:cs="Times New Roman"/>
                <w:b/>
                <w:sz w:val="20"/>
                <w:szCs w:val="20"/>
              </w:rPr>
              <w:t>Vyučující</w:t>
            </w:r>
          </w:p>
        </w:tc>
        <w:tc>
          <w:tcPr>
            <w:tcW w:w="6769" w:type="dxa"/>
            <w:gridSpan w:val="7"/>
            <w:tcBorders>
              <w:top w:val="single" w:sz="4" w:space="0" w:color="auto"/>
              <w:left w:val="single" w:sz="4" w:space="0" w:color="auto"/>
              <w:bottom w:val="nil"/>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rPr>
          <w:trHeight w:val="204"/>
        </w:trPr>
        <w:tc>
          <w:tcPr>
            <w:tcW w:w="9854" w:type="dxa"/>
            <w:gridSpan w:val="8"/>
            <w:tcBorders>
              <w:top w:val="nil"/>
              <w:left w:val="single" w:sz="4" w:space="0" w:color="auto"/>
              <w:bottom w:val="single" w:sz="4" w:space="0" w:color="auto"/>
              <w:right w:val="single" w:sz="4" w:space="0" w:color="auto"/>
            </w:tcBorders>
          </w:tcPr>
          <w:p w:rsidR="007D6A78" w:rsidRPr="007D6A78" w:rsidRDefault="007D6A78" w:rsidP="00F90037">
            <w:pPr>
              <w:spacing w:after="0" w:line="240" w:lineRule="auto"/>
              <w:jc w:val="both"/>
              <w:rPr>
                <w:rFonts w:ascii="Times New Roman" w:eastAsia="Times New Roman" w:hAnsi="Times New Roman" w:cs="Times New Roman"/>
                <w:sz w:val="20"/>
                <w:szCs w:val="20"/>
              </w:rPr>
            </w:pPr>
            <w:r w:rsidRPr="007D6A78">
              <w:rPr>
                <w:rFonts w:ascii="Times New Roman" w:eastAsia="Times New Roman" w:hAnsi="Times New Roman" w:cs="Times New Roman"/>
                <w:sz w:val="20"/>
                <w:szCs w:val="20"/>
              </w:rPr>
              <w:t>PhDr. Zuzana Hrnčiříková, Ph.D.</w:t>
            </w:r>
          </w:p>
        </w:tc>
      </w:tr>
      <w:tr w:rsidR="007D6A78" w:rsidRPr="00FD365E" w:rsidTr="007D6A78">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Stručná anotace předmětu</w:t>
            </w:r>
          </w:p>
        </w:tc>
        <w:tc>
          <w:tcPr>
            <w:tcW w:w="6769" w:type="dxa"/>
            <w:gridSpan w:val="7"/>
            <w:tcBorders>
              <w:top w:val="single" w:sz="4" w:space="0" w:color="auto"/>
              <w:left w:val="single" w:sz="4" w:space="0" w:color="auto"/>
              <w:bottom w:val="nil"/>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sz w:val="18"/>
                <w:szCs w:val="18"/>
              </w:rPr>
            </w:pPr>
          </w:p>
        </w:tc>
      </w:tr>
      <w:tr w:rsidR="007D6A78" w:rsidRPr="00FD365E" w:rsidTr="007D6A78">
        <w:trPr>
          <w:trHeight w:val="3938"/>
        </w:trPr>
        <w:tc>
          <w:tcPr>
            <w:tcW w:w="9854" w:type="dxa"/>
            <w:gridSpan w:val="8"/>
            <w:tcBorders>
              <w:top w:val="nil"/>
              <w:left w:val="single" w:sz="4" w:space="0" w:color="auto"/>
              <w:bottom w:val="single" w:sz="12" w:space="0" w:color="auto"/>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Cíl předmětu</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Cílem předmětu je seznámit studenty se základními oblastmi andragogik</w:t>
            </w:r>
            <w:r>
              <w:rPr>
                <w:rFonts w:ascii="Times New Roman" w:eastAsia="Times New Roman" w:hAnsi="Times New Roman" w:cs="Times New Roman"/>
                <w:sz w:val="20"/>
                <w:szCs w:val="20"/>
              </w:rPr>
              <w:t xml:space="preserve">y a vzdělávání dospělých, a to </w:t>
            </w:r>
            <w:r w:rsidRPr="00FD365E">
              <w:rPr>
                <w:rFonts w:ascii="Times New Roman" w:eastAsia="Times New Roman" w:hAnsi="Times New Roman" w:cs="Times New Roman"/>
                <w:sz w:val="20"/>
                <w:szCs w:val="20"/>
              </w:rPr>
              <w:t xml:space="preserve">především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se zaměřením na jednotlivé oblasti vzdělávání dospělých (formální, další profesní, občanské, zájmové vzdělávání, vzdělávání seniorů apod.). Pozornost bude věnována také kurikulárrním tématům vzdělávání dospělých a vzdělávání seniorů.</w:t>
            </w:r>
          </w:p>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Obsah předmětu</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Andragogika jako obor, charakteristika. Andragogika jako vědní a praktický obor. </w:t>
            </w:r>
          </w:p>
          <w:p w:rsidR="007D6A78"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Struktura andragogických disciplín (aplikované andragogické disciplíny, speciální andragogické disciplíny).</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Pojmová struktura andragogiky.</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dospělých a celoživotní učení, rozvoj lidských zdrojů.</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Kurikulum v andragogice (vzdělávací cíle, kvalifikace, kompetence). </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Vzdělávání v produktivním věku. Vzdělávání v seniorském věku.</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Formy vzdělávání dospělých. Metody výuky dospělých. Kvalita a efektivita ve vzdělávání dospělých.</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Vzdělavatelé dospělých. Lektorské dovednosti.</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Celoživotní vzdělávání. Vzdělávání seniorů.</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Projektová příprava edukačních aktivit pro dospělé a seniory.</w:t>
            </w:r>
          </w:p>
          <w:p w:rsidR="007D6A78" w:rsidRPr="00FD365E" w:rsidRDefault="007D6A78" w:rsidP="00F90037">
            <w:pPr>
              <w:spacing w:after="0" w:line="240" w:lineRule="auto"/>
              <w:jc w:val="both"/>
              <w:rPr>
                <w:rFonts w:ascii="Times New Roman" w:eastAsia="Times New Roman" w:hAnsi="Times New Roman" w:cs="Times New Roman"/>
                <w:b/>
                <w:sz w:val="20"/>
                <w:szCs w:val="20"/>
              </w:rPr>
            </w:pPr>
            <w:r w:rsidRPr="00FD365E">
              <w:rPr>
                <w:rFonts w:ascii="Times New Roman" w:eastAsia="Times New Roman" w:hAnsi="Times New Roman" w:cs="Times New Roman"/>
                <w:b/>
                <w:sz w:val="20"/>
                <w:szCs w:val="20"/>
              </w:rPr>
              <w:t>Výstupní kompetence</w:t>
            </w:r>
          </w:p>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sz w:val="20"/>
                <w:szCs w:val="20"/>
              </w:rPr>
              <w:t xml:space="preserve">Po absolvování předmětu budou studenti schopni porozumět základním kategoriím a tématům v oblasti andragogiky </w:t>
            </w:r>
            <w:r>
              <w:rPr>
                <w:rFonts w:ascii="Times New Roman" w:eastAsia="Times New Roman" w:hAnsi="Times New Roman" w:cs="Times New Roman"/>
                <w:sz w:val="20"/>
                <w:szCs w:val="20"/>
              </w:rPr>
              <w:br/>
            </w:r>
            <w:r w:rsidRPr="00FD365E">
              <w:rPr>
                <w:rFonts w:ascii="Times New Roman" w:eastAsia="Times New Roman" w:hAnsi="Times New Roman" w:cs="Times New Roman"/>
                <w:sz w:val="20"/>
                <w:szCs w:val="20"/>
              </w:rPr>
              <w:t>a gerontagogiky. Kriticky zhodnotí a analyzují aktuální otázky vzdělávání dospělých. Objasní podstatu vzdělávání seniorů a současný trend celoživotního učení. Získané poznatky aplikují prakticky v rámci seminární práce.</w:t>
            </w:r>
          </w:p>
        </w:tc>
      </w:tr>
      <w:tr w:rsidR="007D6A78" w:rsidRPr="00FD365E" w:rsidTr="007D6A78">
        <w:trPr>
          <w:trHeight w:val="265"/>
        </w:trPr>
        <w:tc>
          <w:tcPr>
            <w:tcW w:w="3652" w:type="dxa"/>
            <w:gridSpan w:val="2"/>
            <w:tcBorders>
              <w:top w:val="nil"/>
              <w:left w:val="single" w:sz="4" w:space="0" w:color="auto"/>
              <w:bottom w:val="single" w:sz="4" w:space="0" w:color="auto"/>
              <w:right w:val="single" w:sz="4" w:space="0" w:color="auto"/>
            </w:tcBorders>
            <w:shd w:val="clear" w:color="auto" w:fill="F7CAAC"/>
            <w:hideMark/>
          </w:tcPr>
          <w:p w:rsidR="007D6A78" w:rsidRPr="00FD365E" w:rsidRDefault="007D6A78" w:rsidP="00F90037">
            <w:pPr>
              <w:spacing w:after="0" w:line="240" w:lineRule="auto"/>
              <w:jc w:val="both"/>
              <w:rPr>
                <w:rFonts w:ascii="Times New Roman" w:eastAsia="Times New Roman" w:hAnsi="Times New Roman" w:cs="Times New Roman"/>
                <w:sz w:val="20"/>
                <w:szCs w:val="20"/>
              </w:rPr>
            </w:pPr>
            <w:r w:rsidRPr="00FD365E">
              <w:rPr>
                <w:rFonts w:ascii="Times New Roman" w:eastAsia="Times New Roman" w:hAnsi="Times New Roman" w:cs="Times New Roman"/>
                <w:b/>
                <w:sz w:val="20"/>
                <w:szCs w:val="20"/>
              </w:rPr>
              <w:t>Studijní literatura a studijní pomůcky</w:t>
            </w:r>
          </w:p>
        </w:tc>
        <w:tc>
          <w:tcPr>
            <w:tcW w:w="6202" w:type="dxa"/>
            <w:gridSpan w:val="6"/>
            <w:tcBorders>
              <w:top w:val="nil"/>
              <w:left w:val="single" w:sz="4" w:space="0" w:color="auto"/>
              <w:bottom w:val="nil"/>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sz w:val="20"/>
                <w:szCs w:val="20"/>
              </w:rPr>
            </w:pPr>
          </w:p>
        </w:tc>
      </w:tr>
      <w:tr w:rsidR="007D6A78" w:rsidRPr="00FD365E" w:rsidTr="007D6A78">
        <w:trPr>
          <w:trHeight w:val="1497"/>
        </w:trPr>
        <w:tc>
          <w:tcPr>
            <w:tcW w:w="9854" w:type="dxa"/>
            <w:gridSpan w:val="8"/>
            <w:tcBorders>
              <w:top w:val="nil"/>
              <w:left w:val="single" w:sz="4" w:space="0" w:color="auto"/>
              <w:bottom w:val="single" w:sz="4" w:space="0" w:color="auto"/>
              <w:right w:val="single" w:sz="4" w:space="0" w:color="auto"/>
            </w:tcBorders>
          </w:tcPr>
          <w:p w:rsidR="007D6A78" w:rsidRPr="00FD365E" w:rsidRDefault="007D6A78" w:rsidP="00F90037">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Povinná literatura</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 M. </w:t>
            </w:r>
            <w:r w:rsidRPr="00FD365E">
              <w:rPr>
                <w:rFonts w:ascii="Times New Roman" w:eastAsia="Times New Roman" w:hAnsi="Times New Roman" w:cs="Times New Roman"/>
                <w:i/>
                <w:sz w:val="19"/>
                <w:szCs w:val="19"/>
              </w:rPr>
              <w:t>Andragogika</w:t>
            </w:r>
            <w:r w:rsidRPr="00FD365E">
              <w:rPr>
                <w:rFonts w:ascii="Times New Roman" w:eastAsia="Times New Roman" w:hAnsi="Times New Roman" w:cs="Times New Roman"/>
                <w:sz w:val="19"/>
                <w:szCs w:val="19"/>
              </w:rPr>
              <w:t>. Praha: Grada, 2014.</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Bertl, I. </w:t>
            </w:r>
            <w:r w:rsidRPr="00FD365E">
              <w:rPr>
                <w:rFonts w:ascii="Times New Roman" w:eastAsia="Times New Roman" w:hAnsi="Times New Roman" w:cs="Times New Roman"/>
                <w:i/>
                <w:sz w:val="19"/>
                <w:szCs w:val="19"/>
              </w:rPr>
              <w:t>Kapitoly o vzdělávání dospělých</w:t>
            </w:r>
            <w:r w:rsidRPr="00FD365E">
              <w:rPr>
                <w:rFonts w:ascii="Times New Roman" w:eastAsia="Times New Roman" w:hAnsi="Times New Roman" w:cs="Times New Roman"/>
                <w:sz w:val="19"/>
                <w:szCs w:val="19"/>
              </w:rPr>
              <w:t>. Ústí nad Labem: Univerzita J. E. Purkyně, 2014.</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Jarwis, P. </w:t>
            </w:r>
            <w:r w:rsidRPr="00FD365E">
              <w:rPr>
                <w:rFonts w:ascii="Times New Roman" w:eastAsia="Times New Roman" w:hAnsi="Times New Roman" w:cs="Times New Roman"/>
                <w:i/>
                <w:sz w:val="19"/>
                <w:szCs w:val="19"/>
              </w:rPr>
              <w:t>AdultEducation and LifelongLeraning: Theory and Practise</w:t>
            </w:r>
            <w:r w:rsidRPr="00FD365E">
              <w:rPr>
                <w:rFonts w:ascii="Times New Roman" w:eastAsia="Times New Roman" w:hAnsi="Times New Roman" w:cs="Times New Roman"/>
                <w:sz w:val="19"/>
                <w:szCs w:val="19"/>
              </w:rPr>
              <w:t>. London: Routledge, 2010.</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Mužík, J.</w:t>
            </w:r>
            <w:r w:rsidRPr="00FD365E">
              <w:rPr>
                <w:rFonts w:ascii="Times New Roman" w:eastAsia="Times New Roman" w:hAnsi="Times New Roman" w:cs="Times New Roman"/>
                <w:i/>
                <w:sz w:val="19"/>
                <w:szCs w:val="19"/>
              </w:rPr>
              <w:t xml:space="preserve"> Profesní vzdělávání dospělých</w:t>
            </w:r>
            <w:r w:rsidRPr="00FD365E">
              <w:rPr>
                <w:rFonts w:ascii="Times New Roman" w:eastAsia="Times New Roman" w:hAnsi="Times New Roman" w:cs="Times New Roman"/>
                <w:sz w:val="19"/>
                <w:szCs w:val="19"/>
              </w:rPr>
              <w:t>. Praha: WoltersKluwer, 2012.</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Špatenková, N., Smékalová, L. </w:t>
            </w:r>
            <w:r w:rsidRPr="00FD365E">
              <w:rPr>
                <w:rFonts w:ascii="Times New Roman" w:eastAsia="Times New Roman" w:hAnsi="Times New Roman" w:cs="Times New Roman"/>
                <w:i/>
                <w:sz w:val="19"/>
                <w:szCs w:val="19"/>
              </w:rPr>
              <w:t>Edukace seniorů: geragogika a gerontodidaktika</w:t>
            </w:r>
            <w:r w:rsidRPr="00FD365E">
              <w:rPr>
                <w:rFonts w:ascii="Times New Roman" w:eastAsia="Times New Roman" w:hAnsi="Times New Roman" w:cs="Times New Roman"/>
                <w:sz w:val="19"/>
                <w:szCs w:val="19"/>
              </w:rPr>
              <w:t>. Praha: Grada, 2015.</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Veteška, J. </w:t>
            </w:r>
            <w:r w:rsidRPr="00FD365E">
              <w:rPr>
                <w:rFonts w:ascii="Times New Roman" w:eastAsia="Times New Roman" w:hAnsi="Times New Roman" w:cs="Times New Roman"/>
                <w:i/>
                <w:sz w:val="19"/>
                <w:szCs w:val="19"/>
              </w:rPr>
              <w:t>Gerontagogika: psychologicko-andragogická specifika edukace a aktivizace seniorů</w:t>
            </w:r>
            <w:r w:rsidRPr="00FD365E">
              <w:rPr>
                <w:rFonts w:ascii="Times New Roman" w:eastAsia="Times New Roman" w:hAnsi="Times New Roman" w:cs="Times New Roman"/>
                <w:sz w:val="19"/>
                <w:szCs w:val="19"/>
              </w:rPr>
              <w:t>. Praha: Česká andragogická společnost, 2017.</w:t>
            </w:r>
          </w:p>
          <w:p w:rsidR="007D6A78" w:rsidRPr="00FD365E" w:rsidRDefault="007D6A78" w:rsidP="00F90037">
            <w:pPr>
              <w:spacing w:after="0" w:line="240" w:lineRule="auto"/>
              <w:jc w:val="both"/>
              <w:rPr>
                <w:rFonts w:ascii="Times New Roman" w:eastAsia="Times New Roman" w:hAnsi="Times New Roman" w:cs="Times New Roman"/>
                <w:b/>
                <w:sz w:val="19"/>
                <w:szCs w:val="19"/>
              </w:rPr>
            </w:pPr>
            <w:r w:rsidRPr="00FD365E">
              <w:rPr>
                <w:rFonts w:ascii="Times New Roman" w:eastAsia="Times New Roman" w:hAnsi="Times New Roman" w:cs="Times New Roman"/>
                <w:b/>
                <w:sz w:val="19"/>
                <w:szCs w:val="19"/>
              </w:rPr>
              <w:t>Doporučená literatura</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Benešová, D. </w:t>
            </w:r>
            <w:r w:rsidRPr="00FD365E">
              <w:rPr>
                <w:rFonts w:ascii="Times New Roman" w:eastAsia="Times New Roman" w:hAnsi="Times New Roman" w:cs="Times New Roman"/>
                <w:i/>
                <w:sz w:val="19"/>
                <w:szCs w:val="19"/>
              </w:rPr>
              <w:t>Gerontagogika: vybrané kapitoly</w:t>
            </w:r>
            <w:r w:rsidRPr="00FD365E">
              <w:rPr>
                <w:rFonts w:ascii="Times New Roman" w:eastAsia="Times New Roman" w:hAnsi="Times New Roman" w:cs="Times New Roman"/>
                <w:sz w:val="19"/>
                <w:szCs w:val="19"/>
              </w:rPr>
              <w:t>. Praha: Univerzita J.A. Komenského, 2014.</w:t>
            </w:r>
          </w:p>
          <w:p w:rsidR="007D6A78" w:rsidRPr="00FD365E" w:rsidRDefault="007D6A78" w:rsidP="00F90037">
            <w:pPr>
              <w:spacing w:after="0" w:line="240" w:lineRule="auto"/>
              <w:jc w:val="both"/>
              <w:rPr>
                <w:rFonts w:ascii="Times New Roman" w:eastAsia="Times New Roman" w:hAnsi="Times New Roman" w:cs="Times New Roman"/>
                <w:sz w:val="19"/>
                <w:szCs w:val="19"/>
              </w:rPr>
            </w:pPr>
            <w:r w:rsidRPr="00FD365E">
              <w:rPr>
                <w:rFonts w:ascii="Times New Roman" w:eastAsia="Times New Roman" w:hAnsi="Times New Roman" w:cs="Times New Roman"/>
                <w:sz w:val="19"/>
                <w:szCs w:val="19"/>
              </w:rPr>
              <w:t xml:space="preserve">Kupcová, V. </w:t>
            </w:r>
            <w:r w:rsidRPr="00FD365E">
              <w:rPr>
                <w:rFonts w:ascii="Times New Roman" w:eastAsia="Times New Roman" w:hAnsi="Times New Roman" w:cs="Times New Roman"/>
                <w:i/>
                <w:sz w:val="19"/>
                <w:szCs w:val="19"/>
              </w:rPr>
              <w:t>Zájmové vzdelávaniedospelých z aspektu kvality</w:t>
            </w:r>
            <w:r w:rsidRPr="00FD365E">
              <w:rPr>
                <w:rFonts w:ascii="Times New Roman" w:eastAsia="Times New Roman" w:hAnsi="Times New Roman" w:cs="Times New Roman"/>
                <w:sz w:val="19"/>
                <w:szCs w:val="19"/>
              </w:rPr>
              <w:t xml:space="preserve">. Banska Bystrica: Belanium, 2014. </w:t>
            </w:r>
          </w:p>
          <w:p w:rsidR="007D6A78" w:rsidRPr="00FD365E" w:rsidRDefault="007D6A78" w:rsidP="00F90037">
            <w:pPr>
              <w:spacing w:after="0" w:line="240" w:lineRule="auto"/>
              <w:jc w:val="both"/>
              <w:rPr>
                <w:rFonts w:ascii="Times New Roman" w:eastAsia="Times New Roman" w:hAnsi="Times New Roman" w:cs="Times New Roman"/>
                <w:sz w:val="18"/>
                <w:szCs w:val="18"/>
              </w:rPr>
            </w:pPr>
            <w:r w:rsidRPr="00FD365E">
              <w:rPr>
                <w:rFonts w:ascii="Times New Roman" w:eastAsia="Times New Roman" w:hAnsi="Times New Roman" w:cs="Times New Roman"/>
                <w:sz w:val="19"/>
                <w:szCs w:val="19"/>
              </w:rPr>
              <w:t xml:space="preserve">Prusáková, V. </w:t>
            </w:r>
            <w:r w:rsidRPr="00FD365E">
              <w:rPr>
                <w:rFonts w:ascii="Times New Roman" w:eastAsia="Times New Roman" w:hAnsi="Times New Roman" w:cs="Times New Roman"/>
                <w:i/>
                <w:sz w:val="19"/>
                <w:szCs w:val="19"/>
              </w:rPr>
              <w:t>Osobnosť lektora vovzdelávaní dospělých</w:t>
            </w:r>
            <w:r w:rsidRPr="00FD365E">
              <w:rPr>
                <w:rFonts w:ascii="Times New Roman" w:eastAsia="Times New Roman" w:hAnsi="Times New Roman" w:cs="Times New Roman"/>
                <w:sz w:val="19"/>
                <w:szCs w:val="19"/>
              </w:rPr>
              <w:t>. Banská Bystrica: Belanium, 2014.</w:t>
            </w:r>
          </w:p>
        </w:tc>
      </w:tr>
    </w:tbl>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FD365E" w:rsidTr="00F90037">
        <w:tc>
          <w:tcPr>
            <w:tcW w:w="9855" w:type="dxa"/>
            <w:gridSpan w:val="8"/>
            <w:tcBorders>
              <w:bottom w:val="double" w:sz="4" w:space="0" w:color="auto"/>
            </w:tcBorders>
            <w:shd w:val="clear" w:color="auto" w:fill="BDD6EE"/>
          </w:tcPr>
          <w:p w:rsidR="007D6A78" w:rsidRPr="00FD365E" w:rsidRDefault="007D6A78" w:rsidP="00F90037">
            <w:pPr>
              <w:spacing w:after="0" w:line="240" w:lineRule="auto"/>
              <w:jc w:val="both"/>
              <w:rPr>
                <w:rFonts w:ascii="Times New Roman" w:eastAsia="Times New Roman" w:hAnsi="Times New Roman" w:cs="Times New Roman"/>
                <w:b/>
                <w:sz w:val="28"/>
                <w:szCs w:val="20"/>
                <w:lang w:eastAsia="cs-CZ"/>
              </w:rPr>
            </w:pPr>
            <w:r w:rsidRPr="00FD365E">
              <w:rPr>
                <w:rFonts w:ascii="Times New Roman" w:eastAsia="Times New Roman" w:hAnsi="Times New Roman" w:cs="Times New Roman"/>
                <w:sz w:val="20"/>
                <w:szCs w:val="20"/>
                <w:lang w:eastAsia="cs-CZ"/>
              </w:rPr>
              <w:lastRenderedPageBreak/>
              <w:br w:type="page"/>
            </w:r>
            <w:r w:rsidRPr="00FD365E">
              <w:rPr>
                <w:rFonts w:ascii="Times New Roman" w:eastAsia="Times New Roman" w:hAnsi="Times New Roman" w:cs="Times New Roman"/>
                <w:b/>
                <w:sz w:val="28"/>
                <w:szCs w:val="20"/>
                <w:lang w:eastAsia="cs-CZ"/>
              </w:rPr>
              <w:t>B-III – Charakteristika studijního předmětu</w:t>
            </w:r>
          </w:p>
        </w:tc>
      </w:tr>
      <w:tr w:rsidR="007D6A78" w:rsidRPr="00FD365E" w:rsidTr="00F90037">
        <w:tc>
          <w:tcPr>
            <w:tcW w:w="3086" w:type="dxa"/>
            <w:tcBorders>
              <w:top w:val="double" w:sz="4" w:space="0" w:color="auto"/>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FD365E" w:rsidRDefault="007D6A78" w:rsidP="00F90037">
            <w:pPr>
              <w:spacing w:after="0" w:line="240" w:lineRule="auto"/>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Metodika hry</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Typ předmětu</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doporučený ročník / semestr</w:t>
            </w:r>
          </w:p>
        </w:tc>
        <w:tc>
          <w:tcPr>
            <w:tcW w:w="668"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1./ZS</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Rozsah studijního předmětu</w:t>
            </w:r>
          </w:p>
        </w:tc>
        <w:tc>
          <w:tcPr>
            <w:tcW w:w="1701" w:type="dxa"/>
            <w:gridSpan w:val="2"/>
          </w:tcPr>
          <w:p w:rsidR="007D6A78" w:rsidRPr="00FD365E" w:rsidRDefault="007D6A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 xml:space="preserve">hod. </w:t>
            </w:r>
          </w:p>
        </w:tc>
        <w:tc>
          <w:tcPr>
            <w:tcW w:w="816" w:type="dxa"/>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kreditů</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4</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Cs w:val="20"/>
                <w:lang w:eastAsia="cs-CZ"/>
              </w:rPr>
            </w:pPr>
            <w:r w:rsidRPr="00FD365E">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Klz</w:t>
            </w:r>
          </w:p>
        </w:tc>
        <w:tc>
          <w:tcPr>
            <w:tcW w:w="215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výuky</w:t>
            </w:r>
          </w:p>
        </w:tc>
        <w:tc>
          <w:tcPr>
            <w:tcW w:w="1207" w:type="dxa"/>
            <w:gridSpan w:val="2"/>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seminář</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Klasifikovaný zápočet ústní nebo písemnou formou. Analýza herních situací, zpracování</w:t>
            </w:r>
            <w:r>
              <w:rPr>
                <w:rFonts w:ascii="Times New Roman" w:eastAsia="Times New Roman" w:hAnsi="Times New Roman" w:cs="Times New Roman"/>
                <w:sz w:val="20"/>
                <w:szCs w:val="20"/>
                <w:lang w:eastAsia="cs-CZ"/>
              </w:rPr>
              <w:t xml:space="preserve"> </w:t>
            </w:r>
            <w:r w:rsidRPr="00FD365E">
              <w:rPr>
                <w:rFonts w:ascii="Times New Roman" w:eastAsia="Times New Roman" w:hAnsi="Times New Roman" w:cs="Times New Roman"/>
                <w:sz w:val="20"/>
                <w:szCs w:val="20"/>
                <w:lang w:eastAsia="cs-CZ"/>
              </w:rPr>
              <w:t>herního programu pro pedagogické či sociální zařízení.</w:t>
            </w:r>
          </w:p>
        </w:tc>
      </w:tr>
      <w:tr w:rsidR="007D6A78" w:rsidRPr="00FD365E" w:rsidTr="00F90037">
        <w:trPr>
          <w:trHeight w:val="250"/>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97"/>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7D6A78" w:rsidRPr="00FD365E" w:rsidTr="00F90037">
        <w:trPr>
          <w:trHeight w:val="243"/>
        </w:trPr>
        <w:tc>
          <w:tcPr>
            <w:tcW w:w="3086" w:type="dxa"/>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24"/>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20"/>
                <w:szCs w:val="20"/>
                <w:lang w:eastAsia="cs-CZ"/>
              </w:rPr>
              <w:t>Mgr. Eliška Suchánková, Ph.D.</w:t>
            </w:r>
          </w:p>
        </w:tc>
      </w:tr>
      <w:tr w:rsidR="007D6A78" w:rsidRPr="00FD365E" w:rsidTr="00F90037">
        <w:tc>
          <w:tcPr>
            <w:tcW w:w="3086" w:type="dxa"/>
            <w:shd w:val="clear" w:color="auto" w:fill="F7CAAC"/>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3938"/>
        </w:trPr>
        <w:tc>
          <w:tcPr>
            <w:tcW w:w="9855" w:type="dxa"/>
            <w:gridSpan w:val="8"/>
            <w:tcBorders>
              <w:top w:val="nil"/>
              <w:bottom w:val="single" w:sz="12" w:space="0" w:color="auto"/>
            </w:tcBorders>
          </w:tcPr>
          <w:p w:rsidR="007D6A78" w:rsidRPr="000D1E87" w:rsidRDefault="007D6A78" w:rsidP="00F90037">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Cíl předmětu</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 xml:space="preserve">Cílem předmětu je seznámit studenty s teorií hry i s praktickými příklady hry dětí a mládeže. Student skrze aktivní práci </w:t>
            </w:r>
            <w:r>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 xml:space="preserve">na seminářích získá vědomosti o vývoji, pojetí, principech a zákonitostech hry, seznámí se s typy a funkcemi her, porozumí významu hry v rozvoji osobnosti člověka. Osvojí si poznatky a dovednosti plánování herních aktivit, naučí se poznatky o hře aplikovat v praxi a využívat her při hodnocení a dalším rozvoji dětí a mládeže. Poznatky student využije v rámci školských </w:t>
            </w:r>
            <w:r>
              <w:rPr>
                <w:rFonts w:ascii="Times New Roman" w:eastAsia="Times New Roman" w:hAnsi="Times New Roman" w:cs="Times New Roman"/>
                <w:sz w:val="19"/>
                <w:szCs w:val="19"/>
                <w:lang w:eastAsia="cs-CZ"/>
              </w:rPr>
              <w:br/>
            </w:r>
            <w:r w:rsidRPr="000D1E87">
              <w:rPr>
                <w:rFonts w:ascii="Times New Roman" w:eastAsia="Times New Roman" w:hAnsi="Times New Roman" w:cs="Times New Roman"/>
                <w:sz w:val="19"/>
                <w:szCs w:val="19"/>
                <w:lang w:eastAsia="cs-CZ"/>
              </w:rPr>
              <w:t>a mimoškolských zařízení i v oblasti organizací neziskových.</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b/>
                <w:sz w:val="19"/>
                <w:szCs w:val="19"/>
                <w:lang w:eastAsia="cs-CZ"/>
              </w:rPr>
              <w:t>Obsah předmětu</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Teorie a vývoj hry, hra z historického hlediska.</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Pojetí a specifika hry, vztah hry a motivace, význam hry v rozvoji osobnosti člověka.</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Typologie her, význam prostředí při hře, využití hraček a programových prostředků ve hře.</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Vývojové etapy hry, rozvoj klíčových kompetencí dětí a mládeže prostřednictvím hry, hra jako prostředek pedagogické diagnostiky, regulace herních činností.</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Hra v práci sociálního pedagoga, využití hry v pojetí současného vzdělávání, herní terapie.</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Postup tvorby a vlastní tvorba herních programů v pedagogických a sociálních zařízeních.</w:t>
            </w:r>
          </w:p>
          <w:p w:rsidR="007D6A78" w:rsidRPr="000D1E87" w:rsidRDefault="007D6A78" w:rsidP="00F90037">
            <w:pPr>
              <w:spacing w:after="0" w:line="240" w:lineRule="auto"/>
              <w:jc w:val="both"/>
              <w:rPr>
                <w:rFonts w:ascii="Times New Roman" w:eastAsia="Times New Roman" w:hAnsi="Times New Roman" w:cs="Times New Roman"/>
                <w:sz w:val="19"/>
                <w:szCs w:val="19"/>
                <w:lang w:eastAsia="cs-CZ"/>
              </w:rPr>
            </w:pPr>
            <w:r w:rsidRPr="000D1E87">
              <w:rPr>
                <w:rFonts w:ascii="Times New Roman" w:eastAsia="Times New Roman" w:hAnsi="Times New Roman" w:cs="Times New Roman"/>
                <w:sz w:val="19"/>
                <w:szCs w:val="19"/>
                <w:lang w:eastAsia="cs-CZ"/>
              </w:rPr>
              <w:t>Praktické ukázky herních programů a her.</w:t>
            </w:r>
          </w:p>
          <w:p w:rsidR="007D6A78" w:rsidRPr="000D1E87" w:rsidRDefault="007D6A78" w:rsidP="00F90037">
            <w:pPr>
              <w:spacing w:after="0" w:line="240" w:lineRule="auto"/>
              <w:jc w:val="both"/>
              <w:rPr>
                <w:rFonts w:ascii="Times New Roman" w:eastAsia="Times New Roman" w:hAnsi="Times New Roman" w:cs="Times New Roman"/>
                <w:b/>
                <w:sz w:val="19"/>
                <w:szCs w:val="19"/>
                <w:lang w:eastAsia="cs-CZ"/>
              </w:rPr>
            </w:pPr>
            <w:r w:rsidRPr="000D1E87">
              <w:rPr>
                <w:rFonts w:ascii="Times New Roman" w:eastAsia="Times New Roman" w:hAnsi="Times New Roman" w:cs="Times New Roman"/>
                <w:b/>
                <w:sz w:val="19"/>
                <w:szCs w:val="19"/>
                <w:lang w:eastAsia="cs-CZ"/>
              </w:rPr>
              <w:t>Výstupní kompetence</w:t>
            </w:r>
          </w:p>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19"/>
                <w:szCs w:val="19"/>
                <w:lang w:eastAsia="cs-CZ"/>
              </w:rPr>
              <w:t xml:space="preserve">Student se orientuje v teorii hry, v typologii her dětí, má znalosti o vývoji, pojetí, principech a zákonitostech hry, rozumí jednotlivým funkcím her. Student dokáže plánovat herní aktivity, umí poznatky o hře aplikovat v praxi a využívat her při diagnostice a dalším rozvoji dětí.   </w:t>
            </w:r>
          </w:p>
        </w:tc>
      </w:tr>
      <w:tr w:rsidR="007D6A78" w:rsidRPr="00FD365E" w:rsidTr="00F90037">
        <w:trPr>
          <w:trHeight w:val="265"/>
        </w:trPr>
        <w:tc>
          <w:tcPr>
            <w:tcW w:w="3653" w:type="dxa"/>
            <w:gridSpan w:val="2"/>
            <w:tcBorders>
              <w:top w:val="nil"/>
            </w:tcBorders>
            <w:shd w:val="clear" w:color="auto" w:fill="F7CAAC"/>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FD365E" w:rsidTr="00F90037">
        <w:trPr>
          <w:trHeight w:val="1497"/>
        </w:trPr>
        <w:tc>
          <w:tcPr>
            <w:tcW w:w="9855" w:type="dxa"/>
            <w:gridSpan w:val="8"/>
            <w:tcBorders>
              <w:top w:val="nil"/>
            </w:tcBorders>
          </w:tcPr>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Povinná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Činčera, J. </w:t>
            </w:r>
            <w:r w:rsidRPr="00FD365E">
              <w:rPr>
                <w:rFonts w:ascii="Times New Roman" w:eastAsia="Times New Roman" w:hAnsi="Times New Roman" w:cs="Times New Roman"/>
                <w:i/>
                <w:sz w:val="19"/>
                <w:szCs w:val="19"/>
                <w:lang w:eastAsia="cs-CZ"/>
              </w:rPr>
              <w:t>Práce s hrou: pro profesionály.</w:t>
            </w:r>
            <w:r w:rsidRPr="00FD365E">
              <w:rPr>
                <w:rFonts w:ascii="Times New Roman" w:eastAsia="Times New Roman" w:hAnsi="Times New Roman" w:cs="Times New Roman"/>
                <w:sz w:val="19"/>
                <w:szCs w:val="19"/>
                <w:lang w:eastAsia="cs-CZ"/>
              </w:rPr>
              <w:t xml:space="preserve"> Praha: Grada, 2007.</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Jirásek, I. </w:t>
            </w:r>
            <w:r w:rsidRPr="00FD365E">
              <w:rPr>
                <w:rFonts w:ascii="Times New Roman" w:eastAsia="Times New Roman" w:hAnsi="Times New Roman" w:cs="Times New Roman"/>
                <w:i/>
                <w:sz w:val="19"/>
                <w:szCs w:val="19"/>
                <w:lang w:eastAsia="cs-CZ"/>
              </w:rPr>
              <w:t>Zlatý fond her I</w:t>
            </w:r>
            <w:r w:rsidRPr="00FD365E">
              <w:rPr>
                <w:rFonts w:ascii="Times New Roman" w:eastAsia="Times New Roman" w:hAnsi="Times New Roman" w:cs="Times New Roman"/>
                <w:sz w:val="19"/>
                <w:szCs w:val="19"/>
                <w:lang w:eastAsia="cs-CZ"/>
              </w:rPr>
              <w:t xml:space="preserve">. Praha: Portál, 2008.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Podhájecká, M. a kol. </w:t>
            </w:r>
            <w:r w:rsidRPr="00FD365E">
              <w:rPr>
                <w:rFonts w:ascii="Times New Roman" w:eastAsia="Times New Roman" w:hAnsi="Times New Roman" w:cs="Times New Roman"/>
                <w:i/>
                <w:sz w:val="19"/>
                <w:szCs w:val="19"/>
                <w:lang w:eastAsia="cs-CZ"/>
              </w:rPr>
              <w:t>Edukačnými hrami poznávamesvet.</w:t>
            </w:r>
            <w:r w:rsidRPr="00FD365E">
              <w:rPr>
                <w:rFonts w:ascii="Times New Roman" w:eastAsia="Times New Roman" w:hAnsi="Times New Roman" w:cs="Times New Roman"/>
                <w:sz w:val="19"/>
                <w:szCs w:val="19"/>
                <w:lang w:eastAsia="cs-CZ"/>
              </w:rPr>
              <w:t xml:space="preserve"> Prešov: Prešovská univerzita v Prešove, 2006.</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Severová, M. </w:t>
            </w:r>
            <w:r w:rsidRPr="00FD365E">
              <w:rPr>
                <w:rFonts w:ascii="Times New Roman" w:eastAsia="Times New Roman" w:hAnsi="Times New Roman" w:cs="Times New Roman"/>
                <w:i/>
                <w:sz w:val="19"/>
                <w:szCs w:val="19"/>
                <w:lang w:eastAsia="cs-CZ"/>
              </w:rPr>
              <w:t>Hry v raném dětství: Studie o jejich vývoji a motivaci.</w:t>
            </w:r>
            <w:r w:rsidRPr="00FD365E">
              <w:rPr>
                <w:rFonts w:ascii="Times New Roman" w:eastAsia="Times New Roman" w:hAnsi="Times New Roman" w:cs="Times New Roman"/>
                <w:sz w:val="19"/>
                <w:szCs w:val="19"/>
                <w:lang w:eastAsia="cs-CZ"/>
              </w:rPr>
              <w:t xml:space="preserve"> Praha: Academia, 1982.</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Suchánková, E. </w:t>
            </w:r>
            <w:r w:rsidRPr="00FD365E">
              <w:rPr>
                <w:rFonts w:ascii="Times New Roman" w:eastAsia="Times New Roman" w:hAnsi="Times New Roman" w:cs="Times New Roman"/>
                <w:i/>
                <w:sz w:val="19"/>
                <w:szCs w:val="19"/>
                <w:lang w:eastAsia="cs-CZ"/>
              </w:rPr>
              <w:t>Hra a její využití v předškolním vzdělávání</w:t>
            </w:r>
            <w:r w:rsidRPr="00FD365E">
              <w:rPr>
                <w:rFonts w:ascii="Times New Roman" w:eastAsia="Times New Roman" w:hAnsi="Times New Roman" w:cs="Times New Roman"/>
                <w:sz w:val="19"/>
                <w:szCs w:val="19"/>
                <w:lang w:eastAsia="cs-CZ"/>
              </w:rPr>
              <w:t>. Praha: Portál, 2014.</w:t>
            </w:r>
          </w:p>
          <w:p w:rsidR="007D6A78" w:rsidRPr="00FD365E" w:rsidRDefault="007D6A78" w:rsidP="00F90037">
            <w:pPr>
              <w:spacing w:after="0" w:line="240" w:lineRule="auto"/>
              <w:jc w:val="both"/>
              <w:rPr>
                <w:rFonts w:ascii="Times New Roman" w:eastAsia="Times New Roman" w:hAnsi="Times New Roman" w:cs="Times New Roman"/>
                <w:b/>
                <w:sz w:val="20"/>
                <w:szCs w:val="20"/>
                <w:lang w:eastAsia="cs-CZ"/>
              </w:rPr>
            </w:pPr>
            <w:r w:rsidRPr="00FD365E">
              <w:rPr>
                <w:rFonts w:ascii="Times New Roman" w:eastAsia="Times New Roman" w:hAnsi="Times New Roman" w:cs="Times New Roman"/>
                <w:b/>
                <w:sz w:val="20"/>
                <w:szCs w:val="20"/>
                <w:lang w:eastAsia="cs-CZ"/>
              </w:rPr>
              <w:t>Doporučená literatura</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Caillois, R. </w:t>
            </w:r>
            <w:r w:rsidRPr="00FD365E">
              <w:rPr>
                <w:rFonts w:ascii="Times New Roman" w:eastAsia="Times New Roman" w:hAnsi="Times New Roman" w:cs="Times New Roman"/>
                <w:i/>
                <w:sz w:val="19"/>
                <w:szCs w:val="19"/>
                <w:lang w:eastAsia="cs-CZ"/>
              </w:rPr>
              <w:t>Hry a lidé: maska a závrať</w:t>
            </w:r>
            <w:r w:rsidRPr="00FD365E">
              <w:rPr>
                <w:rFonts w:ascii="Times New Roman" w:eastAsia="Times New Roman" w:hAnsi="Times New Roman" w:cs="Times New Roman"/>
                <w:sz w:val="19"/>
                <w:szCs w:val="19"/>
                <w:lang w:eastAsia="cs-CZ"/>
              </w:rPr>
              <w:t>. Praha: Nakladatelství studia Ypsilon, 1998.</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Hanuš, R., Chytilová, L. </w:t>
            </w:r>
            <w:r w:rsidRPr="00FD365E">
              <w:rPr>
                <w:rFonts w:ascii="Times New Roman" w:eastAsia="Times New Roman" w:hAnsi="Times New Roman" w:cs="Times New Roman"/>
                <w:i/>
                <w:sz w:val="19"/>
                <w:szCs w:val="19"/>
                <w:lang w:eastAsia="cs-CZ"/>
              </w:rPr>
              <w:t>Zážitkově pedagogické učení.</w:t>
            </w:r>
            <w:r w:rsidRPr="00FD365E">
              <w:rPr>
                <w:rFonts w:ascii="Times New Roman" w:eastAsia="Times New Roman" w:hAnsi="Times New Roman" w:cs="Times New Roman"/>
                <w:sz w:val="19"/>
                <w:szCs w:val="19"/>
                <w:lang w:eastAsia="cs-CZ"/>
              </w:rPr>
              <w:t xml:space="preserve"> Praha: Grada, 2009.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Huizinga, J. </w:t>
            </w:r>
            <w:r w:rsidRPr="00FD365E">
              <w:rPr>
                <w:rFonts w:ascii="Times New Roman" w:eastAsia="Times New Roman" w:hAnsi="Times New Roman" w:cs="Times New Roman"/>
                <w:i/>
                <w:sz w:val="19"/>
                <w:szCs w:val="19"/>
                <w:lang w:eastAsia="cs-CZ"/>
              </w:rPr>
              <w:t>Homo ludens. O původu kultury ve hře</w:t>
            </w:r>
            <w:r w:rsidRPr="00FD365E">
              <w:rPr>
                <w:rFonts w:ascii="Times New Roman" w:eastAsia="Times New Roman" w:hAnsi="Times New Roman" w:cs="Times New Roman"/>
                <w:sz w:val="19"/>
                <w:szCs w:val="19"/>
                <w:lang w:eastAsia="cs-CZ"/>
              </w:rPr>
              <w:t xml:space="preserve">. Praha: Dauphin, 2000. </w:t>
            </w:r>
          </w:p>
          <w:p w:rsidR="007D6A78" w:rsidRPr="00FD365E" w:rsidRDefault="007D6A78" w:rsidP="00F90037">
            <w:pPr>
              <w:spacing w:after="0" w:line="240" w:lineRule="auto"/>
              <w:jc w:val="both"/>
              <w:rPr>
                <w:rFonts w:ascii="Times New Roman" w:eastAsia="Times New Roman" w:hAnsi="Times New Roman" w:cs="Times New Roman"/>
                <w:sz w:val="19"/>
                <w:szCs w:val="19"/>
                <w:lang w:eastAsia="cs-CZ"/>
              </w:rPr>
            </w:pPr>
            <w:r w:rsidRPr="00FD365E">
              <w:rPr>
                <w:rFonts w:ascii="Times New Roman" w:eastAsia="Times New Roman" w:hAnsi="Times New Roman" w:cs="Times New Roman"/>
                <w:sz w:val="19"/>
                <w:szCs w:val="19"/>
                <w:lang w:eastAsia="cs-CZ"/>
              </w:rPr>
              <w:t xml:space="preserve">Slejšková, L., Drahanská, P. a kol. </w:t>
            </w:r>
            <w:r w:rsidRPr="00FD365E">
              <w:rPr>
                <w:rFonts w:ascii="Times New Roman" w:eastAsia="Times New Roman" w:hAnsi="Times New Roman" w:cs="Times New Roman"/>
                <w:i/>
                <w:sz w:val="19"/>
                <w:szCs w:val="19"/>
                <w:lang w:eastAsia="cs-CZ"/>
              </w:rPr>
              <w:t>Škola zážitkem. Zážitková pedagogika při výuce klíčových kompetencí a hodnocení žáků.</w:t>
            </w:r>
            <w:r w:rsidRPr="00FD365E">
              <w:rPr>
                <w:rFonts w:ascii="Times New Roman" w:eastAsia="Times New Roman" w:hAnsi="Times New Roman" w:cs="Times New Roman"/>
                <w:sz w:val="19"/>
                <w:szCs w:val="19"/>
                <w:lang w:eastAsia="cs-CZ"/>
              </w:rPr>
              <w:t xml:space="preserve"> Praha: Prázdninová škola Lipnice – OutwardBound, 2011.</w:t>
            </w:r>
          </w:p>
          <w:p w:rsidR="007D6A78" w:rsidRPr="00FD365E" w:rsidRDefault="007D6A78" w:rsidP="00F90037">
            <w:pPr>
              <w:spacing w:after="0" w:line="240" w:lineRule="auto"/>
              <w:jc w:val="both"/>
              <w:rPr>
                <w:rFonts w:ascii="Times New Roman" w:eastAsia="Times New Roman" w:hAnsi="Times New Roman" w:cs="Times New Roman"/>
                <w:sz w:val="20"/>
                <w:szCs w:val="20"/>
                <w:lang w:eastAsia="cs-CZ"/>
              </w:rPr>
            </w:pPr>
            <w:r w:rsidRPr="00FD365E">
              <w:rPr>
                <w:rFonts w:ascii="Times New Roman" w:eastAsia="Times New Roman" w:hAnsi="Times New Roman" w:cs="Times New Roman"/>
                <w:sz w:val="19"/>
                <w:szCs w:val="19"/>
                <w:lang w:eastAsia="cs-CZ"/>
              </w:rPr>
              <w:t xml:space="preserve">Valenta, M. a kol. </w:t>
            </w:r>
            <w:r w:rsidRPr="00FD365E">
              <w:rPr>
                <w:rFonts w:ascii="Times New Roman" w:eastAsia="Times New Roman" w:hAnsi="Times New Roman" w:cs="Times New Roman"/>
                <w:i/>
                <w:sz w:val="19"/>
                <w:szCs w:val="19"/>
                <w:lang w:eastAsia="cs-CZ"/>
              </w:rPr>
              <w:t>Hra v terapii.</w:t>
            </w:r>
            <w:r w:rsidRPr="00FD365E">
              <w:rPr>
                <w:rFonts w:ascii="Times New Roman" w:eastAsia="Times New Roman" w:hAnsi="Times New Roman" w:cs="Times New Roman"/>
                <w:sz w:val="19"/>
                <w:szCs w:val="19"/>
                <w:lang w:eastAsia="cs-CZ"/>
              </w:rPr>
              <w:t xml:space="preserve"> Praha: Portál, 2017.</w:t>
            </w:r>
          </w:p>
        </w:tc>
      </w:tr>
    </w:tbl>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0D1E87" w:rsidTr="00F90037">
        <w:tc>
          <w:tcPr>
            <w:tcW w:w="9855" w:type="dxa"/>
            <w:gridSpan w:val="8"/>
            <w:tcBorders>
              <w:bottom w:val="double" w:sz="4" w:space="0" w:color="auto"/>
            </w:tcBorders>
            <w:shd w:val="clear" w:color="auto" w:fill="BDD6EE"/>
          </w:tcPr>
          <w:p w:rsidR="007D6A78" w:rsidRPr="000D1E87" w:rsidRDefault="007D6A78" w:rsidP="00F9003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b/>
                <w:sz w:val="28"/>
                <w:szCs w:val="20"/>
                <w:lang w:eastAsia="cs-CZ"/>
              </w:rPr>
              <w:lastRenderedPageBreak/>
              <w:t>B-III – Charakteristika studijního předmětu</w:t>
            </w:r>
          </w:p>
        </w:tc>
      </w:tr>
      <w:tr w:rsidR="007D6A78" w:rsidRPr="000D1E87" w:rsidTr="00F90037">
        <w:tc>
          <w:tcPr>
            <w:tcW w:w="3086" w:type="dxa"/>
            <w:tcBorders>
              <w:top w:val="double" w:sz="4" w:space="0" w:color="auto"/>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Práce s dobrovolníky</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0D1E87" w:rsidRDefault="007F2403" w:rsidP="00F90037">
            <w:pPr>
              <w:spacing w:after="0" w:line="240" w:lineRule="auto"/>
              <w:jc w:val="both"/>
              <w:rPr>
                <w:rFonts w:ascii="Times New Roman" w:eastAsia="Times New Roman" w:hAnsi="Times New Roman" w:cs="Times New Roman"/>
                <w:sz w:val="20"/>
                <w:szCs w:val="20"/>
                <w:lang w:eastAsia="cs-CZ"/>
              </w:rPr>
            </w:pPr>
            <w:ins w:id="184" w:author="*" w:date="2018-08-24T08:35:00Z">
              <w:r>
                <w:rPr>
                  <w:rFonts w:ascii="Times New Roman" w:eastAsia="Times New Roman" w:hAnsi="Times New Roman" w:cs="Times New Roman"/>
                  <w:sz w:val="20"/>
                  <w:szCs w:val="20"/>
                  <w:lang w:eastAsia="cs-CZ"/>
                </w:rPr>
                <w:t xml:space="preserve">Prerekvizita: </w:t>
              </w:r>
            </w:ins>
            <w:ins w:id="185" w:author="*" w:date="2018-08-22T10:00:00Z">
              <w:r w:rsidR="00BB656B">
                <w:rPr>
                  <w:rFonts w:ascii="Times New Roman" w:eastAsia="Times New Roman" w:hAnsi="Times New Roman" w:cs="Times New Roman"/>
                  <w:sz w:val="20"/>
                  <w:szCs w:val="20"/>
                  <w:lang w:eastAsia="cs-CZ"/>
                </w:rPr>
                <w:t>Sociální pedagogika</w:t>
              </w:r>
            </w:ins>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Klasifikovaný zápočet</w:t>
            </w:r>
            <w:r>
              <w:rPr>
                <w:rFonts w:ascii="Times New Roman" w:eastAsia="Times New Roman" w:hAnsi="Times New Roman" w:cs="Times New Roman"/>
                <w:sz w:val="20"/>
                <w:szCs w:val="20"/>
                <w:lang w:eastAsia="cs-CZ"/>
              </w:rPr>
              <w:t xml:space="preserve"> formou testu. </w:t>
            </w:r>
            <w:r w:rsidRPr="000D1E87">
              <w:rPr>
                <w:rFonts w:ascii="Times New Roman" w:eastAsia="Times New Roman" w:hAnsi="Times New Roman" w:cs="Times New Roman"/>
                <w:color w:val="000000"/>
                <w:sz w:val="20"/>
                <w:szCs w:val="20"/>
                <w:lang w:eastAsia="cs-CZ"/>
              </w:rPr>
              <w:t>Vypracování projektu na téma</w:t>
            </w:r>
            <w:r>
              <w:rPr>
                <w:rFonts w:ascii="Times New Roman" w:eastAsia="Times New Roman" w:hAnsi="Times New Roman" w:cs="Times New Roman"/>
                <w:color w:val="000000"/>
                <w:sz w:val="20"/>
                <w:szCs w:val="20"/>
                <w:lang w:eastAsia="cs-CZ"/>
              </w:rPr>
              <w:t>:</w:t>
            </w:r>
            <w:r w:rsidRPr="000D1E87">
              <w:rPr>
                <w:rFonts w:ascii="Times New Roman" w:eastAsia="Times New Roman" w:hAnsi="Times New Roman" w:cs="Times New Roman"/>
                <w:color w:val="000000"/>
                <w:sz w:val="20"/>
                <w:szCs w:val="20"/>
                <w:lang w:eastAsia="cs-CZ"/>
              </w:rPr>
              <w:t xml:space="preserve"> Příklad dobré praxe dobrovolnictví ve vybraném regionu ČR.</w:t>
            </w:r>
          </w:p>
        </w:tc>
      </w:tr>
      <w:tr w:rsidR="007D6A78" w:rsidRPr="000D1E87" w:rsidTr="00F90037">
        <w:trPr>
          <w:trHeight w:val="250"/>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97"/>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7D6A78" w:rsidRPr="000D1E87" w:rsidTr="00F90037">
        <w:trPr>
          <w:trHeight w:val="243"/>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324"/>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Mgr. Radana Kroutilová Nováková, Ph.D.</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3436"/>
        </w:trPr>
        <w:tc>
          <w:tcPr>
            <w:tcW w:w="9855" w:type="dxa"/>
            <w:gridSpan w:val="8"/>
            <w:tcBorders>
              <w:top w:val="nil"/>
              <w:bottom w:val="single" w:sz="12" w:space="0" w:color="auto"/>
            </w:tcBorders>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 xml:space="preserve">Cílem předmětu je představit studentům dobrovolnictví jak druh občanské ctnosti, který se významně podílí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na zvyšování kvality života v občanské společnosti. Studenti jsou vedeni k porozumění významu filantropie, jsou seznámeni s historií, vývojem a aktuálním zakotvením dobrovolnictví v české legislativě.</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Vymezení základního pojmosloví.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Význam dobrovolnictví. Oblasti dobrovolnictví.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Historie dobrovolnictví v českých zemích.</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Motivace osob k dobrovolnické činnosti.</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Práva a povinnosti dobrovolnické organizace.</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Akreditovaný program. Zákon o dobrovolnictví.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Efektivní řízení dobrovolníků.</w:t>
            </w:r>
          </w:p>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 se orientuje v problematice dobrovolnictví v ČR, chápe význam dobrovolnictví v občanské společnosti, rozumí principům dobrovolné služby, umí popsat náležitosti smlouvy.</w:t>
            </w:r>
          </w:p>
        </w:tc>
      </w:tr>
      <w:tr w:rsidR="007D6A78" w:rsidRPr="000D1E87" w:rsidTr="00F90037">
        <w:trPr>
          <w:trHeight w:val="265"/>
        </w:trPr>
        <w:tc>
          <w:tcPr>
            <w:tcW w:w="3653" w:type="dxa"/>
            <w:gridSpan w:val="2"/>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497"/>
        </w:trPr>
        <w:tc>
          <w:tcPr>
            <w:tcW w:w="9855" w:type="dxa"/>
            <w:gridSpan w:val="8"/>
            <w:tcBorders>
              <w:top w:val="nil"/>
            </w:tcBorders>
          </w:tcPr>
          <w:p w:rsidR="007D6A78" w:rsidRPr="007D6A78" w:rsidRDefault="007D6A78" w:rsidP="00F90037">
            <w:pPr>
              <w:spacing w:after="0" w:line="240" w:lineRule="auto"/>
              <w:jc w:val="both"/>
              <w:rPr>
                <w:rFonts w:ascii="Times New Roman" w:eastAsia="Times New Roman" w:hAnsi="Times New Roman" w:cs="Times New Roman"/>
                <w:b/>
                <w:sz w:val="20"/>
                <w:szCs w:val="20"/>
                <w:lang w:eastAsia="cs-CZ"/>
              </w:rPr>
            </w:pPr>
            <w:r w:rsidRPr="007D6A78">
              <w:rPr>
                <w:rFonts w:ascii="Times New Roman" w:eastAsia="Times New Roman" w:hAnsi="Times New Roman" w:cs="Times New Roman"/>
                <w:b/>
                <w:sz w:val="20"/>
                <w:szCs w:val="20"/>
                <w:lang w:eastAsia="cs-CZ"/>
              </w:rPr>
              <w:t>Povinná literatura</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Brumovská, T., Seidlová Málková, G. </w:t>
            </w:r>
            <w:r w:rsidRPr="007D6A78">
              <w:rPr>
                <w:rFonts w:ascii="Times New Roman" w:eastAsia="Times New Roman" w:hAnsi="Times New Roman" w:cs="Times New Roman"/>
                <w:i/>
                <w:sz w:val="20"/>
                <w:szCs w:val="20"/>
                <w:lang w:eastAsia="cs-CZ"/>
              </w:rPr>
              <w:t xml:space="preserve">Mentoring – výchova k profesionálnímu dobrovolnictví. </w:t>
            </w:r>
            <w:r w:rsidRPr="007D6A78">
              <w:rPr>
                <w:rFonts w:ascii="Times New Roman" w:eastAsia="Times New Roman" w:hAnsi="Times New Roman" w:cs="Times New Roman"/>
                <w:sz w:val="20"/>
                <w:szCs w:val="20"/>
                <w:lang w:eastAsia="cs-CZ"/>
              </w:rPr>
              <w:t>Praha: Portál, 2010.</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Frič, P., Pospíšilová, T. </w:t>
            </w:r>
            <w:r w:rsidRPr="007D6A78">
              <w:rPr>
                <w:rFonts w:ascii="Times New Roman" w:eastAsia="Times New Roman" w:hAnsi="Times New Roman" w:cs="Times New Roman"/>
                <w:i/>
                <w:sz w:val="20"/>
                <w:szCs w:val="20"/>
                <w:lang w:eastAsia="cs-CZ"/>
              </w:rPr>
              <w:t>Vzorce a hodnoty dobrovolnictví v české společnosti na začátku 21. století.</w:t>
            </w:r>
            <w:r w:rsidRPr="007D6A78">
              <w:rPr>
                <w:rFonts w:ascii="Times New Roman" w:eastAsia="Times New Roman" w:hAnsi="Times New Roman" w:cs="Times New Roman"/>
                <w:sz w:val="20"/>
                <w:szCs w:val="20"/>
                <w:lang w:eastAsia="cs-CZ"/>
              </w:rPr>
              <w:t xml:space="preserve"> Praha: Agnes, 2010.</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Matulayová, T., Jurníčková, P., Doležel, J. </w:t>
            </w:r>
            <w:r w:rsidRPr="007D6A78">
              <w:rPr>
                <w:rFonts w:ascii="Times New Roman" w:eastAsia="Times New Roman" w:hAnsi="Times New Roman" w:cs="Times New Roman"/>
                <w:i/>
                <w:sz w:val="20"/>
                <w:szCs w:val="20"/>
                <w:lang w:eastAsia="cs-CZ"/>
              </w:rPr>
              <w:t xml:space="preserve">Motivace k dobrovolnictví. Olomouc: </w:t>
            </w:r>
            <w:r w:rsidRPr="007D6A78">
              <w:rPr>
                <w:rFonts w:ascii="Times New Roman" w:eastAsia="Times New Roman" w:hAnsi="Times New Roman" w:cs="Times New Roman"/>
                <w:sz w:val="20"/>
                <w:szCs w:val="20"/>
                <w:lang w:eastAsia="cs-CZ"/>
              </w:rPr>
              <w:t>Univerzita Palackého v Olomouci, 2016.</w:t>
            </w:r>
          </w:p>
          <w:p w:rsidR="007D6A78" w:rsidRPr="007D6A78" w:rsidRDefault="007D6A78" w:rsidP="00F90037">
            <w:pPr>
              <w:spacing w:after="0" w:line="240" w:lineRule="auto"/>
              <w:jc w:val="both"/>
              <w:rPr>
                <w:rFonts w:ascii="Times New Roman" w:eastAsia="Times New Roman" w:hAnsi="Times New Roman" w:cs="Times New Roman"/>
                <w:caps/>
                <w:sz w:val="20"/>
                <w:szCs w:val="20"/>
                <w:lang w:eastAsia="cs-CZ"/>
              </w:rPr>
            </w:pPr>
            <w:r w:rsidRPr="007D6A78">
              <w:rPr>
                <w:rFonts w:ascii="Times New Roman" w:eastAsia="Times New Roman" w:hAnsi="Times New Roman" w:cs="Times New Roman"/>
                <w:sz w:val="20"/>
                <w:szCs w:val="20"/>
                <w:lang w:eastAsia="cs-CZ"/>
              </w:rPr>
              <w:t xml:space="preserve">Rochester, C. </w:t>
            </w:r>
            <w:r w:rsidRPr="007D6A78">
              <w:rPr>
                <w:rFonts w:ascii="Times New Roman" w:eastAsia="Times New Roman" w:hAnsi="Times New Roman" w:cs="Times New Roman"/>
                <w:i/>
                <w:sz w:val="20"/>
                <w:szCs w:val="20"/>
                <w:lang w:eastAsia="cs-CZ"/>
              </w:rPr>
              <w:t>Volunteering And Society In The 21st Century</w:t>
            </w:r>
            <w:r w:rsidRPr="007D6A78">
              <w:rPr>
                <w:rFonts w:ascii="Times New Roman" w:eastAsia="Times New Roman" w:hAnsi="Times New Roman" w:cs="Times New Roman"/>
                <w:sz w:val="20"/>
                <w:szCs w:val="20"/>
                <w:lang w:eastAsia="cs-CZ"/>
              </w:rPr>
              <w:t>. New York: PalgraveMacmillan, 2010.</w:t>
            </w:r>
          </w:p>
          <w:p w:rsidR="007D6A78" w:rsidRPr="007D6A78" w:rsidRDefault="007D6A78" w:rsidP="00F90037">
            <w:pPr>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Rybář, R. </w:t>
            </w:r>
            <w:r w:rsidRPr="007D6A78">
              <w:rPr>
                <w:rFonts w:ascii="Times New Roman" w:eastAsia="Times New Roman" w:hAnsi="Times New Roman" w:cs="Times New Roman"/>
                <w:i/>
                <w:sz w:val="20"/>
                <w:szCs w:val="20"/>
                <w:lang w:eastAsia="cs-CZ"/>
              </w:rPr>
              <w:t>Člověk – společnost a výchova k hodnotám.</w:t>
            </w:r>
            <w:r w:rsidRPr="007D6A78">
              <w:rPr>
                <w:rFonts w:ascii="Times New Roman" w:eastAsia="Times New Roman" w:hAnsi="Times New Roman" w:cs="Times New Roman"/>
                <w:sz w:val="20"/>
                <w:szCs w:val="20"/>
                <w:lang w:eastAsia="cs-CZ"/>
              </w:rPr>
              <w:t xml:space="preserve"> Brno: Masarykova univerzita, 2011.</w:t>
            </w:r>
          </w:p>
          <w:p w:rsidR="007D6A78" w:rsidRPr="007D6A78" w:rsidRDefault="007D6A78" w:rsidP="00F90037">
            <w:pPr>
              <w:autoSpaceDE w:val="0"/>
              <w:autoSpaceDN w:val="0"/>
              <w:spacing w:after="0" w:line="240" w:lineRule="auto"/>
              <w:jc w:val="both"/>
              <w:rPr>
                <w:rFonts w:ascii="Times New Roman" w:eastAsia="Times New Roman" w:hAnsi="Times New Roman" w:cs="Times New Roman"/>
                <w:b/>
                <w:bCs/>
                <w:sz w:val="20"/>
                <w:szCs w:val="20"/>
                <w:lang w:eastAsia="cs-CZ"/>
              </w:rPr>
            </w:pPr>
            <w:r w:rsidRPr="007D6A78">
              <w:rPr>
                <w:rFonts w:ascii="Times New Roman" w:eastAsia="Times New Roman" w:hAnsi="Times New Roman" w:cs="Times New Roman"/>
                <w:sz w:val="20"/>
                <w:szCs w:val="20"/>
                <w:lang w:eastAsia="cs-CZ"/>
              </w:rPr>
              <w:t>Tošner, J., Sozanská, O.</w:t>
            </w:r>
            <w:r w:rsidRPr="007D6A78">
              <w:rPr>
                <w:rFonts w:ascii="Times New Roman" w:eastAsia="Times New Roman" w:hAnsi="Times New Roman" w:cs="Times New Roman"/>
                <w:i/>
                <w:sz w:val="20"/>
                <w:szCs w:val="20"/>
                <w:lang w:eastAsia="cs-CZ"/>
              </w:rPr>
              <w:t xml:space="preserve"> Dobrovolníci a metodika práce s nimi v organizacích</w:t>
            </w:r>
            <w:r w:rsidRPr="007D6A78">
              <w:rPr>
                <w:rFonts w:ascii="Times New Roman" w:eastAsia="Times New Roman" w:hAnsi="Times New Roman" w:cs="Times New Roman"/>
                <w:sz w:val="20"/>
                <w:szCs w:val="20"/>
                <w:lang w:eastAsia="cs-CZ"/>
              </w:rPr>
              <w:t>. Praha: Portál, 2006.</w:t>
            </w:r>
          </w:p>
          <w:p w:rsidR="007D6A78" w:rsidRPr="007D6A78" w:rsidRDefault="007D6A78" w:rsidP="00F90037">
            <w:pPr>
              <w:spacing w:after="0" w:line="240" w:lineRule="auto"/>
              <w:jc w:val="both"/>
              <w:rPr>
                <w:rFonts w:ascii="Times New Roman" w:eastAsia="Times New Roman" w:hAnsi="Times New Roman" w:cs="Times New Roman"/>
                <w:b/>
                <w:sz w:val="20"/>
                <w:szCs w:val="20"/>
                <w:lang w:eastAsia="cs-CZ"/>
              </w:rPr>
            </w:pPr>
            <w:r w:rsidRPr="007D6A78">
              <w:rPr>
                <w:rFonts w:ascii="Times New Roman" w:eastAsia="Times New Roman" w:hAnsi="Times New Roman" w:cs="Times New Roman"/>
                <w:b/>
                <w:sz w:val="20"/>
                <w:szCs w:val="20"/>
                <w:lang w:eastAsia="cs-CZ"/>
              </w:rPr>
              <w:t>Doporučená literatura</w:t>
            </w:r>
          </w:p>
          <w:p w:rsidR="007D6A78" w:rsidRPr="007D6A78" w:rsidRDefault="007D6A78" w:rsidP="00F90037">
            <w:pPr>
              <w:spacing w:after="0" w:line="240" w:lineRule="auto"/>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Aronová, K. </w:t>
            </w:r>
            <w:r w:rsidRPr="007D6A78">
              <w:rPr>
                <w:rFonts w:ascii="Times New Roman" w:eastAsia="Times New Roman" w:hAnsi="Times New Roman" w:cs="Times New Roman"/>
                <w:i/>
                <w:sz w:val="20"/>
                <w:szCs w:val="20"/>
                <w:lang w:eastAsia="cs-CZ"/>
              </w:rPr>
              <w:t xml:space="preserve">Dobrovolnictví v domovech pro seniory, příklady dobré praxe. </w:t>
            </w:r>
            <w:r w:rsidRPr="007D6A78">
              <w:rPr>
                <w:rFonts w:ascii="Times New Roman" w:eastAsia="Times New Roman" w:hAnsi="Times New Roman" w:cs="Times New Roman"/>
                <w:sz w:val="20"/>
                <w:szCs w:val="20"/>
                <w:lang w:eastAsia="cs-CZ"/>
              </w:rPr>
              <w:t xml:space="preserve">Praha: Hestia, 2008. </w:t>
            </w:r>
          </w:p>
          <w:p w:rsidR="007D6A78" w:rsidRPr="007D6A78" w:rsidRDefault="007D6A78" w:rsidP="00F90037">
            <w:pPr>
              <w:autoSpaceDE w:val="0"/>
              <w:autoSpaceDN w:val="0"/>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Musick, M., Wilson, J. </w:t>
            </w:r>
            <w:r w:rsidRPr="007D6A78">
              <w:rPr>
                <w:rFonts w:ascii="Times New Roman" w:eastAsia="Times New Roman" w:hAnsi="Times New Roman" w:cs="Times New Roman"/>
                <w:i/>
                <w:sz w:val="20"/>
                <w:szCs w:val="20"/>
                <w:lang w:eastAsia="cs-CZ"/>
              </w:rPr>
              <w:t>Volunteers: A Social Profile</w:t>
            </w:r>
            <w:r w:rsidRPr="007D6A78">
              <w:rPr>
                <w:rFonts w:ascii="Times New Roman" w:eastAsia="Times New Roman" w:hAnsi="Times New Roman" w:cs="Times New Roman"/>
                <w:sz w:val="20"/>
                <w:szCs w:val="20"/>
                <w:lang w:eastAsia="cs-CZ"/>
              </w:rPr>
              <w:t xml:space="preserve">. Bloomington: Indiana University Press, 2008. </w:t>
            </w:r>
          </w:p>
          <w:p w:rsidR="007D6A78" w:rsidRPr="007D6A78" w:rsidRDefault="007D6A78" w:rsidP="00F90037">
            <w:pPr>
              <w:autoSpaceDE w:val="0"/>
              <w:autoSpaceDN w:val="0"/>
              <w:spacing w:after="0" w:line="240" w:lineRule="auto"/>
              <w:jc w:val="both"/>
              <w:rPr>
                <w:rFonts w:ascii="Times New Roman" w:eastAsia="Times New Roman" w:hAnsi="Times New Roman" w:cs="Times New Roman"/>
                <w:sz w:val="20"/>
                <w:szCs w:val="20"/>
                <w:lang w:eastAsia="cs-CZ"/>
              </w:rPr>
            </w:pPr>
            <w:r w:rsidRPr="007D6A78">
              <w:rPr>
                <w:rFonts w:ascii="Times New Roman" w:eastAsia="Times New Roman" w:hAnsi="Times New Roman" w:cs="Times New Roman"/>
                <w:sz w:val="20"/>
                <w:szCs w:val="20"/>
                <w:lang w:eastAsia="cs-CZ"/>
              </w:rPr>
              <w:t xml:space="preserve">Kořínková, I., Tošner, J., Zemanová, B. </w:t>
            </w:r>
            <w:r w:rsidRPr="007D6A78">
              <w:rPr>
                <w:rFonts w:ascii="Times New Roman" w:eastAsia="Times New Roman" w:hAnsi="Times New Roman" w:cs="Times New Roman"/>
                <w:i/>
                <w:sz w:val="20"/>
                <w:szCs w:val="20"/>
                <w:lang w:eastAsia="cs-CZ"/>
              </w:rPr>
              <w:t>Praktický průvodce programem Dobrovolníci v nemocnicích</w:t>
            </w:r>
            <w:r w:rsidRPr="007D6A78">
              <w:rPr>
                <w:rFonts w:ascii="Times New Roman" w:eastAsia="Times New Roman" w:hAnsi="Times New Roman" w:cs="Times New Roman"/>
                <w:sz w:val="20"/>
                <w:szCs w:val="20"/>
                <w:lang w:eastAsia="cs-CZ"/>
              </w:rPr>
              <w:t>. Praha: HESTIA a FN Motol, 2005.</w:t>
            </w:r>
          </w:p>
          <w:p w:rsidR="007D6A78" w:rsidRPr="000D1E87" w:rsidRDefault="007D6A78" w:rsidP="00F90037">
            <w:pPr>
              <w:autoSpaceDE w:val="0"/>
              <w:autoSpaceDN w:val="0"/>
              <w:spacing w:after="0" w:line="240" w:lineRule="auto"/>
              <w:jc w:val="both"/>
              <w:rPr>
                <w:rFonts w:ascii="Times New Roman" w:eastAsia="Times New Roman" w:hAnsi="Times New Roman" w:cs="Times New Roman"/>
                <w:sz w:val="19"/>
                <w:szCs w:val="19"/>
                <w:lang w:eastAsia="cs-CZ"/>
              </w:rPr>
            </w:pPr>
            <w:r w:rsidRPr="007D6A78">
              <w:rPr>
                <w:rFonts w:ascii="Times New Roman" w:eastAsia="Times New Roman" w:hAnsi="Times New Roman" w:cs="Times New Roman"/>
                <w:bCs/>
                <w:sz w:val="20"/>
                <w:szCs w:val="20"/>
                <w:lang w:eastAsia="cs-CZ"/>
              </w:rPr>
              <w:t xml:space="preserve">Stebbins, R. A., Graham, M. </w:t>
            </w:r>
            <w:r w:rsidRPr="007D6A78">
              <w:rPr>
                <w:rFonts w:ascii="Times New Roman" w:eastAsia="Times New Roman" w:hAnsi="Times New Roman" w:cs="Times New Roman"/>
                <w:bCs/>
                <w:i/>
                <w:sz w:val="20"/>
                <w:szCs w:val="20"/>
                <w:lang w:eastAsia="cs-CZ"/>
              </w:rPr>
              <w:t>Volunteering as leisure</w:t>
            </w:r>
            <w:r w:rsidRPr="007D6A78">
              <w:rPr>
                <w:rFonts w:ascii="Times New Roman" w:eastAsia="Times New Roman" w:hAnsi="Times New Roman" w:cs="Times New Roman"/>
                <w:bCs/>
                <w:sz w:val="20"/>
                <w:szCs w:val="20"/>
                <w:lang w:eastAsia="cs-CZ"/>
              </w:rPr>
              <w:t>. Cambridge: CABI Pub., 2004.</w:t>
            </w:r>
          </w:p>
        </w:tc>
      </w:tr>
    </w:tbl>
    <w:p w:rsidR="007D6A78" w:rsidRDefault="007D6A78" w:rsidP="007D6A78"/>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0D1E87" w:rsidTr="00F90037">
        <w:tc>
          <w:tcPr>
            <w:tcW w:w="9855" w:type="dxa"/>
            <w:gridSpan w:val="8"/>
            <w:tcBorders>
              <w:bottom w:val="double" w:sz="4" w:space="0" w:color="auto"/>
            </w:tcBorders>
            <w:shd w:val="clear" w:color="auto" w:fill="BDD6EE"/>
          </w:tcPr>
          <w:p w:rsidR="007D6A78" w:rsidRPr="000D1E87" w:rsidRDefault="007D6A78" w:rsidP="00F90037">
            <w:pPr>
              <w:spacing w:after="0" w:line="240" w:lineRule="auto"/>
              <w:jc w:val="both"/>
              <w:rPr>
                <w:rFonts w:ascii="Times New Roman" w:eastAsia="Times New Roman" w:hAnsi="Times New Roman" w:cs="Times New Roman"/>
                <w:b/>
                <w:sz w:val="28"/>
                <w:szCs w:val="20"/>
                <w:lang w:eastAsia="cs-CZ"/>
              </w:rPr>
            </w:pPr>
            <w:r w:rsidRPr="000D1E87">
              <w:rPr>
                <w:rFonts w:ascii="Times New Roman" w:eastAsia="Times New Roman" w:hAnsi="Times New Roman" w:cs="Times New Roman"/>
                <w:sz w:val="20"/>
                <w:szCs w:val="20"/>
                <w:lang w:eastAsia="cs-CZ"/>
              </w:rPr>
              <w:lastRenderedPageBreak/>
              <w:br w:type="page"/>
            </w:r>
            <w:r w:rsidRPr="000D1E87">
              <w:rPr>
                <w:rFonts w:ascii="Times New Roman" w:eastAsia="Times New Roman" w:hAnsi="Times New Roman" w:cs="Times New Roman"/>
                <w:b/>
                <w:sz w:val="28"/>
                <w:szCs w:val="20"/>
                <w:lang w:eastAsia="cs-CZ"/>
              </w:rPr>
              <w:t>B-III – Charakteristika studijního předmětu</w:t>
            </w:r>
          </w:p>
        </w:tc>
      </w:tr>
      <w:tr w:rsidR="007D6A78" w:rsidRPr="000D1E87" w:rsidTr="00F90037">
        <w:tc>
          <w:tcPr>
            <w:tcW w:w="3086" w:type="dxa"/>
            <w:tcBorders>
              <w:top w:val="double" w:sz="4" w:space="0" w:color="auto"/>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Supervize v pomáhajících profesích</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Typ předmětu</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doporučený ročník / semestr</w:t>
            </w:r>
          </w:p>
        </w:tc>
        <w:tc>
          <w:tcPr>
            <w:tcW w:w="668"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1./LS</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0D1E87" w:rsidRDefault="007D6A78" w:rsidP="00F90037">
            <w:pPr>
              <w:spacing w:after="0" w:line="240" w:lineRule="auto"/>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10s + 5</w:t>
            </w:r>
          </w:p>
        </w:tc>
        <w:tc>
          <w:tcPr>
            <w:tcW w:w="889"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 xml:space="preserve">hod. </w:t>
            </w:r>
          </w:p>
        </w:tc>
        <w:tc>
          <w:tcPr>
            <w:tcW w:w="816" w:type="dxa"/>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kreditů</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4</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Cs w:val="20"/>
                <w:lang w:eastAsia="cs-CZ"/>
              </w:rPr>
            </w:pPr>
            <w:r w:rsidRPr="000D1E8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0D1E87" w:rsidRDefault="007F2403" w:rsidP="00F90037">
            <w:pPr>
              <w:spacing w:after="0" w:line="240" w:lineRule="auto"/>
              <w:jc w:val="both"/>
              <w:rPr>
                <w:rFonts w:ascii="Times New Roman" w:eastAsia="Times New Roman" w:hAnsi="Times New Roman" w:cs="Times New Roman"/>
                <w:sz w:val="20"/>
                <w:szCs w:val="20"/>
                <w:lang w:eastAsia="cs-CZ"/>
              </w:rPr>
            </w:pPr>
            <w:ins w:id="186" w:author="*" w:date="2018-08-24T08:35:00Z">
              <w:r>
                <w:rPr>
                  <w:rFonts w:ascii="Times New Roman" w:eastAsia="Times New Roman" w:hAnsi="Times New Roman" w:cs="Times New Roman"/>
                  <w:sz w:val="20"/>
                  <w:szCs w:val="20"/>
                  <w:lang w:eastAsia="cs-CZ"/>
                </w:rPr>
                <w:t xml:space="preserve">Prerekvizita: </w:t>
              </w:r>
            </w:ins>
            <w:ins w:id="187" w:author="*" w:date="2018-08-22T10:00:00Z">
              <w:r w:rsidR="00BB656B">
                <w:rPr>
                  <w:rFonts w:ascii="Times New Roman" w:eastAsia="Times New Roman" w:hAnsi="Times New Roman" w:cs="Times New Roman"/>
                  <w:sz w:val="20"/>
                  <w:szCs w:val="20"/>
                  <w:lang w:eastAsia="cs-CZ"/>
                </w:rPr>
                <w:t>Sociální pedagogika</w:t>
              </w:r>
            </w:ins>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Klz</w:t>
            </w:r>
          </w:p>
        </w:tc>
        <w:tc>
          <w:tcPr>
            <w:tcW w:w="215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výuky</w:t>
            </w:r>
          </w:p>
        </w:tc>
        <w:tc>
          <w:tcPr>
            <w:tcW w:w="1207" w:type="dxa"/>
            <w:gridSpan w:val="2"/>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seminář</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Vyhodnocení písemné reflexe supervizních setkání.</w:t>
            </w:r>
          </w:p>
        </w:tc>
      </w:tr>
      <w:tr w:rsidR="007D6A78" w:rsidRPr="000D1E87" w:rsidTr="00F90037">
        <w:trPr>
          <w:trHeight w:val="250"/>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97"/>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w:t>
            </w:r>
            <w:r w:rsidR="00EA1D07">
              <w:rPr>
                <w:rFonts w:ascii="Times New Roman" w:eastAsia="Times New Roman" w:hAnsi="Times New Roman" w:cs="Times New Roman"/>
                <w:sz w:val="20"/>
                <w:szCs w:val="20"/>
                <w:lang w:eastAsia="cs-CZ"/>
              </w:rPr>
              <w:t xml:space="preserve"> </w:t>
            </w:r>
            <w:r w:rsidRPr="000D1E87">
              <w:rPr>
                <w:rFonts w:ascii="Times New Roman" w:eastAsia="Times New Roman" w:hAnsi="Times New Roman" w:cs="Times New Roman"/>
                <w:sz w:val="20"/>
                <w:szCs w:val="20"/>
                <w:lang w:eastAsia="cs-CZ"/>
              </w:rPr>
              <w:t>Ilavská, Ph.D.</w:t>
            </w:r>
          </w:p>
        </w:tc>
      </w:tr>
      <w:tr w:rsidR="007D6A78" w:rsidRPr="000D1E87" w:rsidTr="00F90037">
        <w:trPr>
          <w:trHeight w:val="243"/>
        </w:trPr>
        <w:tc>
          <w:tcPr>
            <w:tcW w:w="3086" w:type="dxa"/>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82"/>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doc. PhDr. Lenka HaburajováIlavská, Ph.D.</w:t>
            </w:r>
          </w:p>
        </w:tc>
      </w:tr>
      <w:tr w:rsidR="007D6A78" w:rsidRPr="000D1E87" w:rsidTr="00F90037">
        <w:tc>
          <w:tcPr>
            <w:tcW w:w="3086" w:type="dxa"/>
            <w:shd w:val="clear" w:color="auto" w:fill="F7CAAC"/>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3521"/>
        </w:trPr>
        <w:tc>
          <w:tcPr>
            <w:tcW w:w="9855" w:type="dxa"/>
            <w:gridSpan w:val="8"/>
            <w:tcBorders>
              <w:top w:val="nil"/>
              <w:bottom w:val="single" w:sz="12" w:space="0" w:color="auto"/>
            </w:tcBorders>
          </w:tcPr>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Cíl předmětu</w:t>
            </w:r>
          </w:p>
          <w:p w:rsidR="007D6A78" w:rsidRPr="000D1E87" w:rsidRDefault="007D6A78" w:rsidP="00F90037">
            <w:pPr>
              <w:spacing w:after="0" w:line="240" w:lineRule="auto"/>
              <w:jc w:val="both"/>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sz w:val="20"/>
                <w:szCs w:val="20"/>
                <w:lang w:eastAsia="cs-CZ"/>
              </w:rPr>
              <w:t xml:space="preserve">Cílem předmětu je </w:t>
            </w:r>
            <w:r>
              <w:rPr>
                <w:rFonts w:ascii="Times New Roman" w:eastAsia="Times New Roman" w:hAnsi="Times New Roman" w:cs="Times New Roman"/>
                <w:sz w:val="20"/>
                <w:szCs w:val="20"/>
                <w:lang w:eastAsia="cs-CZ"/>
              </w:rPr>
              <w:t>seznámení studentů</w:t>
            </w:r>
            <w:r w:rsidRPr="000D1E87">
              <w:rPr>
                <w:rFonts w:ascii="Times New Roman" w:eastAsia="Times New Roman" w:hAnsi="Times New Roman" w:cs="Times New Roman"/>
                <w:sz w:val="20"/>
                <w:szCs w:val="20"/>
                <w:lang w:eastAsia="cs-CZ"/>
              </w:rPr>
              <w:t xml:space="preserve"> s průběhem individuální supervize, v rámci níž jim bude při individuální práci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 xml:space="preserve">s vyučujícím vytvořen prostor a bezpečné prostředí pro sebereflexi jejich práce, hledání řešení obtížných situací, nastínění jiných pohledů na danou situaci. Cílem předmětu je nabídnout studentům zkušenost s individuální supervizí </w:t>
            </w:r>
            <w:r>
              <w:rPr>
                <w:rFonts w:ascii="Times New Roman" w:eastAsia="Times New Roman" w:hAnsi="Times New Roman" w:cs="Times New Roman"/>
                <w:sz w:val="20"/>
                <w:szCs w:val="20"/>
                <w:lang w:eastAsia="cs-CZ"/>
              </w:rPr>
              <w:br/>
            </w:r>
            <w:r w:rsidRPr="000D1E87">
              <w:rPr>
                <w:rFonts w:ascii="Times New Roman" w:eastAsia="Times New Roman" w:hAnsi="Times New Roman" w:cs="Times New Roman"/>
                <w:sz w:val="20"/>
                <w:szCs w:val="20"/>
                <w:lang w:eastAsia="cs-CZ"/>
              </w:rPr>
              <w:t>a jejím prostřednictvím zvyšovat kvalitu jejich práce v rámci praxí.</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Obsah předmětu</w:t>
            </w:r>
          </w:p>
          <w:p w:rsidR="007D6A78" w:rsidRPr="000D1E87" w:rsidRDefault="007D6A78" w:rsidP="00F90037">
            <w:pPr>
              <w:spacing w:after="0" w:line="240" w:lineRule="auto"/>
              <w:rPr>
                <w:rFonts w:ascii="Times New Roman" w:eastAsia="Times New Roman" w:hAnsi="Times New Roman" w:cs="Times New Roman"/>
                <w:color w:val="000000"/>
                <w:sz w:val="20"/>
                <w:szCs w:val="20"/>
                <w:shd w:val="clear" w:color="auto" w:fill="FFFFFF"/>
                <w:lang w:eastAsia="cs-CZ"/>
              </w:rPr>
            </w:pPr>
            <w:r w:rsidRPr="000D1E87">
              <w:rPr>
                <w:rFonts w:ascii="Times New Roman" w:eastAsia="Times New Roman" w:hAnsi="Times New Roman" w:cs="Times New Roman"/>
                <w:color w:val="000000"/>
                <w:sz w:val="20"/>
                <w:szCs w:val="20"/>
                <w:shd w:val="clear" w:color="auto" w:fill="FFFFFF"/>
                <w:lang w:eastAsia="cs-CZ"/>
              </w:rPr>
              <w:t>Seznámení s teoretickým rámcem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Legislativní rámec supervize v ČR.</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Vymezení, formy, modely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Modelování různých typů supervize.</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Reflexe a zpětná vazba.</w:t>
            </w:r>
            <w:r w:rsidRPr="000D1E87">
              <w:rPr>
                <w:rFonts w:ascii="Times New Roman" w:eastAsia="Times New Roman" w:hAnsi="Times New Roman" w:cs="Times New Roman"/>
                <w:color w:val="000000"/>
                <w:sz w:val="20"/>
                <w:szCs w:val="20"/>
                <w:lang w:eastAsia="cs-CZ"/>
              </w:rPr>
              <w:br/>
            </w:r>
            <w:r w:rsidRPr="000D1E87">
              <w:rPr>
                <w:rFonts w:ascii="Times New Roman" w:eastAsia="Times New Roman" w:hAnsi="Times New Roman" w:cs="Times New Roman"/>
                <w:color w:val="000000"/>
                <w:sz w:val="20"/>
                <w:szCs w:val="20"/>
                <w:shd w:val="clear" w:color="auto" w:fill="FFFFFF"/>
                <w:lang w:eastAsia="cs-CZ"/>
              </w:rPr>
              <w:t>Praktická realizace skupinové supervize.</w:t>
            </w:r>
          </w:p>
          <w:p w:rsidR="007D6A78" w:rsidRPr="000D1E87" w:rsidRDefault="007D6A78" w:rsidP="00F90037">
            <w:pPr>
              <w:spacing w:after="0" w:line="240" w:lineRule="auto"/>
              <w:rPr>
                <w:rFonts w:ascii="Times New Roman" w:eastAsia="Times New Roman" w:hAnsi="Times New Roman" w:cs="Times New Roman"/>
                <w:b/>
                <w:sz w:val="20"/>
                <w:szCs w:val="20"/>
                <w:lang w:eastAsia="cs-CZ"/>
              </w:rPr>
            </w:pPr>
            <w:r w:rsidRPr="000D1E87">
              <w:rPr>
                <w:rFonts w:ascii="Times New Roman" w:eastAsia="Times New Roman" w:hAnsi="Times New Roman" w:cs="Times New Roman"/>
                <w:b/>
                <w:sz w:val="20"/>
                <w:szCs w:val="20"/>
                <w:lang w:eastAsia="cs-CZ"/>
              </w:rPr>
              <w:t>Výstupní kompetence</w:t>
            </w:r>
          </w:p>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sz w:val="20"/>
                <w:szCs w:val="20"/>
                <w:lang w:eastAsia="cs-CZ"/>
              </w:rPr>
              <w:t>Studenti se seznámí s praktickou realizací individuální supervize, získají podporu při své práci v rámci praxí a budou mít příležitost k osobnostnímu i profesnímu růstu.</w:t>
            </w:r>
          </w:p>
        </w:tc>
      </w:tr>
      <w:tr w:rsidR="007D6A78" w:rsidRPr="000D1E87" w:rsidTr="00F90037">
        <w:trPr>
          <w:trHeight w:val="265"/>
        </w:trPr>
        <w:tc>
          <w:tcPr>
            <w:tcW w:w="3653" w:type="dxa"/>
            <w:gridSpan w:val="2"/>
            <w:tcBorders>
              <w:top w:val="nil"/>
            </w:tcBorders>
            <w:shd w:val="clear" w:color="auto" w:fill="F7CAAC"/>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r w:rsidRPr="000D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0D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0D1E87" w:rsidTr="00F90037">
        <w:trPr>
          <w:trHeight w:val="1497"/>
        </w:trPr>
        <w:tc>
          <w:tcPr>
            <w:tcW w:w="9855" w:type="dxa"/>
            <w:gridSpan w:val="8"/>
            <w:tcBorders>
              <w:top w:val="nil"/>
            </w:tcBorders>
          </w:tcPr>
          <w:p w:rsidR="007D6A78" w:rsidRPr="000D1E87" w:rsidRDefault="007D6A78" w:rsidP="00F9003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Povinná literatura</w:t>
            </w:r>
          </w:p>
          <w:p w:rsidR="007D6A78" w:rsidRPr="000D1E87" w:rsidRDefault="007D6A78" w:rsidP="00F9003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sz w:val="20"/>
                <w:szCs w:val="18"/>
                <w:lang w:eastAsia="cs-CZ"/>
              </w:rPr>
              <w:t xml:space="preserve">Bärtlová, E. </w:t>
            </w:r>
            <w:r w:rsidRPr="000D1E87">
              <w:rPr>
                <w:rFonts w:ascii="Times New Roman" w:eastAsia="Times New Roman" w:hAnsi="Times New Roman" w:cs="Times New Roman"/>
                <w:i/>
                <w:sz w:val="20"/>
                <w:szCs w:val="18"/>
                <w:lang w:eastAsia="cs-CZ"/>
              </w:rPr>
              <w:t>Supervize v sociální práci.</w:t>
            </w:r>
            <w:r w:rsidRPr="000D1E87">
              <w:rPr>
                <w:rFonts w:ascii="Times New Roman" w:eastAsia="Times New Roman" w:hAnsi="Times New Roman" w:cs="Times New Roman"/>
                <w:sz w:val="20"/>
                <w:szCs w:val="18"/>
                <w:lang w:eastAsia="cs-CZ"/>
              </w:rPr>
              <w:t xml:space="preserve"> Ústí nad Labem: UJEP, Fakulta sociálně-ekonomická, 2007.</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Bogo, M. – Mcknight, K. Clinical Supervision in Social</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Work. A Review</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of</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theResearch</w:t>
            </w:r>
            <w:r>
              <w:rPr>
                <w:rFonts w:ascii="Times New Roman" w:eastAsia="Times New Roman" w:hAnsi="Times New Roman" w:cs="Times New Roman"/>
                <w:sz w:val="20"/>
                <w:szCs w:val="18"/>
                <w:lang w:eastAsia="cs-CZ"/>
              </w:rPr>
              <w:t xml:space="preserve"> </w:t>
            </w:r>
            <w:r w:rsidRPr="000D1E87">
              <w:rPr>
                <w:rFonts w:ascii="Times New Roman" w:eastAsia="Times New Roman" w:hAnsi="Times New Roman" w:cs="Times New Roman"/>
                <w:sz w:val="20"/>
                <w:szCs w:val="18"/>
                <w:lang w:eastAsia="cs-CZ"/>
              </w:rPr>
              <w:t xml:space="preserve">Literature. In </w:t>
            </w:r>
            <w:r w:rsidRPr="000D1E87">
              <w:rPr>
                <w:rFonts w:ascii="Times New Roman" w:eastAsia="Times New Roman" w:hAnsi="Times New Roman" w:cs="Times New Roman"/>
                <w:i/>
                <w:sz w:val="20"/>
                <w:szCs w:val="18"/>
                <w:lang w:eastAsia="cs-CZ"/>
              </w:rPr>
              <w:t>The Clinical Supervisor</w:t>
            </w:r>
            <w:r w:rsidRPr="000D1E87">
              <w:rPr>
                <w:rFonts w:ascii="Times New Roman" w:eastAsia="Times New Roman" w:hAnsi="Times New Roman" w:cs="Times New Roman"/>
                <w:sz w:val="20"/>
                <w:szCs w:val="18"/>
                <w:lang w:eastAsia="cs-CZ"/>
              </w:rPr>
              <w:t>, 2006, vol. 24, no. 1-2, p. 49-67.</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Hawkins, P., Shohet, R.</w:t>
            </w:r>
            <w:r w:rsidRPr="000D1E87">
              <w:rPr>
                <w:rFonts w:ascii="Times New Roman" w:eastAsia="Times New Roman" w:hAnsi="Times New Roman" w:cs="Times New Roman"/>
                <w:i/>
                <w:sz w:val="20"/>
                <w:szCs w:val="18"/>
                <w:lang w:eastAsia="cs-CZ"/>
              </w:rPr>
              <w:t xml:space="preserve"> Supervize v pomáhajících profesích.</w:t>
            </w:r>
            <w:r w:rsidRPr="000D1E87">
              <w:rPr>
                <w:rFonts w:ascii="Times New Roman" w:eastAsia="Times New Roman" w:hAnsi="Times New Roman" w:cs="Times New Roman"/>
                <w:sz w:val="20"/>
                <w:szCs w:val="18"/>
                <w:lang w:eastAsia="cs-CZ"/>
              </w:rPr>
              <w:t xml:space="preserve"> Praha: Portál, 2016.</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Maroon, I. </w:t>
            </w:r>
            <w:r w:rsidRPr="000D1E87">
              <w:rPr>
                <w:rFonts w:ascii="Times New Roman" w:eastAsia="Times New Roman" w:hAnsi="Times New Roman" w:cs="Times New Roman"/>
                <w:i/>
                <w:sz w:val="20"/>
                <w:szCs w:val="18"/>
                <w:lang w:eastAsia="cs-CZ"/>
              </w:rPr>
              <w:t>Sybdrim vyhoření u sociálních pracovníků:teorie, praxe, kazuistiky</w:t>
            </w:r>
            <w:r w:rsidRPr="000D1E87">
              <w:rPr>
                <w:rFonts w:ascii="Times New Roman" w:eastAsia="Times New Roman" w:hAnsi="Times New Roman" w:cs="Times New Roman"/>
                <w:sz w:val="20"/>
                <w:szCs w:val="18"/>
                <w:lang w:eastAsia="cs-CZ"/>
              </w:rPr>
              <w:t>. Praha: Portál, 2012.</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Svobodová, P., Valášek, M. </w:t>
            </w:r>
            <w:r w:rsidRPr="000D1E87">
              <w:rPr>
                <w:rFonts w:ascii="Times New Roman" w:eastAsia="Times New Roman" w:hAnsi="Times New Roman" w:cs="Times New Roman"/>
                <w:i/>
                <w:sz w:val="20"/>
                <w:szCs w:val="18"/>
                <w:lang w:eastAsia="cs-CZ"/>
              </w:rPr>
              <w:t>Úvod do supervize: cyklický model</w:t>
            </w:r>
            <w:r w:rsidRPr="000D1E87">
              <w:rPr>
                <w:rFonts w:ascii="Times New Roman" w:eastAsia="Times New Roman" w:hAnsi="Times New Roman" w:cs="Times New Roman"/>
                <w:sz w:val="20"/>
                <w:szCs w:val="18"/>
                <w:lang w:eastAsia="cs-CZ"/>
              </w:rPr>
              <w:t>. Tišnov: Sdružení SCAN, 2002.</w:t>
            </w:r>
          </w:p>
          <w:p w:rsidR="007D6A78" w:rsidRPr="000D1E87" w:rsidRDefault="007D6A78" w:rsidP="00F90037">
            <w:pPr>
              <w:spacing w:after="0" w:line="240" w:lineRule="auto"/>
              <w:jc w:val="both"/>
              <w:rPr>
                <w:rFonts w:ascii="Times New Roman" w:eastAsia="Times New Roman" w:hAnsi="Times New Roman" w:cs="Times New Roman"/>
                <w:b/>
                <w:sz w:val="20"/>
                <w:szCs w:val="18"/>
                <w:lang w:eastAsia="cs-CZ"/>
              </w:rPr>
            </w:pPr>
            <w:r w:rsidRPr="000D1E87">
              <w:rPr>
                <w:rFonts w:ascii="Times New Roman" w:eastAsia="Times New Roman" w:hAnsi="Times New Roman" w:cs="Times New Roman"/>
                <w:b/>
                <w:sz w:val="20"/>
                <w:szCs w:val="18"/>
                <w:lang w:eastAsia="cs-CZ"/>
              </w:rPr>
              <w:t>Doporučená literatura</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a kol. </w:t>
            </w:r>
            <w:r w:rsidRPr="000D1E87">
              <w:rPr>
                <w:rFonts w:ascii="Times New Roman" w:eastAsia="Times New Roman" w:hAnsi="Times New Roman" w:cs="Times New Roman"/>
                <w:i/>
                <w:sz w:val="20"/>
                <w:szCs w:val="18"/>
                <w:lang w:eastAsia="cs-CZ"/>
              </w:rPr>
              <w:t>Kultura organizace a supervize ve vzájemném působení</w:t>
            </w:r>
            <w:r w:rsidRPr="000D1E87">
              <w:rPr>
                <w:rFonts w:ascii="Times New Roman" w:eastAsia="Times New Roman" w:hAnsi="Times New Roman" w:cs="Times New Roman"/>
                <w:sz w:val="20"/>
                <w:szCs w:val="18"/>
                <w:lang w:eastAsia="cs-CZ"/>
              </w:rPr>
              <w:t xml:space="preserve">. Praha: Univerzita Karlova, 2011.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Havrdová, Z., Hajný, M. </w:t>
            </w:r>
            <w:r w:rsidRPr="000D1E87">
              <w:rPr>
                <w:rFonts w:ascii="Times New Roman" w:eastAsia="Times New Roman" w:hAnsi="Times New Roman" w:cs="Times New Roman"/>
                <w:i/>
                <w:sz w:val="20"/>
                <w:szCs w:val="18"/>
                <w:lang w:eastAsia="cs-CZ"/>
              </w:rPr>
              <w:t>Praktická supervize.</w:t>
            </w:r>
            <w:r w:rsidRPr="000D1E87">
              <w:rPr>
                <w:rFonts w:ascii="Times New Roman" w:eastAsia="Times New Roman" w:hAnsi="Times New Roman" w:cs="Times New Roman"/>
                <w:sz w:val="20"/>
                <w:szCs w:val="18"/>
                <w:lang w:eastAsia="cs-CZ"/>
              </w:rPr>
              <w:t xml:space="preserve"> Praha: Galén, 2008.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 xml:space="preserve">Hawkins, P., Shohet, R. </w:t>
            </w:r>
            <w:r w:rsidRPr="000D1E87">
              <w:rPr>
                <w:rFonts w:ascii="Times New Roman" w:eastAsia="Times New Roman" w:hAnsi="Times New Roman" w:cs="Times New Roman"/>
                <w:i/>
                <w:sz w:val="20"/>
                <w:szCs w:val="18"/>
                <w:lang w:eastAsia="cs-CZ"/>
              </w:rPr>
              <w:t>Supervize v pomáhajících profesích.</w:t>
            </w:r>
            <w:r w:rsidRPr="000D1E87">
              <w:rPr>
                <w:rFonts w:ascii="Times New Roman" w:eastAsia="Times New Roman" w:hAnsi="Times New Roman" w:cs="Times New Roman"/>
                <w:sz w:val="20"/>
                <w:szCs w:val="18"/>
                <w:lang w:eastAsia="cs-CZ"/>
              </w:rPr>
              <w:t xml:space="preserve"> Praha : Portál, 2004.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Carroll, M., Tholstrupová, M.</w:t>
            </w:r>
            <w:r w:rsidRPr="000D1E87">
              <w:rPr>
                <w:rFonts w:ascii="Times New Roman" w:eastAsia="Times New Roman" w:hAnsi="Times New Roman" w:cs="Times New Roman"/>
                <w:i/>
                <w:sz w:val="20"/>
                <w:szCs w:val="18"/>
                <w:lang w:eastAsia="cs-CZ"/>
              </w:rPr>
              <w:t xml:space="preserve"> Integrativní přístupy k supervizi. </w:t>
            </w:r>
            <w:r w:rsidRPr="000D1E87">
              <w:rPr>
                <w:rFonts w:ascii="Times New Roman" w:eastAsia="Times New Roman" w:hAnsi="Times New Roman" w:cs="Times New Roman"/>
                <w:sz w:val="20"/>
                <w:szCs w:val="18"/>
                <w:lang w:eastAsia="cs-CZ"/>
              </w:rPr>
              <w:t xml:space="preserve">Praha: Triton, 2004. </w:t>
            </w:r>
          </w:p>
          <w:p w:rsidR="007D6A78" w:rsidRPr="000D1E87" w:rsidRDefault="007D6A78" w:rsidP="00F90037">
            <w:pPr>
              <w:spacing w:after="0" w:line="240" w:lineRule="auto"/>
              <w:jc w:val="both"/>
              <w:rPr>
                <w:rFonts w:ascii="Times New Roman" w:eastAsia="Times New Roman" w:hAnsi="Times New Roman" w:cs="Times New Roman"/>
                <w:sz w:val="20"/>
                <w:szCs w:val="18"/>
                <w:lang w:eastAsia="cs-CZ"/>
              </w:rPr>
            </w:pPr>
            <w:r w:rsidRPr="000D1E87">
              <w:rPr>
                <w:rFonts w:ascii="Times New Roman" w:eastAsia="Times New Roman" w:hAnsi="Times New Roman" w:cs="Times New Roman"/>
                <w:sz w:val="20"/>
                <w:szCs w:val="18"/>
                <w:lang w:eastAsia="cs-CZ"/>
              </w:rPr>
              <w:t>Kalina, K., Šimek, A.</w:t>
            </w:r>
            <w:r w:rsidRPr="000D1E87">
              <w:rPr>
                <w:rFonts w:ascii="Times New Roman" w:eastAsia="Times New Roman" w:hAnsi="Times New Roman" w:cs="Times New Roman"/>
                <w:i/>
                <w:sz w:val="20"/>
                <w:szCs w:val="18"/>
                <w:lang w:eastAsia="cs-CZ"/>
              </w:rPr>
              <w:t xml:space="preserve"> Supervize kazuistiky.</w:t>
            </w:r>
            <w:r w:rsidRPr="000D1E87">
              <w:rPr>
                <w:rFonts w:ascii="Times New Roman" w:eastAsia="Times New Roman" w:hAnsi="Times New Roman" w:cs="Times New Roman"/>
                <w:sz w:val="20"/>
                <w:szCs w:val="18"/>
                <w:lang w:eastAsia="cs-CZ"/>
              </w:rPr>
              <w:t xml:space="preserve"> Praha: Triton, 2004.</w:t>
            </w:r>
          </w:p>
        </w:tc>
      </w:tr>
    </w:tbl>
    <w:p w:rsidR="007D6A78" w:rsidRDefault="007D6A78" w:rsidP="007D6A78"/>
    <w:p w:rsidR="007D6A78" w:rsidRDefault="007D6A78" w:rsidP="007D6A78"/>
    <w:p w:rsidR="007D6A78" w:rsidRDefault="007D6A78"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C80DDC" w:rsidTr="00F90037">
        <w:tc>
          <w:tcPr>
            <w:tcW w:w="9855" w:type="dxa"/>
            <w:gridSpan w:val="8"/>
            <w:tcBorders>
              <w:bottom w:val="double" w:sz="4" w:space="0" w:color="auto"/>
            </w:tcBorders>
            <w:shd w:val="clear" w:color="auto" w:fill="BDD6EE"/>
          </w:tcPr>
          <w:p w:rsidR="007D6A78" w:rsidRPr="00C80DDC" w:rsidRDefault="007D6A78" w:rsidP="00F90037">
            <w:pPr>
              <w:spacing w:after="0" w:line="240" w:lineRule="auto"/>
              <w:jc w:val="both"/>
              <w:rPr>
                <w:rFonts w:ascii="Times New Roman" w:eastAsia="Times New Roman" w:hAnsi="Times New Roman" w:cs="Times New Roman"/>
                <w:b/>
                <w:sz w:val="28"/>
                <w:szCs w:val="20"/>
                <w:lang w:eastAsia="cs-CZ"/>
              </w:rPr>
            </w:pPr>
            <w:r w:rsidRPr="00C80DDC">
              <w:rPr>
                <w:rFonts w:ascii="Times New Roman" w:eastAsia="Times New Roman" w:hAnsi="Times New Roman" w:cs="Times New Roman"/>
                <w:sz w:val="20"/>
                <w:szCs w:val="20"/>
                <w:lang w:eastAsia="cs-CZ"/>
              </w:rPr>
              <w:lastRenderedPageBreak/>
              <w:br w:type="page"/>
            </w:r>
            <w:r w:rsidRPr="00C80DDC">
              <w:rPr>
                <w:rFonts w:ascii="Times New Roman" w:eastAsia="Times New Roman" w:hAnsi="Times New Roman" w:cs="Times New Roman"/>
                <w:b/>
                <w:sz w:val="28"/>
                <w:szCs w:val="20"/>
                <w:lang w:eastAsia="cs-CZ"/>
              </w:rPr>
              <w:t>B-III – Charakteristika studijního předmětu</w:t>
            </w:r>
          </w:p>
        </w:tc>
      </w:tr>
      <w:tr w:rsidR="007D6A78" w:rsidRPr="00C80DDC" w:rsidTr="00F90037">
        <w:tc>
          <w:tcPr>
            <w:tcW w:w="3086" w:type="dxa"/>
            <w:tcBorders>
              <w:top w:val="double" w:sz="4" w:space="0" w:color="auto"/>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terapeutických technik pro sociální pedagogy</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Typ předmětu</w:t>
            </w:r>
          </w:p>
        </w:tc>
        <w:tc>
          <w:tcPr>
            <w:tcW w:w="3406" w:type="dxa"/>
            <w:gridSpan w:val="4"/>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doporučený ročník / semestr</w:t>
            </w:r>
          </w:p>
        </w:tc>
        <w:tc>
          <w:tcPr>
            <w:tcW w:w="668" w:type="dxa"/>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1./LS</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Rozsah studijního předmětu</w:t>
            </w:r>
          </w:p>
        </w:tc>
        <w:tc>
          <w:tcPr>
            <w:tcW w:w="1701" w:type="dxa"/>
            <w:gridSpan w:val="2"/>
          </w:tcPr>
          <w:p w:rsidR="007D6A78" w:rsidRPr="00C80DDC" w:rsidRDefault="009850F6"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 xml:space="preserve">hod. </w:t>
            </w:r>
          </w:p>
        </w:tc>
        <w:tc>
          <w:tcPr>
            <w:tcW w:w="816" w:type="dxa"/>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kreditů</w:t>
            </w:r>
          </w:p>
        </w:tc>
        <w:tc>
          <w:tcPr>
            <w:tcW w:w="1207" w:type="dxa"/>
            <w:gridSpan w:val="2"/>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4</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Cs w:val="20"/>
                <w:lang w:eastAsia="cs-CZ"/>
              </w:rPr>
            </w:pPr>
            <w:r w:rsidRPr="00C80DDC">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C80DDC" w:rsidRDefault="007F2403" w:rsidP="00F90037">
            <w:pPr>
              <w:spacing w:after="0" w:line="240" w:lineRule="auto"/>
              <w:jc w:val="both"/>
              <w:rPr>
                <w:rFonts w:ascii="Times New Roman" w:eastAsia="Times New Roman" w:hAnsi="Times New Roman" w:cs="Times New Roman"/>
                <w:sz w:val="20"/>
                <w:szCs w:val="20"/>
                <w:lang w:eastAsia="cs-CZ"/>
              </w:rPr>
            </w:pPr>
            <w:ins w:id="188" w:author="*" w:date="2018-08-24T08:36:00Z">
              <w:r>
                <w:rPr>
                  <w:rFonts w:ascii="Times New Roman" w:eastAsia="Times New Roman" w:hAnsi="Times New Roman" w:cs="Times New Roman"/>
                  <w:sz w:val="20"/>
                  <w:szCs w:val="20"/>
                  <w:lang w:eastAsia="cs-CZ"/>
                </w:rPr>
                <w:t xml:space="preserve">Prerekvizita: </w:t>
              </w:r>
            </w:ins>
            <w:ins w:id="189" w:author="*" w:date="2018-08-22T10:01:00Z">
              <w:r w:rsidR="00BB656B">
                <w:rPr>
                  <w:rFonts w:ascii="Times New Roman" w:eastAsia="Times New Roman" w:hAnsi="Times New Roman" w:cs="Times New Roman"/>
                  <w:sz w:val="20"/>
                  <w:szCs w:val="20"/>
                  <w:lang w:eastAsia="cs-CZ"/>
                </w:rPr>
                <w:t>Sociální pedagogika</w:t>
              </w:r>
            </w:ins>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Klz</w:t>
            </w:r>
          </w:p>
        </w:tc>
        <w:tc>
          <w:tcPr>
            <w:tcW w:w="215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výuky</w:t>
            </w:r>
          </w:p>
        </w:tc>
        <w:tc>
          <w:tcPr>
            <w:tcW w:w="1207" w:type="dxa"/>
            <w:gridSpan w:val="2"/>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seminář</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Klasifikovaný zápočet formou odborné rozpravy, ve které student prokáže,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že dokáže využít vybrané podpůrné techniky při práci sociálního pedagoga (rozprava bude podložena portfoliem studenta).</w:t>
            </w:r>
          </w:p>
        </w:tc>
      </w:tr>
      <w:tr w:rsidR="007D6A78" w:rsidRPr="00C80DDC" w:rsidTr="00F90037">
        <w:trPr>
          <w:trHeight w:val="250"/>
        </w:trPr>
        <w:tc>
          <w:tcPr>
            <w:tcW w:w="9855" w:type="dxa"/>
            <w:gridSpan w:val="8"/>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197"/>
        </w:trPr>
        <w:tc>
          <w:tcPr>
            <w:tcW w:w="3086" w:type="dxa"/>
            <w:tcBorders>
              <w:top w:val="nil"/>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7D6A78" w:rsidRPr="00C80DDC" w:rsidTr="00F90037">
        <w:trPr>
          <w:trHeight w:val="243"/>
        </w:trPr>
        <w:tc>
          <w:tcPr>
            <w:tcW w:w="3086" w:type="dxa"/>
            <w:tcBorders>
              <w:top w:val="nil"/>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182"/>
        </w:trPr>
        <w:tc>
          <w:tcPr>
            <w:tcW w:w="9855" w:type="dxa"/>
            <w:gridSpan w:val="8"/>
            <w:tcBorders>
              <w:top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Mgr. Karla Hrbáčková, Ph.D.</w:t>
            </w:r>
          </w:p>
        </w:tc>
      </w:tr>
      <w:tr w:rsidR="007D6A78" w:rsidRPr="00C80DDC" w:rsidTr="00F90037">
        <w:tc>
          <w:tcPr>
            <w:tcW w:w="3086" w:type="dxa"/>
            <w:shd w:val="clear" w:color="auto" w:fill="F7CAAC"/>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3938"/>
        </w:trPr>
        <w:tc>
          <w:tcPr>
            <w:tcW w:w="9855" w:type="dxa"/>
            <w:gridSpan w:val="8"/>
            <w:tcBorders>
              <w:top w:val="nil"/>
              <w:bottom w:val="single" w:sz="12" w:space="0" w:color="auto"/>
            </w:tcBorders>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Cíl předmětu</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Cílem předmětu je seznámit studenty s principy terapeutických technik, které může využít sociální pedagog při své práci s klientem. Předmět se zaměřuje na vybrané podpůrné techniky, které jsou využitelné při práci s negativními emocemi, zvládání stresové situace, emoční zátěže nebo symptomů traumatického zážitku. Vychází z terapeutického přístupu integrace osobnosti prostřednictvím procesu scelování (The Completion Process) a využívá technik sebepoznání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 xml:space="preserve">a mindfulness (Mindful Compassion). Zároveň vede studenty k tomu, aby dokázali odhadnout své vlastní kompetence, které může sociální pedagog využít při své práci.  </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Obsah předmětu</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Principy podpůrných technik.</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Práce s emocemi.</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Symptomy traumatu, spouštěcí podněty. </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Vztah k sobě samému, techniky tréninku min</w:t>
            </w:r>
            <w:r>
              <w:rPr>
                <w:rFonts w:ascii="Times New Roman" w:eastAsia="Times New Roman" w:hAnsi="Times New Roman" w:cs="Times New Roman"/>
                <w:sz w:val="20"/>
                <w:szCs w:val="20"/>
                <w:lang w:eastAsia="cs-CZ"/>
              </w:rPr>
              <w:t>d</w:t>
            </w:r>
            <w:r w:rsidRPr="00C80DDC">
              <w:rPr>
                <w:rFonts w:ascii="Times New Roman" w:eastAsia="Times New Roman" w:hAnsi="Times New Roman" w:cs="Times New Roman"/>
                <w:sz w:val="20"/>
                <w:szCs w:val="20"/>
                <w:lang w:eastAsia="cs-CZ"/>
              </w:rPr>
              <w:t>fulness.</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Proces scelování (fáze podpory).</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Role terapeuta a průvodce.</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Využití terapeutických technik při práci sociálního pedagoga. </w:t>
            </w:r>
          </w:p>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Výstupní kompetence</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Student zná principy terapeutických technik, které může využít sociální pedagog při své práci. Dokáže pracovat s klienty a užívat vybrané podpůrné techniky při zvládání stresové situace nebo emoční zátěže. Tyto principy student propojuje </w:t>
            </w:r>
            <w:r>
              <w:rPr>
                <w:rFonts w:ascii="Times New Roman" w:eastAsia="Times New Roman" w:hAnsi="Times New Roman" w:cs="Times New Roman"/>
                <w:sz w:val="20"/>
                <w:szCs w:val="20"/>
                <w:lang w:eastAsia="cs-CZ"/>
              </w:rPr>
              <w:br/>
            </w:r>
            <w:r w:rsidRPr="00C80DDC">
              <w:rPr>
                <w:rFonts w:ascii="Times New Roman" w:eastAsia="Times New Roman" w:hAnsi="Times New Roman" w:cs="Times New Roman"/>
                <w:sz w:val="20"/>
                <w:szCs w:val="20"/>
                <w:lang w:eastAsia="cs-CZ"/>
              </w:rPr>
              <w:t>se svými vlastními pocity a potřebami při práci s klientem a dokáže odhadnout své vlastní kompetence, které profese sociálního pedagoga umožňuje.</w:t>
            </w:r>
          </w:p>
        </w:tc>
      </w:tr>
      <w:tr w:rsidR="007D6A78" w:rsidRPr="00C80DDC" w:rsidTr="00F90037">
        <w:trPr>
          <w:trHeight w:val="265"/>
        </w:trPr>
        <w:tc>
          <w:tcPr>
            <w:tcW w:w="3653" w:type="dxa"/>
            <w:gridSpan w:val="2"/>
            <w:tcBorders>
              <w:top w:val="nil"/>
            </w:tcBorders>
            <w:shd w:val="clear" w:color="auto" w:fill="F7CAAC"/>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80DDC" w:rsidTr="00F90037">
        <w:trPr>
          <w:trHeight w:val="1497"/>
        </w:trPr>
        <w:tc>
          <w:tcPr>
            <w:tcW w:w="9855" w:type="dxa"/>
            <w:gridSpan w:val="8"/>
            <w:tcBorders>
              <w:top w:val="nil"/>
            </w:tcBorders>
          </w:tcPr>
          <w:p w:rsidR="007D6A78" w:rsidRPr="00C80DDC" w:rsidRDefault="007D6A78" w:rsidP="00F90037">
            <w:pPr>
              <w:spacing w:after="0" w:line="240" w:lineRule="auto"/>
              <w:jc w:val="both"/>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b/>
                <w:sz w:val="20"/>
                <w:szCs w:val="20"/>
                <w:lang w:eastAsia="cs-CZ"/>
              </w:rPr>
              <w:t>Povinná literatura</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Hiedegger, M</w:t>
            </w:r>
            <w:r w:rsidRPr="00C80DDC">
              <w:rPr>
                <w:rFonts w:ascii="Times New Roman" w:eastAsia="Times New Roman" w:hAnsi="Times New Roman" w:cs="Times New Roman"/>
                <w:i/>
                <w:sz w:val="19"/>
                <w:szCs w:val="19"/>
                <w:lang w:eastAsia="cs-CZ"/>
              </w:rPr>
              <w:t>. Mindfulness.</w:t>
            </w:r>
            <w:r w:rsidRPr="00C80DDC">
              <w:rPr>
                <w:rFonts w:ascii="Times New Roman" w:eastAsia="Times New Roman" w:hAnsi="Times New Roman" w:cs="Times New Roman"/>
                <w:sz w:val="19"/>
                <w:szCs w:val="19"/>
                <w:lang w:eastAsia="cs-CZ"/>
              </w:rPr>
              <w:t xml:space="preserve"> London: Bloomsbury Academic, 2016.</w:t>
            </w:r>
          </w:p>
          <w:p w:rsidR="007D6A78" w:rsidRPr="00C80DDC" w:rsidRDefault="007D6A78" w:rsidP="00F90037">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Křivohlavý, J. </w:t>
            </w:r>
            <w:r w:rsidRPr="00C80DDC">
              <w:rPr>
                <w:rFonts w:ascii="Times New Roman" w:eastAsia="Times New Roman" w:hAnsi="Times New Roman" w:cs="Times New Roman"/>
                <w:i/>
                <w:sz w:val="19"/>
                <w:szCs w:val="19"/>
                <w:lang w:eastAsia="cs-CZ"/>
              </w:rPr>
              <w:t>Pozitivní psychologie</w:t>
            </w:r>
            <w:r w:rsidRPr="00C80DDC">
              <w:rPr>
                <w:rFonts w:ascii="Times New Roman" w:eastAsia="Times New Roman" w:hAnsi="Times New Roman" w:cs="Times New Roman"/>
                <w:sz w:val="19"/>
                <w:szCs w:val="19"/>
                <w:lang w:eastAsia="cs-CZ"/>
              </w:rPr>
              <w:t>. Praha: Portál, 2015.</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Kuneš, D. </w:t>
            </w:r>
            <w:r w:rsidRPr="00C80DDC">
              <w:rPr>
                <w:rFonts w:ascii="Times New Roman" w:eastAsia="Times New Roman" w:hAnsi="Times New Roman" w:cs="Times New Roman"/>
                <w:i/>
                <w:sz w:val="19"/>
                <w:szCs w:val="19"/>
                <w:lang w:eastAsia="cs-CZ"/>
              </w:rPr>
              <w:t>Sebepoznání</w:t>
            </w:r>
            <w:r w:rsidRPr="00C80DDC">
              <w:rPr>
                <w:rFonts w:ascii="Times New Roman" w:eastAsia="Times New Roman" w:hAnsi="Times New Roman" w:cs="Times New Roman"/>
                <w:sz w:val="19"/>
                <w:szCs w:val="19"/>
                <w:lang w:eastAsia="cs-CZ"/>
              </w:rPr>
              <w:t xml:space="preserve">. Praha: Portál, 2009. </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19"/>
                <w:szCs w:val="19"/>
                <w:lang w:eastAsia="cs-CZ"/>
              </w:rPr>
              <w:t xml:space="preserve">Levine, P. A., Frederick, A. </w:t>
            </w:r>
            <w:r w:rsidRPr="00C80DDC">
              <w:rPr>
                <w:rFonts w:ascii="Times New Roman,Italic" w:eastAsia="Times New Roman" w:hAnsi="Times New Roman,Italic" w:cs="Times New Roman"/>
                <w:i/>
                <w:sz w:val="19"/>
                <w:szCs w:val="19"/>
                <w:lang w:eastAsia="cs-CZ"/>
              </w:rPr>
              <w:t>Probuzení tygra: léčení traumatu</w:t>
            </w:r>
            <w:r w:rsidRPr="00C80DDC">
              <w:rPr>
                <w:rFonts w:ascii="Times New Roman" w:eastAsia="Times New Roman" w:hAnsi="Times New Roman" w:cs="Times New Roman"/>
                <w:sz w:val="19"/>
                <w:szCs w:val="19"/>
                <w:lang w:eastAsia="cs-CZ"/>
              </w:rPr>
              <w:t>. Praha: Maitrea, 2011.</w:t>
            </w:r>
          </w:p>
          <w:p w:rsidR="007D6A78" w:rsidRPr="00C80DDC" w:rsidRDefault="007D6A78" w:rsidP="00F90037">
            <w:pPr>
              <w:spacing w:after="0" w:line="240" w:lineRule="auto"/>
              <w:jc w:val="both"/>
              <w:rPr>
                <w:rFonts w:ascii="Times New Roman" w:eastAsia="Times New Roman" w:hAnsi="Times New Roman" w:cs="Times New Roman"/>
                <w:sz w:val="20"/>
                <w:szCs w:val="20"/>
                <w:lang w:eastAsia="cs-CZ"/>
              </w:rPr>
            </w:pPr>
            <w:r w:rsidRPr="00C80DDC">
              <w:rPr>
                <w:rFonts w:ascii="Times New Roman" w:eastAsia="Times New Roman" w:hAnsi="Times New Roman" w:cs="Times New Roman"/>
                <w:sz w:val="20"/>
                <w:szCs w:val="20"/>
                <w:lang w:eastAsia="cs-CZ"/>
              </w:rPr>
              <w:t xml:space="preserve">Swan, T. </w:t>
            </w:r>
            <w:r w:rsidRPr="00C80DDC">
              <w:rPr>
                <w:rFonts w:ascii="Times New Roman" w:eastAsia="Times New Roman" w:hAnsi="Times New Roman" w:cs="Times New Roman"/>
                <w:i/>
                <w:sz w:val="20"/>
                <w:szCs w:val="20"/>
                <w:lang w:eastAsia="cs-CZ"/>
              </w:rPr>
              <w:t>Návrat k sobě.</w:t>
            </w:r>
            <w:r w:rsidRPr="00C80DDC">
              <w:rPr>
                <w:rFonts w:ascii="Times New Roman" w:eastAsia="Times New Roman" w:hAnsi="Times New Roman" w:cs="Times New Roman"/>
                <w:sz w:val="20"/>
                <w:szCs w:val="20"/>
                <w:lang w:eastAsia="cs-CZ"/>
              </w:rPr>
              <w:t xml:space="preserve"> Praha: Metafora, 2017.</w:t>
            </w:r>
          </w:p>
          <w:p w:rsidR="007D6A78" w:rsidRPr="00C80DDC" w:rsidRDefault="007D6A78" w:rsidP="00F90037">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b/>
                <w:sz w:val="20"/>
                <w:szCs w:val="20"/>
                <w:lang w:eastAsia="cs-CZ"/>
              </w:rPr>
              <w:t>Doporučená literatura</w:t>
            </w:r>
          </w:p>
          <w:p w:rsidR="007D6A78" w:rsidRPr="00C80DDC" w:rsidRDefault="007D6A78" w:rsidP="00F90037">
            <w:pPr>
              <w:spacing w:after="0" w:line="240" w:lineRule="auto"/>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Hasson, G. </w:t>
            </w:r>
            <w:r w:rsidRPr="00C80DDC">
              <w:rPr>
                <w:rFonts w:ascii="Times New Roman" w:eastAsia="Times New Roman" w:hAnsi="Times New Roman" w:cs="Times New Roman"/>
                <w:i/>
                <w:sz w:val="19"/>
                <w:szCs w:val="19"/>
                <w:lang w:eastAsia="cs-CZ"/>
              </w:rPr>
              <w:t>Technika Mindfulness</w:t>
            </w:r>
            <w:r w:rsidRPr="00C80DDC">
              <w:rPr>
                <w:rFonts w:ascii="Times New Roman" w:eastAsia="Times New Roman" w:hAnsi="Times New Roman" w:cs="Times New Roman"/>
                <w:sz w:val="19"/>
                <w:szCs w:val="19"/>
                <w:lang w:eastAsia="cs-CZ"/>
              </w:rPr>
              <w:t xml:space="preserve">. Praha: Grada, 2015. </w:t>
            </w:r>
          </w:p>
          <w:p w:rsidR="007D6A78" w:rsidRPr="00C80DDC" w:rsidRDefault="007D6A78" w:rsidP="00F90037">
            <w:pPr>
              <w:spacing w:after="0" w:line="240" w:lineRule="auto"/>
              <w:rPr>
                <w:rFonts w:ascii="Times New Roman" w:eastAsia="Times New Roman" w:hAnsi="Times New Roman" w:cs="Times New Roman"/>
                <w:b/>
                <w:sz w:val="20"/>
                <w:szCs w:val="20"/>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Italic" w:eastAsia="Times New Roman" w:hAnsi="Times New Roman,Italic" w:cs="Times New Roman"/>
                <w:i/>
                <w:sz w:val="19"/>
                <w:szCs w:val="19"/>
                <w:lang w:eastAsia="cs-CZ"/>
              </w:rPr>
              <w:t>Trauma očima  dítěte: probuzení obyčejného zázraku léčení</w:t>
            </w:r>
            <w:r w:rsidRPr="00C80DDC">
              <w:rPr>
                <w:rFonts w:ascii="Times New Roman" w:eastAsia="Times New Roman" w:hAnsi="Times New Roman" w:cs="Times New Roman"/>
                <w:sz w:val="19"/>
                <w:szCs w:val="19"/>
                <w:lang w:eastAsia="cs-CZ"/>
              </w:rPr>
              <w:t xml:space="preserve">. Praha: Maitrea, 2012. </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Levine, P. A., Klineová, M. </w:t>
            </w:r>
            <w:r w:rsidRPr="00C80DDC">
              <w:rPr>
                <w:rFonts w:ascii="Times New Roman" w:eastAsia="Times New Roman" w:hAnsi="Times New Roman" w:cs="Times New Roman"/>
                <w:i/>
                <w:sz w:val="19"/>
                <w:szCs w:val="19"/>
                <w:lang w:eastAsia="cs-CZ"/>
              </w:rPr>
              <w:t>Prevence traumatu u dětí</w:t>
            </w:r>
            <w:r w:rsidRPr="00C80DDC">
              <w:rPr>
                <w:rFonts w:ascii="Times New Roman" w:eastAsia="Times New Roman" w:hAnsi="Times New Roman" w:cs="Times New Roman"/>
                <w:sz w:val="19"/>
                <w:szCs w:val="19"/>
                <w:lang w:eastAsia="cs-CZ"/>
              </w:rPr>
              <w:t>. Praha: Maitrea, 2014.</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Plummer, D. M. </w:t>
            </w:r>
            <w:r w:rsidRPr="00C80DDC">
              <w:rPr>
                <w:rFonts w:ascii="Times New Roman" w:eastAsia="Times New Roman" w:hAnsi="Times New Roman" w:cs="Times New Roman"/>
                <w:i/>
                <w:sz w:val="19"/>
                <w:szCs w:val="19"/>
                <w:lang w:eastAsia="cs-CZ"/>
              </w:rPr>
              <w:t>Učíme děti zvládat úzkost, obavy a stres</w:t>
            </w:r>
            <w:r w:rsidRPr="00C80DDC">
              <w:rPr>
                <w:rFonts w:ascii="Times New Roman" w:eastAsia="Times New Roman" w:hAnsi="Times New Roman" w:cs="Times New Roman"/>
                <w:sz w:val="19"/>
                <w:szCs w:val="19"/>
                <w:lang w:eastAsia="cs-CZ"/>
              </w:rPr>
              <w:t>. Praha: Portál, 2013.</w:t>
            </w:r>
          </w:p>
          <w:p w:rsidR="007D6A78" w:rsidRPr="00C80DDC" w:rsidRDefault="007D6A78" w:rsidP="00F90037">
            <w:pPr>
              <w:spacing w:after="0" w:line="240" w:lineRule="auto"/>
              <w:jc w:val="both"/>
              <w:rPr>
                <w:rFonts w:ascii="Times New Roman" w:eastAsia="Times New Roman" w:hAnsi="Times New Roman" w:cs="Times New Roman"/>
                <w:sz w:val="19"/>
                <w:szCs w:val="19"/>
                <w:lang w:eastAsia="cs-CZ"/>
              </w:rPr>
            </w:pPr>
            <w:r w:rsidRPr="00C80DDC">
              <w:rPr>
                <w:rFonts w:ascii="Times New Roman" w:eastAsia="Times New Roman" w:hAnsi="Times New Roman" w:cs="Times New Roman"/>
                <w:sz w:val="19"/>
                <w:szCs w:val="19"/>
                <w:lang w:eastAsia="cs-CZ"/>
              </w:rPr>
              <w:t xml:space="preserve">Seligman, M. </w:t>
            </w:r>
            <w:r w:rsidRPr="00C80DDC">
              <w:rPr>
                <w:rFonts w:ascii="Times New Roman" w:eastAsia="Times New Roman" w:hAnsi="Times New Roman" w:cs="Times New Roman"/>
                <w:i/>
                <w:sz w:val="19"/>
                <w:szCs w:val="19"/>
                <w:lang w:eastAsia="cs-CZ"/>
              </w:rPr>
              <w:t>Vzkvétání</w:t>
            </w:r>
            <w:r w:rsidRPr="00C80DDC">
              <w:rPr>
                <w:rFonts w:ascii="Times New Roman" w:eastAsia="Times New Roman" w:hAnsi="Times New Roman" w:cs="Times New Roman"/>
                <w:sz w:val="19"/>
                <w:szCs w:val="19"/>
                <w:lang w:eastAsia="cs-CZ"/>
              </w:rPr>
              <w:t xml:space="preserve">. Praha: Jan Melvil Publishing, 2014. </w:t>
            </w:r>
          </w:p>
        </w:tc>
      </w:tr>
    </w:tbl>
    <w:p w:rsidR="007D6A78" w:rsidRDefault="007D6A78" w:rsidP="007D6A78"/>
    <w:p w:rsidR="009850F6" w:rsidRDefault="009850F6" w:rsidP="007D6A78"/>
    <w:p w:rsidR="009850F6" w:rsidRDefault="009850F6" w:rsidP="007D6A78"/>
    <w:p w:rsidR="009850F6" w:rsidRDefault="009850F6" w:rsidP="007D6A78"/>
    <w:p w:rsidR="00C15D57" w:rsidRDefault="00C15D5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BD4819" w:rsidTr="00F90037">
        <w:tc>
          <w:tcPr>
            <w:tcW w:w="9855" w:type="dxa"/>
            <w:gridSpan w:val="8"/>
            <w:tcBorders>
              <w:bottom w:val="double" w:sz="4" w:space="0" w:color="auto"/>
            </w:tcBorders>
            <w:shd w:val="clear" w:color="auto" w:fill="BDD6EE"/>
          </w:tcPr>
          <w:p w:rsidR="007D6A78" w:rsidRPr="00BD4819" w:rsidRDefault="007D6A78" w:rsidP="00F90037">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lastRenderedPageBreak/>
              <w:br w:type="page"/>
            </w:r>
            <w:r w:rsidRPr="00BD4819">
              <w:rPr>
                <w:rFonts w:ascii="Times New Roman" w:eastAsia="Times New Roman" w:hAnsi="Times New Roman" w:cs="Times New Roman"/>
                <w:b/>
                <w:sz w:val="28"/>
                <w:szCs w:val="20"/>
                <w:lang w:eastAsia="cs-CZ"/>
              </w:rPr>
              <w:t>B-III – Charakteristika studijního předmětu</w:t>
            </w:r>
          </w:p>
        </w:tc>
      </w:tr>
      <w:tr w:rsidR="007D6A78" w:rsidRPr="00BD4819" w:rsidTr="00F90037">
        <w:tc>
          <w:tcPr>
            <w:tcW w:w="3086" w:type="dxa"/>
            <w:tcBorders>
              <w:top w:val="double" w:sz="4" w:space="0" w:color="auto"/>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BD4819" w:rsidRDefault="007D6A78" w:rsidP="00F90037">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Vybrané problémy v komunikaci</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7D6A78" w:rsidRPr="00BD4819" w:rsidRDefault="007D6A78" w:rsidP="00F90037">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7D6A78" w:rsidRPr="00BD4819" w:rsidRDefault="00F90037"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BD4819" w:rsidRDefault="007F2403" w:rsidP="00F90037">
            <w:pPr>
              <w:spacing w:after="0" w:line="240" w:lineRule="auto"/>
              <w:jc w:val="both"/>
              <w:rPr>
                <w:rFonts w:ascii="Times New Roman" w:eastAsia="Times New Roman" w:hAnsi="Times New Roman" w:cs="Times New Roman"/>
                <w:sz w:val="20"/>
                <w:szCs w:val="20"/>
                <w:lang w:eastAsia="cs-CZ"/>
              </w:rPr>
            </w:pPr>
            <w:ins w:id="190" w:author="*" w:date="2018-08-24T08:37:00Z">
              <w:r>
                <w:rPr>
                  <w:rFonts w:ascii="Times New Roman" w:eastAsia="Times New Roman" w:hAnsi="Times New Roman" w:cs="Times New Roman"/>
                  <w:sz w:val="20"/>
                  <w:szCs w:val="20"/>
                  <w:lang w:eastAsia="cs-CZ"/>
                </w:rPr>
                <w:t>Prerekvizita: Sociální pedagogika</w:t>
              </w:r>
            </w:ins>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Studenti zpracují</w:t>
            </w:r>
            <w:r w:rsidRPr="00BD4819">
              <w:rPr>
                <w:rFonts w:ascii="Times New Roman" w:eastAsia="Times New Roman" w:hAnsi="Times New Roman" w:cs="Times New Roman"/>
                <w:sz w:val="20"/>
                <w:szCs w:val="20"/>
                <w:lang w:eastAsia="cs-CZ"/>
              </w:rPr>
              <w:t xml:space="preserve"> plán řešení konkrétní náročn</w:t>
            </w:r>
            <w:r>
              <w:rPr>
                <w:rFonts w:ascii="Times New Roman" w:eastAsia="Times New Roman" w:hAnsi="Times New Roman" w:cs="Times New Roman"/>
                <w:sz w:val="20"/>
                <w:szCs w:val="20"/>
                <w:lang w:eastAsia="cs-CZ"/>
              </w:rPr>
              <w:t>é situace v komunikaci – popis</w:t>
            </w:r>
            <w:r w:rsidRPr="00BD4819">
              <w:rPr>
                <w:rFonts w:ascii="Times New Roman" w:eastAsia="Times New Roman" w:hAnsi="Times New Roman" w:cs="Times New Roman"/>
                <w:sz w:val="20"/>
                <w:szCs w:val="20"/>
                <w:lang w:eastAsia="cs-CZ"/>
              </w:rPr>
              <w:t xml:space="preserve"> situace, její analýza, identifikace příčin, alternativy řešení, příp. důsledky. Aktivní účast na seminářích.</w:t>
            </w:r>
          </w:p>
        </w:tc>
      </w:tr>
      <w:tr w:rsidR="007D6A78" w:rsidRPr="00BD4819" w:rsidTr="00F90037">
        <w:trPr>
          <w:trHeight w:val="250"/>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97"/>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7D6A78" w:rsidRPr="00BD4819" w:rsidTr="00F90037">
        <w:trPr>
          <w:trHeight w:val="243"/>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82"/>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Mgr. Anna Petr Šafránková, Ph.D.</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3938"/>
        </w:trPr>
        <w:tc>
          <w:tcPr>
            <w:tcW w:w="9855" w:type="dxa"/>
            <w:gridSpan w:val="8"/>
            <w:tcBorders>
              <w:top w:val="nil"/>
              <w:bottom w:val="single" w:sz="12" w:space="0" w:color="auto"/>
            </w:tcBorders>
          </w:tcPr>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Cíl předmětu</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Cílem předmětu je seznámit studenty s teoretickými i praktickými otázkami komunikace. Studenti jsou vedeni k tomu, </w:t>
            </w:r>
            <w:r w:rsidRPr="00F90037">
              <w:rPr>
                <w:rFonts w:ascii="Times New Roman" w:eastAsia="Times New Roman" w:hAnsi="Times New Roman" w:cs="Times New Roman"/>
                <w:sz w:val="20"/>
                <w:szCs w:val="18"/>
                <w:lang w:eastAsia="cs-CZ"/>
              </w:rPr>
              <w:br/>
              <w:t>aby zvládli specifické problémy v komunikaci v různých situacích se zvláštním zřetelem k etickým principům komunikace. Cílem předmětu je celistvý rozvoj sociálně komunikativní a pedagogicko komunikativní složky profesního působení studentů. Studenti jsou vedeni, aby získané vědomosti a dovednosti uměli bezprostředně aplikovat v dovednostním (skupinovém) nácviku nebo aktivním interpersonálním zpracováním zadaných úkolů. Důraz je kladen na aktivní nácvik simulovaných situací a jejich analýzu.</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b/>
                <w:sz w:val="20"/>
                <w:szCs w:val="18"/>
                <w:lang w:eastAsia="cs-CZ"/>
              </w:rPr>
              <w:t>Obsah předmětu</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Sociální komunikace - vymezení pojmu. Komunikační modely. Motivy komunikace a její význam v dnešní společnosti.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Charakteristika a pravidla komunikace.</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Efektivní komunikace. Zpětná vazba v procesu komunikace.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Verbální složka, neverbální složka, paralingvistické projevy a jejich dešifrování.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Monolog a dialog v komunikaci. Vedení rozhovoru. Aktivní naslouchání. Komunikační styly. </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Bariéry v komunikaci. Problémová komunikace - kritika, konflikty a nezdravá komunikace. Vliv sociální percepce </w:t>
            </w:r>
            <w:r w:rsidRPr="00F90037">
              <w:rPr>
                <w:rFonts w:ascii="Times New Roman" w:eastAsia="Times New Roman" w:hAnsi="Times New Roman" w:cs="Times New Roman"/>
                <w:sz w:val="20"/>
                <w:szCs w:val="18"/>
                <w:lang w:eastAsia="cs-CZ"/>
              </w:rPr>
              <w:br/>
              <w:t>na komunikaci.</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Problémový jedinec v procesu komunikace.</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Pozitivní komunikace. Komunikační dovednosti a jejich rozvíjení. Komunikace a vliv kultury.</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Rétorika. Sebeprezentace a komunikování před publikem – rozbor sebeprezentace.</w:t>
            </w:r>
          </w:p>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Výstupní kompetence</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F90037">
              <w:rPr>
                <w:rFonts w:ascii="Times New Roman" w:eastAsia="Times New Roman" w:hAnsi="Times New Roman" w:cs="Times New Roman"/>
                <w:color w:val="000000"/>
                <w:sz w:val="20"/>
                <w:szCs w:val="18"/>
                <w:shd w:val="clear" w:color="auto" w:fill="FFFFFF"/>
                <w:lang w:eastAsia="cs-CZ"/>
              </w:rPr>
              <w:t xml:space="preserve">Student zná podmínky a pravidla efektivní sociální komunikace včetně jejích druhů a stylů. Charakterizuje základní pravidla komunikace. Student identifikuje základní prvky výrazu osobního projevu - verbální složka, neverbální složka </w:t>
            </w:r>
            <w:r w:rsidRPr="00F90037">
              <w:rPr>
                <w:rFonts w:ascii="Times New Roman" w:eastAsia="Times New Roman" w:hAnsi="Times New Roman" w:cs="Times New Roman"/>
                <w:color w:val="000000"/>
                <w:sz w:val="20"/>
                <w:szCs w:val="18"/>
                <w:shd w:val="clear" w:color="auto" w:fill="FFFFFF"/>
                <w:lang w:eastAsia="cs-CZ"/>
              </w:rPr>
              <w:br/>
              <w:t>a paralingvistické projevy. Prostřednictvím simulovaných situací student dokáže analyzovat svůj projev a poskytnout zpětnou vazbu ostatním studentům a umožnit tak zlepšit projev, nonverbalitu i styl jednání.</w:t>
            </w:r>
          </w:p>
        </w:tc>
      </w:tr>
      <w:tr w:rsidR="007D6A78" w:rsidRPr="00BD4819" w:rsidTr="00F90037">
        <w:trPr>
          <w:trHeight w:val="265"/>
        </w:trPr>
        <w:tc>
          <w:tcPr>
            <w:tcW w:w="3653" w:type="dxa"/>
            <w:gridSpan w:val="2"/>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497"/>
        </w:trPr>
        <w:tc>
          <w:tcPr>
            <w:tcW w:w="9855" w:type="dxa"/>
            <w:gridSpan w:val="8"/>
            <w:tcBorders>
              <w:top w:val="nil"/>
            </w:tcBorders>
          </w:tcPr>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Povinná literatura</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DeVito, J. A. </w:t>
            </w:r>
            <w:r w:rsidRPr="00F90037">
              <w:rPr>
                <w:rFonts w:ascii="Times New Roman" w:eastAsia="Times New Roman" w:hAnsi="Times New Roman" w:cs="Times New Roman"/>
                <w:i/>
                <w:sz w:val="20"/>
                <w:szCs w:val="18"/>
                <w:lang w:eastAsia="cs-CZ"/>
              </w:rPr>
              <w:t>Humancommunication: the basic course</w:t>
            </w:r>
            <w:r w:rsidRPr="00F90037">
              <w:rPr>
                <w:rFonts w:ascii="Times New Roman" w:eastAsia="Times New Roman" w:hAnsi="Times New Roman" w:cs="Times New Roman"/>
                <w:sz w:val="20"/>
                <w:szCs w:val="18"/>
                <w:lang w:eastAsia="cs-CZ"/>
              </w:rPr>
              <w:t>. Boston: PearsonEducation. 2014.</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Devito, J. A. </w:t>
            </w:r>
            <w:r w:rsidRPr="00F90037">
              <w:rPr>
                <w:rFonts w:ascii="Times New Roman" w:eastAsia="Times New Roman" w:hAnsi="Times New Roman" w:cs="Times New Roman"/>
                <w:i/>
                <w:sz w:val="20"/>
                <w:szCs w:val="18"/>
                <w:lang w:eastAsia="cs-CZ"/>
              </w:rPr>
              <w:t>Základy mezilidské komunikace</w:t>
            </w:r>
            <w:r w:rsidRPr="00F90037">
              <w:rPr>
                <w:rFonts w:ascii="Times New Roman" w:eastAsia="Times New Roman" w:hAnsi="Times New Roman" w:cs="Times New Roman"/>
                <w:sz w:val="20"/>
                <w:szCs w:val="18"/>
                <w:lang w:eastAsia="cs-CZ"/>
              </w:rPr>
              <w:t>: 6. vydání. Praha: Grada, 2008.</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Fontana, D. </w:t>
            </w:r>
            <w:r w:rsidRPr="00F90037">
              <w:rPr>
                <w:rFonts w:ascii="Times New Roman" w:eastAsia="Times New Roman" w:hAnsi="Times New Roman" w:cs="Times New Roman"/>
                <w:i/>
                <w:sz w:val="20"/>
                <w:szCs w:val="18"/>
                <w:lang w:eastAsia="cs-CZ"/>
              </w:rPr>
              <w:t>Sociální dovednosti v praxi</w:t>
            </w:r>
            <w:r w:rsidRPr="00F90037">
              <w:rPr>
                <w:rFonts w:ascii="Times New Roman" w:eastAsia="Times New Roman" w:hAnsi="Times New Roman" w:cs="Times New Roman"/>
                <w:sz w:val="20"/>
                <w:szCs w:val="18"/>
                <w:lang w:eastAsia="cs-CZ"/>
              </w:rPr>
              <w:t>. Praha: Portál, 2017.</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Svatoš, T. </w:t>
            </w:r>
            <w:r w:rsidRPr="00F90037">
              <w:rPr>
                <w:rFonts w:ascii="Times New Roman" w:eastAsia="Times New Roman" w:hAnsi="Times New Roman" w:cs="Times New Roman"/>
                <w:i/>
                <w:sz w:val="20"/>
                <w:szCs w:val="18"/>
                <w:lang w:eastAsia="cs-CZ"/>
              </w:rPr>
              <w:t>Kapitoly za sociální a pedagogické komunikace</w:t>
            </w:r>
            <w:r w:rsidRPr="00F90037">
              <w:rPr>
                <w:rFonts w:ascii="Times New Roman" w:eastAsia="Times New Roman" w:hAnsi="Times New Roman" w:cs="Times New Roman"/>
                <w:sz w:val="20"/>
                <w:szCs w:val="18"/>
                <w:lang w:eastAsia="cs-CZ"/>
              </w:rPr>
              <w:t>. Hradec Králové: Gaudeamus, 2006.</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Vališová, A. </w:t>
            </w:r>
            <w:r w:rsidRPr="00F90037">
              <w:rPr>
                <w:rFonts w:ascii="Times New Roman" w:eastAsia="Times New Roman" w:hAnsi="Times New Roman" w:cs="Times New Roman"/>
                <w:i/>
                <w:sz w:val="20"/>
                <w:szCs w:val="18"/>
                <w:lang w:eastAsia="cs-CZ"/>
              </w:rPr>
              <w:t>Komunikace a vzájemné porozumění</w:t>
            </w:r>
            <w:r w:rsidRPr="00F90037">
              <w:rPr>
                <w:rFonts w:ascii="Times New Roman" w:eastAsia="Times New Roman" w:hAnsi="Times New Roman" w:cs="Times New Roman"/>
                <w:sz w:val="20"/>
                <w:szCs w:val="18"/>
                <w:lang w:eastAsia="cs-CZ"/>
              </w:rPr>
              <w:t>. Hry pro dospívající. Praha: Grada, 2005.</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Vybíral, Z. </w:t>
            </w:r>
            <w:r w:rsidRPr="00F90037">
              <w:rPr>
                <w:rFonts w:ascii="Times New Roman" w:eastAsia="Times New Roman" w:hAnsi="Times New Roman" w:cs="Times New Roman"/>
                <w:i/>
                <w:sz w:val="20"/>
                <w:szCs w:val="18"/>
                <w:lang w:eastAsia="cs-CZ"/>
              </w:rPr>
              <w:t>Psychologie lidské komunikace</w:t>
            </w:r>
            <w:r w:rsidRPr="00F90037">
              <w:rPr>
                <w:rFonts w:ascii="Times New Roman" w:eastAsia="Times New Roman" w:hAnsi="Times New Roman" w:cs="Times New Roman"/>
                <w:sz w:val="20"/>
                <w:szCs w:val="18"/>
                <w:lang w:eastAsia="cs-CZ"/>
              </w:rPr>
              <w:t>. Praha: Portál, 2005.</w:t>
            </w:r>
          </w:p>
          <w:p w:rsidR="007D6A78" w:rsidRPr="00F90037" w:rsidRDefault="007D6A78" w:rsidP="00F90037">
            <w:pPr>
              <w:spacing w:after="0" w:line="240" w:lineRule="auto"/>
              <w:jc w:val="both"/>
              <w:rPr>
                <w:rFonts w:ascii="Times New Roman" w:eastAsia="Times New Roman" w:hAnsi="Times New Roman" w:cs="Times New Roman"/>
                <w:b/>
                <w:sz w:val="20"/>
                <w:szCs w:val="18"/>
                <w:lang w:eastAsia="cs-CZ"/>
              </w:rPr>
            </w:pPr>
            <w:r w:rsidRPr="00F90037">
              <w:rPr>
                <w:rFonts w:ascii="Times New Roman" w:eastAsia="Times New Roman" w:hAnsi="Times New Roman" w:cs="Times New Roman"/>
                <w:b/>
                <w:sz w:val="20"/>
                <w:szCs w:val="18"/>
                <w:lang w:eastAsia="cs-CZ"/>
              </w:rPr>
              <w:t>Doporučená literatura</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Křivohlavý, J. </w:t>
            </w:r>
            <w:r w:rsidRPr="00F90037">
              <w:rPr>
                <w:rFonts w:ascii="Times New Roman" w:eastAsia="Times New Roman" w:hAnsi="Times New Roman" w:cs="Times New Roman"/>
                <w:i/>
                <w:sz w:val="20"/>
                <w:szCs w:val="18"/>
                <w:lang w:eastAsia="cs-CZ"/>
              </w:rPr>
              <w:t>Jak si navzájem lépe porozumíme: kapitoly z psychologie sociální komunikace</w:t>
            </w:r>
            <w:r w:rsidRPr="00F90037">
              <w:rPr>
                <w:rFonts w:ascii="Times New Roman" w:eastAsia="Times New Roman" w:hAnsi="Times New Roman" w:cs="Times New Roman"/>
                <w:sz w:val="20"/>
                <w:szCs w:val="18"/>
                <w:lang w:eastAsia="cs-CZ"/>
              </w:rPr>
              <w:t>. Praha: Svoboda, 1988.</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Nichols, M. P. </w:t>
            </w:r>
            <w:r w:rsidRPr="00F90037">
              <w:rPr>
                <w:rFonts w:ascii="Times New Roman" w:eastAsia="Times New Roman" w:hAnsi="Times New Roman" w:cs="Times New Roman"/>
                <w:i/>
                <w:sz w:val="20"/>
                <w:szCs w:val="18"/>
                <w:lang w:eastAsia="cs-CZ"/>
              </w:rPr>
              <w:t>Zapomenuté umění naslouchat: (proč naslouchání vztahům prospív</w:t>
            </w:r>
            <w:r w:rsidRPr="00F90037">
              <w:rPr>
                <w:rFonts w:ascii="Times New Roman" w:eastAsia="Times New Roman" w:hAnsi="Times New Roman" w:cs="Times New Roman"/>
                <w:sz w:val="20"/>
                <w:szCs w:val="18"/>
                <w:lang w:eastAsia="cs-CZ"/>
              </w:rPr>
              <w:t>á). Praha: Návrat domů, 2005.</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Mareš, J., Křivohlavý J. </w:t>
            </w:r>
            <w:r w:rsidRPr="00F90037">
              <w:rPr>
                <w:rFonts w:ascii="Times New Roman" w:eastAsia="Times New Roman" w:hAnsi="Times New Roman" w:cs="Times New Roman"/>
                <w:i/>
                <w:sz w:val="20"/>
                <w:szCs w:val="18"/>
                <w:lang w:eastAsia="cs-CZ"/>
              </w:rPr>
              <w:t>Sociální a pedagogická komunikace ve škole</w:t>
            </w:r>
            <w:r w:rsidRPr="00F90037">
              <w:rPr>
                <w:rFonts w:ascii="Times New Roman" w:eastAsia="Times New Roman" w:hAnsi="Times New Roman" w:cs="Times New Roman"/>
                <w:sz w:val="20"/>
                <w:szCs w:val="18"/>
                <w:lang w:eastAsia="cs-CZ"/>
              </w:rPr>
              <w:t>. Praha: Státní pedagogické nakladatelství, 1990.</w:t>
            </w:r>
          </w:p>
          <w:p w:rsidR="007D6A78" w:rsidRPr="00F90037" w:rsidRDefault="007D6A78" w:rsidP="00F90037">
            <w:pPr>
              <w:spacing w:after="0" w:line="240" w:lineRule="auto"/>
              <w:jc w:val="both"/>
              <w:rPr>
                <w:rFonts w:ascii="Times New Roman" w:eastAsia="Times New Roman" w:hAnsi="Times New Roman" w:cs="Times New Roman"/>
                <w:sz w:val="20"/>
                <w:szCs w:val="18"/>
                <w:lang w:eastAsia="cs-CZ"/>
              </w:rPr>
            </w:pPr>
            <w:r w:rsidRPr="00F90037">
              <w:rPr>
                <w:rFonts w:ascii="Times New Roman" w:eastAsia="Times New Roman" w:hAnsi="Times New Roman" w:cs="Times New Roman"/>
                <w:sz w:val="20"/>
                <w:szCs w:val="18"/>
                <w:lang w:eastAsia="cs-CZ"/>
              </w:rPr>
              <w:t xml:space="preserve">Měchurová, A. </w:t>
            </w:r>
            <w:r w:rsidRPr="00F90037">
              <w:rPr>
                <w:rFonts w:ascii="Times New Roman" w:eastAsia="Times New Roman" w:hAnsi="Times New Roman" w:cs="Times New Roman"/>
                <w:i/>
                <w:sz w:val="20"/>
                <w:szCs w:val="18"/>
                <w:lang w:eastAsia="cs-CZ"/>
              </w:rPr>
              <w:t>Jak dobře mluvit a úspěšně jednat</w:t>
            </w:r>
            <w:r w:rsidRPr="00F90037">
              <w:rPr>
                <w:rFonts w:ascii="Times New Roman" w:eastAsia="Times New Roman" w:hAnsi="Times New Roman" w:cs="Times New Roman"/>
                <w:sz w:val="20"/>
                <w:szCs w:val="18"/>
                <w:lang w:eastAsia="cs-CZ"/>
              </w:rPr>
              <w:t>. Praha, 1992.</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F90037">
              <w:rPr>
                <w:rFonts w:ascii="Times New Roman" w:eastAsia="Times New Roman" w:hAnsi="Times New Roman" w:cs="Times New Roman"/>
                <w:sz w:val="20"/>
                <w:szCs w:val="18"/>
                <w:lang w:eastAsia="cs-CZ"/>
              </w:rPr>
              <w:t xml:space="preserve">Plaňava, I. </w:t>
            </w:r>
            <w:r w:rsidRPr="00F90037">
              <w:rPr>
                <w:rFonts w:ascii="Times New Roman" w:eastAsia="Times New Roman" w:hAnsi="Times New Roman" w:cs="Times New Roman"/>
                <w:i/>
                <w:sz w:val="20"/>
                <w:szCs w:val="18"/>
                <w:lang w:eastAsia="cs-CZ"/>
              </w:rPr>
              <w:t>Průvodce mezilidskou komunikací. Přístupy – dovednosti – poruchy</w:t>
            </w:r>
            <w:r w:rsidRPr="00F90037">
              <w:rPr>
                <w:rFonts w:ascii="Times New Roman" w:eastAsia="Times New Roman" w:hAnsi="Times New Roman" w:cs="Times New Roman"/>
                <w:sz w:val="20"/>
                <w:szCs w:val="18"/>
                <w:lang w:eastAsia="cs-CZ"/>
              </w:rPr>
              <w:t>. Praha: Grada, 2005.</w:t>
            </w:r>
          </w:p>
        </w:tc>
      </w:tr>
    </w:tbl>
    <w:p w:rsidR="007D6A78" w:rsidRDefault="007D6A78" w:rsidP="007D6A78"/>
    <w:p w:rsidR="00F90037" w:rsidRDefault="00F90037" w:rsidP="007D6A78"/>
    <w:p w:rsidR="00C15D57" w:rsidRDefault="00C15D57" w:rsidP="007D6A78"/>
    <w:p w:rsidR="00C15D57" w:rsidRDefault="00C15D5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BD4819" w:rsidTr="00F90037">
        <w:tc>
          <w:tcPr>
            <w:tcW w:w="9855" w:type="dxa"/>
            <w:gridSpan w:val="8"/>
            <w:tcBorders>
              <w:bottom w:val="double" w:sz="4" w:space="0" w:color="auto"/>
            </w:tcBorders>
            <w:shd w:val="clear" w:color="auto" w:fill="BDD6EE"/>
          </w:tcPr>
          <w:p w:rsidR="007D6A78" w:rsidRPr="00BD4819" w:rsidRDefault="007D6A78" w:rsidP="00F90037">
            <w:pPr>
              <w:spacing w:after="0" w:line="240" w:lineRule="auto"/>
              <w:jc w:val="both"/>
              <w:rPr>
                <w:rFonts w:ascii="Times New Roman" w:eastAsia="Times New Roman" w:hAnsi="Times New Roman" w:cs="Times New Roman"/>
                <w:b/>
                <w:sz w:val="28"/>
                <w:szCs w:val="20"/>
                <w:lang w:eastAsia="cs-CZ"/>
              </w:rPr>
            </w:pPr>
            <w:r w:rsidRPr="00BD4819">
              <w:rPr>
                <w:rFonts w:ascii="Times New Roman" w:eastAsia="Times New Roman" w:hAnsi="Times New Roman" w:cs="Times New Roman"/>
                <w:sz w:val="20"/>
                <w:szCs w:val="20"/>
                <w:lang w:eastAsia="cs-CZ"/>
              </w:rPr>
              <w:br w:type="page"/>
            </w:r>
            <w:r w:rsidRPr="00BD4819">
              <w:rPr>
                <w:rFonts w:ascii="Times New Roman" w:eastAsia="Times New Roman" w:hAnsi="Times New Roman" w:cs="Times New Roman"/>
                <w:b/>
                <w:sz w:val="28"/>
                <w:szCs w:val="20"/>
                <w:lang w:eastAsia="cs-CZ"/>
              </w:rPr>
              <w:t>B-III – Charakteristika studijního předmětu</w:t>
            </w:r>
          </w:p>
        </w:tc>
      </w:tr>
      <w:tr w:rsidR="007D6A78" w:rsidRPr="00BD4819" w:rsidTr="00F90037">
        <w:tc>
          <w:tcPr>
            <w:tcW w:w="3086" w:type="dxa"/>
            <w:tcBorders>
              <w:top w:val="double" w:sz="4" w:space="0" w:color="auto"/>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Výchovné a vzdělávací poradenství</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Typ předmětu</w:t>
            </w:r>
          </w:p>
        </w:tc>
        <w:tc>
          <w:tcPr>
            <w:tcW w:w="3406" w:type="dxa"/>
            <w:gridSpan w:val="4"/>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doporučený ročník / semestr</w:t>
            </w:r>
          </w:p>
        </w:tc>
        <w:tc>
          <w:tcPr>
            <w:tcW w:w="668"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2./ZS</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Rozsah studijního předmětu</w:t>
            </w:r>
          </w:p>
        </w:tc>
        <w:tc>
          <w:tcPr>
            <w:tcW w:w="1701" w:type="dxa"/>
            <w:gridSpan w:val="2"/>
          </w:tcPr>
          <w:p w:rsidR="007D6A78" w:rsidRPr="00BD4819" w:rsidRDefault="00F90037"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 xml:space="preserve">hod. </w:t>
            </w:r>
          </w:p>
        </w:tc>
        <w:tc>
          <w:tcPr>
            <w:tcW w:w="816" w:type="dxa"/>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kreditů</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4</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Cs w:val="20"/>
                <w:lang w:eastAsia="cs-CZ"/>
              </w:rPr>
            </w:pPr>
            <w:r w:rsidRPr="00BD4819">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BD4819" w:rsidRDefault="007F2403" w:rsidP="00F90037">
            <w:pPr>
              <w:spacing w:after="0" w:line="240" w:lineRule="auto"/>
              <w:jc w:val="both"/>
              <w:rPr>
                <w:rFonts w:ascii="Times New Roman" w:eastAsia="Times New Roman" w:hAnsi="Times New Roman" w:cs="Times New Roman"/>
                <w:sz w:val="20"/>
                <w:szCs w:val="20"/>
                <w:lang w:eastAsia="cs-CZ"/>
              </w:rPr>
            </w:pPr>
            <w:ins w:id="191" w:author="*" w:date="2018-08-24T08:37:00Z">
              <w:r>
                <w:rPr>
                  <w:rFonts w:ascii="Times New Roman" w:eastAsia="Times New Roman" w:hAnsi="Times New Roman" w:cs="Times New Roman"/>
                  <w:sz w:val="20"/>
                  <w:szCs w:val="20"/>
                  <w:lang w:eastAsia="cs-CZ"/>
                </w:rPr>
                <w:t xml:space="preserve">Prerekvizita: </w:t>
              </w:r>
            </w:ins>
            <w:ins w:id="192" w:author="*" w:date="2018-08-22T10:01:00Z">
              <w:r w:rsidR="00BB656B">
                <w:rPr>
                  <w:rFonts w:ascii="Times New Roman" w:eastAsia="Times New Roman" w:hAnsi="Times New Roman" w:cs="Times New Roman"/>
                  <w:sz w:val="20"/>
                  <w:szCs w:val="20"/>
                  <w:lang w:eastAsia="cs-CZ"/>
                </w:rPr>
                <w:t>Sociální pedagogika</w:t>
              </w:r>
            </w:ins>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Klz</w:t>
            </w:r>
          </w:p>
        </w:tc>
        <w:tc>
          <w:tcPr>
            <w:tcW w:w="215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výuky</w:t>
            </w:r>
          </w:p>
        </w:tc>
        <w:tc>
          <w:tcPr>
            <w:tcW w:w="1207" w:type="dxa"/>
            <w:gridSpan w:val="2"/>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seminář</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Klasifikovaný zápočet</w:t>
            </w:r>
            <w:r w:rsidRPr="00BD4819">
              <w:rPr>
                <w:rFonts w:ascii="Times New Roman" w:eastAsia="Times New Roman" w:hAnsi="Times New Roman" w:cs="Times New Roman"/>
                <w:b/>
                <w:sz w:val="20"/>
                <w:szCs w:val="20"/>
                <w:lang w:eastAsia="cs-CZ"/>
              </w:rPr>
              <w:t xml:space="preserve"> </w:t>
            </w:r>
            <w:r w:rsidRPr="00BD4819">
              <w:rPr>
                <w:rFonts w:ascii="Times New Roman" w:eastAsia="Times New Roman" w:hAnsi="Times New Roman" w:cs="Times New Roman"/>
                <w:sz w:val="20"/>
                <w:szCs w:val="20"/>
                <w:lang w:eastAsia="cs-CZ"/>
              </w:rPr>
              <w:t>je udělen na základě aktivní účasti ve výuce a úspěšném absolvování závěrečného písemného testu.</w:t>
            </w:r>
            <w:r w:rsidRPr="00BD4819">
              <w:rPr>
                <w:rFonts w:ascii="Times New Roman" w:eastAsia="Times New Roman" w:hAnsi="Times New Roman" w:cs="Times New Roman"/>
                <w:b/>
                <w:sz w:val="20"/>
                <w:szCs w:val="20"/>
                <w:lang w:eastAsia="cs-CZ"/>
              </w:rPr>
              <w:t xml:space="preserve"> </w:t>
            </w:r>
          </w:p>
        </w:tc>
      </w:tr>
      <w:tr w:rsidR="007D6A78" w:rsidRPr="00BD4819" w:rsidTr="00F90037">
        <w:trPr>
          <w:trHeight w:val="267"/>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97"/>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7D6A78" w:rsidRPr="00BD4819" w:rsidTr="00F90037">
        <w:trPr>
          <w:trHeight w:val="243"/>
        </w:trPr>
        <w:tc>
          <w:tcPr>
            <w:tcW w:w="3086" w:type="dxa"/>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54"/>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PhDr. Helena Skarupská, Ph.D.</w:t>
            </w:r>
          </w:p>
        </w:tc>
      </w:tr>
      <w:tr w:rsidR="007D6A78" w:rsidRPr="00BD4819" w:rsidTr="00F90037">
        <w:tc>
          <w:tcPr>
            <w:tcW w:w="3086" w:type="dxa"/>
            <w:shd w:val="clear" w:color="auto" w:fill="F7CAAC"/>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3938"/>
        </w:trPr>
        <w:tc>
          <w:tcPr>
            <w:tcW w:w="9855" w:type="dxa"/>
            <w:gridSpan w:val="8"/>
            <w:tcBorders>
              <w:top w:val="nil"/>
              <w:bottom w:val="single" w:sz="12" w:space="0" w:color="auto"/>
            </w:tcBorders>
          </w:tcPr>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b/>
                <w:sz w:val="20"/>
                <w:szCs w:val="20"/>
                <w:lang w:eastAsia="cs-CZ"/>
              </w:rPr>
              <w:t>Cíl předmětu</w:t>
            </w:r>
          </w:p>
          <w:p w:rsidR="007D6A78" w:rsidRPr="00BD4819" w:rsidRDefault="007D6A78" w:rsidP="00F90037">
            <w:pPr>
              <w:spacing w:after="0" w:line="240" w:lineRule="auto"/>
              <w:jc w:val="both"/>
              <w:rPr>
                <w:rFonts w:ascii="Times New Roman" w:eastAsia="Times New Roman" w:hAnsi="Times New Roman" w:cs="Times New Roman"/>
                <w:b/>
                <w:sz w:val="20"/>
                <w:szCs w:val="20"/>
                <w:lang w:eastAsia="cs-CZ"/>
              </w:rPr>
            </w:pPr>
            <w:r w:rsidRPr="00BD4819">
              <w:rPr>
                <w:rFonts w:ascii="Times New Roman" w:eastAsia="Times New Roman" w:hAnsi="Times New Roman" w:cs="Times New Roman"/>
                <w:sz w:val="20"/>
                <w:szCs w:val="20"/>
                <w:lang w:eastAsia="cs-CZ"/>
              </w:rPr>
              <w:t xml:space="preserve">Předmět uvádí studenty do teorie a praxe pedagogicko-psychologických a personálních poradenských služeb pro mládež a dospělé. Ústředním problémem výuky je osobnost člověka a poradenská podpora jeho životní cesty. Osobnost klienta je charakterizována z hlediska jeho etosociálního, intelektuálního a kariérního vývoje. Uměřená pozornost se věnuje nácviku využívání specifických prostředků poradenské diagnostiky, informatiky a edukativně formativních postupů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a jejich využití v poradenství. Studentům jsou v teoretických pasážích zprostředkovány interdisciplinárně pojaté informace o podstatě poradenského procesu.</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Obsah předmětu</w:t>
            </w:r>
          </w:p>
          <w:p w:rsidR="007D6A78" w:rsidRPr="00BD4819" w:rsidRDefault="007D6A78" w:rsidP="00F90037">
            <w:pPr>
              <w:spacing w:after="0" w:line="240" w:lineRule="auto"/>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Poradenství jako aplikovaná společenskovědní disciplína. Právní rámec poradenství. </w:t>
            </w:r>
            <w:r w:rsidRPr="00BD4819">
              <w:rPr>
                <w:rFonts w:ascii="Times New Roman" w:eastAsia="Times New Roman" w:hAnsi="Times New Roman" w:cs="Times New Roman"/>
                <w:sz w:val="20"/>
                <w:szCs w:val="20"/>
                <w:lang w:eastAsia="cs-CZ"/>
              </w:rPr>
              <w:br/>
              <w:t xml:space="preserve">Pedagogicko-psychologické poradenství. </w:t>
            </w:r>
            <w:r w:rsidRPr="00BD4819">
              <w:rPr>
                <w:rFonts w:ascii="Times New Roman" w:eastAsia="Times New Roman" w:hAnsi="Times New Roman" w:cs="Times New Roman"/>
                <w:sz w:val="20"/>
                <w:szCs w:val="20"/>
                <w:lang w:eastAsia="cs-CZ"/>
              </w:rPr>
              <w:br/>
              <w:t xml:space="preserve">Manželské a rodinné poradenství. </w:t>
            </w:r>
            <w:r w:rsidRPr="00BD4819">
              <w:rPr>
                <w:rFonts w:ascii="Times New Roman" w:eastAsia="Times New Roman" w:hAnsi="Times New Roman" w:cs="Times New Roman"/>
                <w:sz w:val="20"/>
                <w:szCs w:val="20"/>
                <w:lang w:eastAsia="cs-CZ"/>
              </w:rPr>
              <w:br/>
              <w:t xml:space="preserve">Sociální poradenství. </w:t>
            </w:r>
            <w:r w:rsidRPr="00BD4819">
              <w:rPr>
                <w:rFonts w:ascii="Times New Roman" w:eastAsia="Times New Roman" w:hAnsi="Times New Roman" w:cs="Times New Roman"/>
                <w:sz w:val="20"/>
                <w:szCs w:val="20"/>
                <w:lang w:eastAsia="cs-CZ"/>
              </w:rPr>
              <w:br/>
              <w:t xml:space="preserve">Personální poradenství. </w:t>
            </w:r>
            <w:r w:rsidRPr="00BD4819">
              <w:rPr>
                <w:rFonts w:ascii="Times New Roman" w:eastAsia="Times New Roman" w:hAnsi="Times New Roman" w:cs="Times New Roman"/>
                <w:sz w:val="20"/>
                <w:szCs w:val="20"/>
                <w:lang w:eastAsia="cs-CZ"/>
              </w:rPr>
              <w:br/>
              <w:t xml:space="preserve">Kariérní poradenství. </w:t>
            </w:r>
            <w:r w:rsidRPr="00BD4819">
              <w:rPr>
                <w:rFonts w:ascii="Times New Roman" w:eastAsia="Times New Roman" w:hAnsi="Times New Roman" w:cs="Times New Roman"/>
                <w:sz w:val="20"/>
                <w:szCs w:val="20"/>
                <w:lang w:eastAsia="cs-CZ"/>
              </w:rPr>
              <w:br/>
              <w:t xml:space="preserve">Poradenské vzdělávání.  Poradenská administrativa. </w:t>
            </w:r>
            <w:r w:rsidRPr="00BD4819">
              <w:rPr>
                <w:rFonts w:ascii="Times New Roman" w:eastAsia="Times New Roman" w:hAnsi="Times New Roman" w:cs="Times New Roman"/>
                <w:sz w:val="20"/>
                <w:szCs w:val="20"/>
                <w:lang w:eastAsia="cs-CZ"/>
              </w:rPr>
              <w:br/>
              <w:t xml:space="preserve">Řešení problémových úloh. </w:t>
            </w:r>
            <w:r w:rsidRPr="00BD4819">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b/>
                <w:sz w:val="20"/>
                <w:szCs w:val="20"/>
                <w:lang w:eastAsia="cs-CZ"/>
              </w:rPr>
              <w:t>Výstupní kompetence</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20"/>
                <w:lang w:eastAsia="cs-CZ"/>
              </w:rPr>
              <w:t xml:space="preserve">Student porozumí podstatě poradenského procesu a základním formám a prostředkům poradenské práce. Osvojí </w:t>
            </w:r>
            <w:r>
              <w:rPr>
                <w:rFonts w:ascii="Times New Roman" w:eastAsia="Times New Roman" w:hAnsi="Times New Roman" w:cs="Times New Roman"/>
                <w:sz w:val="20"/>
                <w:szCs w:val="20"/>
                <w:lang w:eastAsia="cs-CZ"/>
              </w:rPr>
              <w:br/>
            </w:r>
            <w:r w:rsidRPr="00BD4819">
              <w:rPr>
                <w:rFonts w:ascii="Times New Roman" w:eastAsia="Times New Roman" w:hAnsi="Times New Roman" w:cs="Times New Roman"/>
                <w:sz w:val="20"/>
                <w:szCs w:val="20"/>
                <w:lang w:eastAsia="cs-CZ"/>
              </w:rPr>
              <w:t>si dovednosti z oblasti specifických prostředků poradenské diagnostiky, informatiky a edukativně formativních postupů, které bude schopen využít ve své poradenské činnosti.</w:t>
            </w:r>
          </w:p>
        </w:tc>
      </w:tr>
      <w:tr w:rsidR="007D6A78" w:rsidRPr="00BD4819" w:rsidTr="00F90037">
        <w:trPr>
          <w:trHeight w:val="265"/>
        </w:trPr>
        <w:tc>
          <w:tcPr>
            <w:tcW w:w="3653" w:type="dxa"/>
            <w:gridSpan w:val="2"/>
            <w:tcBorders>
              <w:top w:val="nil"/>
            </w:tcBorders>
            <w:shd w:val="clear" w:color="auto" w:fill="F7CAAC"/>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BD4819" w:rsidTr="00F90037">
        <w:trPr>
          <w:trHeight w:val="1497"/>
        </w:trPr>
        <w:tc>
          <w:tcPr>
            <w:tcW w:w="9855" w:type="dxa"/>
            <w:gridSpan w:val="8"/>
            <w:tcBorders>
              <w:top w:val="nil"/>
            </w:tcBorders>
          </w:tcPr>
          <w:p w:rsidR="007D6A78" w:rsidRPr="00BD4819" w:rsidRDefault="007D6A78" w:rsidP="00F90037">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Povinná literatura</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Drapela, J. V., Hrabal, V. </w:t>
            </w:r>
            <w:r w:rsidRPr="00BD4819">
              <w:rPr>
                <w:rFonts w:ascii="Times New Roman" w:eastAsia="Times New Roman" w:hAnsi="Times New Roman" w:cs="Times New Roman"/>
                <w:i/>
                <w:iCs/>
                <w:sz w:val="20"/>
                <w:szCs w:val="18"/>
                <w:lang w:eastAsia="cs-CZ"/>
              </w:rPr>
              <w:t>Vybrané poradenské směry: teorie a strategie</w:t>
            </w:r>
            <w:r w:rsidRPr="00BD4819">
              <w:rPr>
                <w:rFonts w:ascii="Times New Roman" w:eastAsia="Times New Roman" w:hAnsi="Times New Roman" w:cs="Times New Roman"/>
                <w:sz w:val="20"/>
                <w:szCs w:val="18"/>
                <w:lang w:eastAsia="cs-CZ"/>
              </w:rPr>
              <w:t>. Praha: Karolinum, 1995.</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Hřebíček, L. </w:t>
            </w:r>
            <w:r w:rsidRPr="00BD4819">
              <w:rPr>
                <w:rFonts w:ascii="Times New Roman" w:eastAsia="Times New Roman" w:hAnsi="Times New Roman" w:cs="Times New Roman"/>
                <w:i/>
                <w:iCs/>
                <w:sz w:val="20"/>
                <w:szCs w:val="18"/>
                <w:lang w:eastAsia="cs-CZ"/>
              </w:rPr>
              <w:t>Výchovné poradenství ve světě teoretické a empirické analýzy</w:t>
            </w:r>
            <w:r w:rsidRPr="00BD4819">
              <w:rPr>
                <w:rFonts w:ascii="Times New Roman" w:eastAsia="Times New Roman" w:hAnsi="Times New Roman" w:cs="Times New Roman"/>
                <w:sz w:val="20"/>
                <w:szCs w:val="18"/>
                <w:lang w:eastAsia="cs-CZ"/>
              </w:rPr>
              <w:t xml:space="preserve">. Brno: FF MU, 1996. </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Knotová, D. </w:t>
            </w:r>
            <w:r w:rsidRPr="00BD4819">
              <w:rPr>
                <w:rFonts w:ascii="Times New Roman" w:eastAsia="Times New Roman" w:hAnsi="Times New Roman" w:cs="Times New Roman"/>
                <w:i/>
                <w:sz w:val="20"/>
                <w:szCs w:val="18"/>
                <w:lang w:eastAsia="cs-CZ"/>
              </w:rPr>
              <w:t>Školní poradenství</w:t>
            </w:r>
            <w:r w:rsidRPr="00BD4819">
              <w:rPr>
                <w:rFonts w:ascii="Times New Roman" w:eastAsia="Times New Roman" w:hAnsi="Times New Roman" w:cs="Times New Roman"/>
                <w:sz w:val="20"/>
                <w:szCs w:val="18"/>
                <w:lang w:eastAsia="cs-CZ"/>
              </w:rPr>
              <w:t>. Praha: Grada Publishing, 2014.</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Kopřiva, K. </w:t>
            </w:r>
            <w:r w:rsidRPr="00BD4819">
              <w:rPr>
                <w:rFonts w:ascii="Times New Roman" w:eastAsia="Times New Roman" w:hAnsi="Times New Roman" w:cs="Times New Roman"/>
                <w:i/>
                <w:iCs/>
                <w:sz w:val="20"/>
                <w:szCs w:val="18"/>
                <w:lang w:eastAsia="cs-CZ"/>
              </w:rPr>
              <w:t>Lidský vztah jako součást profese</w:t>
            </w:r>
            <w:r w:rsidRPr="00BD4819">
              <w:rPr>
                <w:rFonts w:ascii="Times New Roman" w:eastAsia="Times New Roman" w:hAnsi="Times New Roman" w:cs="Times New Roman"/>
                <w:sz w:val="20"/>
                <w:szCs w:val="18"/>
                <w:lang w:eastAsia="cs-CZ"/>
              </w:rPr>
              <w:t xml:space="preserve">. Praha: Portál, 1997.  </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Vendel, Š. </w:t>
            </w:r>
            <w:r w:rsidRPr="00BD4819">
              <w:rPr>
                <w:rFonts w:ascii="Times New Roman" w:eastAsia="Times New Roman" w:hAnsi="Times New Roman" w:cs="Times New Roman"/>
                <w:i/>
                <w:sz w:val="20"/>
                <w:szCs w:val="18"/>
                <w:lang w:eastAsia="cs-CZ"/>
              </w:rPr>
              <w:t>Karierní poradenství</w:t>
            </w:r>
            <w:r w:rsidRPr="00BD4819">
              <w:rPr>
                <w:rFonts w:ascii="Times New Roman" w:eastAsia="Times New Roman" w:hAnsi="Times New Roman" w:cs="Times New Roman"/>
                <w:sz w:val="20"/>
                <w:szCs w:val="18"/>
                <w:lang w:eastAsia="cs-CZ"/>
              </w:rPr>
              <w:t>. Praha: Grada Publishing, 2008.</w:t>
            </w:r>
          </w:p>
          <w:p w:rsidR="007D6A78" w:rsidRPr="00BD4819" w:rsidRDefault="007D6A78" w:rsidP="00F90037">
            <w:pPr>
              <w:spacing w:after="0" w:line="240" w:lineRule="auto"/>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Vítková, M. </w:t>
            </w:r>
            <w:r w:rsidRPr="00BD4819">
              <w:rPr>
                <w:rFonts w:ascii="Times New Roman" w:eastAsia="Times New Roman" w:hAnsi="Times New Roman" w:cs="Times New Roman"/>
                <w:i/>
                <w:sz w:val="20"/>
                <w:szCs w:val="18"/>
                <w:lang w:eastAsia="cs-CZ"/>
              </w:rPr>
              <w:t>Otázky speciálně pedagogického poradenství. Základy, teorie, praxe.</w:t>
            </w:r>
            <w:r w:rsidRPr="00BD4819">
              <w:rPr>
                <w:rFonts w:ascii="Times New Roman" w:eastAsia="Times New Roman" w:hAnsi="Times New Roman" w:cs="Times New Roman"/>
                <w:sz w:val="20"/>
                <w:szCs w:val="18"/>
                <w:lang w:eastAsia="cs-CZ"/>
              </w:rPr>
              <w:t xml:space="preserve"> Brno: MSD, 2004.</w:t>
            </w:r>
          </w:p>
          <w:p w:rsidR="007D6A78" w:rsidRPr="00BD4819" w:rsidRDefault="007D6A78" w:rsidP="00F90037">
            <w:pPr>
              <w:spacing w:after="0" w:line="240" w:lineRule="auto"/>
              <w:jc w:val="both"/>
              <w:rPr>
                <w:rFonts w:ascii="Times New Roman" w:eastAsia="Times New Roman" w:hAnsi="Times New Roman" w:cs="Times New Roman"/>
                <w:b/>
                <w:sz w:val="20"/>
                <w:szCs w:val="18"/>
                <w:lang w:eastAsia="cs-CZ"/>
              </w:rPr>
            </w:pPr>
            <w:r w:rsidRPr="00BD4819">
              <w:rPr>
                <w:rFonts w:ascii="Times New Roman" w:eastAsia="Times New Roman" w:hAnsi="Times New Roman" w:cs="Times New Roman"/>
                <w:b/>
                <w:sz w:val="20"/>
                <w:szCs w:val="18"/>
                <w:lang w:eastAsia="cs-CZ"/>
              </w:rPr>
              <w:t>Doporučená literatura</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Goleman, D. </w:t>
            </w:r>
            <w:r w:rsidRPr="00BD4819">
              <w:rPr>
                <w:rFonts w:ascii="Times New Roman" w:eastAsia="Times New Roman" w:hAnsi="Times New Roman" w:cs="Times New Roman"/>
                <w:i/>
                <w:iCs/>
                <w:sz w:val="20"/>
                <w:szCs w:val="18"/>
                <w:lang w:eastAsia="cs-CZ"/>
              </w:rPr>
              <w:t>Práce s emoční inteligencí</w:t>
            </w:r>
            <w:r w:rsidRPr="00BD4819">
              <w:rPr>
                <w:rFonts w:ascii="Times New Roman" w:eastAsia="Times New Roman" w:hAnsi="Times New Roman" w:cs="Times New Roman"/>
                <w:sz w:val="20"/>
                <w:szCs w:val="18"/>
                <w:lang w:eastAsia="cs-CZ"/>
              </w:rPr>
              <w:t>. Praha: Columbus, spol. s.r o., 1999.</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Pavlík, K. </w:t>
            </w:r>
            <w:r w:rsidRPr="00BD4819">
              <w:rPr>
                <w:rFonts w:ascii="Times New Roman" w:eastAsia="Times New Roman" w:hAnsi="Times New Roman" w:cs="Times New Roman"/>
                <w:i/>
                <w:sz w:val="20"/>
                <w:szCs w:val="18"/>
                <w:lang w:eastAsia="cs-CZ"/>
              </w:rPr>
              <w:t>Vybrané poradenské a psychoterapeutické směry.</w:t>
            </w:r>
            <w:r w:rsidRPr="00BD4819">
              <w:rPr>
                <w:rFonts w:ascii="Times New Roman" w:eastAsia="Times New Roman" w:hAnsi="Times New Roman" w:cs="Times New Roman"/>
                <w:sz w:val="20"/>
                <w:szCs w:val="18"/>
                <w:lang w:eastAsia="cs-CZ"/>
              </w:rPr>
              <w:t xml:space="preserve"> Ostrava: Ostravská univerzita, 2009. </w:t>
            </w:r>
          </w:p>
          <w:p w:rsidR="007D6A78" w:rsidRPr="00BD4819" w:rsidRDefault="007D6A78" w:rsidP="00F90037">
            <w:pPr>
              <w:spacing w:after="0" w:line="240" w:lineRule="auto"/>
              <w:jc w:val="both"/>
              <w:rPr>
                <w:rFonts w:ascii="Times New Roman" w:eastAsia="Times New Roman" w:hAnsi="Times New Roman" w:cs="Times New Roman"/>
                <w:sz w:val="20"/>
                <w:szCs w:val="18"/>
                <w:lang w:eastAsia="cs-CZ"/>
              </w:rPr>
            </w:pPr>
            <w:r w:rsidRPr="00BD4819">
              <w:rPr>
                <w:rFonts w:ascii="Times New Roman" w:eastAsia="Times New Roman" w:hAnsi="Times New Roman" w:cs="Times New Roman"/>
                <w:sz w:val="20"/>
                <w:szCs w:val="18"/>
                <w:lang w:eastAsia="cs-CZ"/>
              </w:rPr>
              <w:t xml:space="preserve">Svobodová, D. </w:t>
            </w:r>
            <w:r w:rsidRPr="00BD4819">
              <w:rPr>
                <w:rFonts w:ascii="Times New Roman" w:eastAsia="Times New Roman" w:hAnsi="Times New Roman" w:cs="Times New Roman"/>
                <w:i/>
                <w:sz w:val="20"/>
                <w:szCs w:val="18"/>
                <w:lang w:eastAsia="cs-CZ"/>
              </w:rPr>
              <w:t xml:space="preserve">Profesní poradenství – vybrané kapitoly. </w:t>
            </w:r>
            <w:r w:rsidRPr="00BD4819">
              <w:rPr>
                <w:rFonts w:ascii="Times New Roman" w:eastAsia="Times New Roman" w:hAnsi="Times New Roman" w:cs="Times New Roman"/>
                <w:sz w:val="20"/>
                <w:szCs w:val="18"/>
                <w:lang w:eastAsia="cs-CZ"/>
              </w:rPr>
              <w:t>Praha: Grada Publishing, 2015.</w:t>
            </w:r>
          </w:p>
          <w:p w:rsidR="007D6A78" w:rsidRPr="00BD4819" w:rsidRDefault="007D6A78" w:rsidP="00F90037">
            <w:pPr>
              <w:spacing w:after="0" w:line="240" w:lineRule="auto"/>
              <w:jc w:val="both"/>
              <w:rPr>
                <w:rFonts w:ascii="Times New Roman" w:eastAsia="Times New Roman" w:hAnsi="Times New Roman" w:cs="Times New Roman"/>
                <w:sz w:val="20"/>
                <w:szCs w:val="20"/>
                <w:lang w:eastAsia="cs-CZ"/>
              </w:rPr>
            </w:pPr>
            <w:r w:rsidRPr="00BD4819">
              <w:rPr>
                <w:rFonts w:ascii="Times New Roman" w:eastAsia="Times New Roman" w:hAnsi="Times New Roman" w:cs="Times New Roman"/>
                <w:sz w:val="20"/>
                <w:szCs w:val="18"/>
                <w:lang w:eastAsia="cs-CZ"/>
              </w:rPr>
              <w:t xml:space="preserve">Šapčková, A. </w:t>
            </w:r>
            <w:r w:rsidRPr="00BD4819">
              <w:rPr>
                <w:rFonts w:ascii="Times New Roman" w:eastAsia="Times New Roman" w:hAnsi="Times New Roman" w:cs="Times New Roman"/>
                <w:i/>
                <w:sz w:val="20"/>
                <w:szCs w:val="18"/>
                <w:lang w:eastAsia="cs-CZ"/>
              </w:rPr>
              <w:t>Moderní rétorika. Jak mluvit k druhým lidem, aby nám naslouchali a rozuměli.</w:t>
            </w:r>
            <w:r w:rsidRPr="00BD4819">
              <w:rPr>
                <w:rFonts w:ascii="Times New Roman" w:eastAsia="Times New Roman" w:hAnsi="Times New Roman" w:cs="Times New Roman"/>
                <w:sz w:val="20"/>
                <w:szCs w:val="18"/>
                <w:lang w:eastAsia="cs-CZ"/>
              </w:rPr>
              <w:t xml:space="preserve"> Praha: Grada Publishing, 2003.</w:t>
            </w:r>
            <w:r w:rsidRPr="00BD4819">
              <w:rPr>
                <w:rFonts w:ascii="Times New Roman" w:eastAsia="Times New Roman" w:hAnsi="Times New Roman" w:cs="Times New Roman"/>
                <w:szCs w:val="20"/>
                <w:lang w:eastAsia="cs-CZ"/>
              </w:rPr>
              <w:t xml:space="preserve"> </w:t>
            </w:r>
          </w:p>
        </w:tc>
      </w:tr>
    </w:tbl>
    <w:p w:rsidR="007D6A78" w:rsidRDefault="007D6A78" w:rsidP="007D6A78"/>
    <w:p w:rsidR="00F90037" w:rsidRDefault="00F90037" w:rsidP="007D6A78"/>
    <w:p w:rsidR="00F90037" w:rsidRDefault="00F9003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C31E87" w:rsidTr="00F90037">
        <w:tc>
          <w:tcPr>
            <w:tcW w:w="9855" w:type="dxa"/>
            <w:gridSpan w:val="8"/>
            <w:tcBorders>
              <w:bottom w:val="double" w:sz="4" w:space="0" w:color="auto"/>
            </w:tcBorders>
            <w:shd w:val="clear" w:color="auto" w:fill="BDD6EE"/>
          </w:tcPr>
          <w:p w:rsidR="007D6A78" w:rsidRPr="00C31E87" w:rsidRDefault="007D6A78" w:rsidP="00F90037">
            <w:pPr>
              <w:spacing w:after="0" w:line="240" w:lineRule="auto"/>
              <w:jc w:val="both"/>
              <w:rPr>
                <w:rFonts w:ascii="Times New Roman" w:eastAsia="Times New Roman" w:hAnsi="Times New Roman" w:cs="Times New Roman"/>
                <w:b/>
                <w:sz w:val="28"/>
                <w:szCs w:val="20"/>
                <w:lang w:eastAsia="cs-CZ"/>
              </w:rPr>
            </w:pPr>
            <w:r w:rsidRPr="00C31E87">
              <w:rPr>
                <w:rFonts w:ascii="Times New Roman" w:eastAsia="Times New Roman" w:hAnsi="Times New Roman" w:cs="Times New Roman"/>
                <w:sz w:val="20"/>
                <w:szCs w:val="20"/>
                <w:lang w:eastAsia="cs-CZ"/>
              </w:rPr>
              <w:lastRenderedPageBreak/>
              <w:br w:type="page"/>
            </w:r>
            <w:r w:rsidRPr="00C31E87">
              <w:rPr>
                <w:rFonts w:ascii="Times New Roman" w:eastAsia="Times New Roman" w:hAnsi="Times New Roman" w:cs="Times New Roman"/>
                <w:b/>
                <w:sz w:val="28"/>
                <w:szCs w:val="20"/>
                <w:lang w:eastAsia="cs-CZ"/>
              </w:rPr>
              <w:t>B-III – Charakteristika studijního předmětu</w:t>
            </w:r>
          </w:p>
        </w:tc>
      </w:tr>
      <w:tr w:rsidR="007D6A78" w:rsidRPr="00C31E87" w:rsidTr="00F90037">
        <w:tc>
          <w:tcPr>
            <w:tcW w:w="3086" w:type="dxa"/>
            <w:tcBorders>
              <w:top w:val="double" w:sz="4" w:space="0" w:color="auto"/>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Terénní sociální práce</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Typ předmětu</w:t>
            </w:r>
          </w:p>
        </w:tc>
        <w:tc>
          <w:tcPr>
            <w:tcW w:w="3406" w:type="dxa"/>
            <w:gridSpan w:val="4"/>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doporučený ročník / semestr</w:t>
            </w:r>
          </w:p>
        </w:tc>
        <w:tc>
          <w:tcPr>
            <w:tcW w:w="668" w:type="dxa"/>
          </w:tcPr>
          <w:p w:rsidR="007D6A78" w:rsidRPr="00C31E87" w:rsidRDefault="007D6A78" w:rsidP="00F90037">
            <w:pPr>
              <w:spacing w:after="0" w:line="240" w:lineRule="auto"/>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2./ZS</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C31E87" w:rsidRDefault="00F90037" w:rsidP="00F90037">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 xml:space="preserve">hod. </w:t>
            </w:r>
          </w:p>
        </w:tc>
        <w:tc>
          <w:tcPr>
            <w:tcW w:w="816" w:type="dxa"/>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kreditů</w:t>
            </w:r>
          </w:p>
        </w:tc>
        <w:tc>
          <w:tcPr>
            <w:tcW w:w="1207" w:type="dxa"/>
            <w:gridSpan w:val="2"/>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4</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Cs w:val="20"/>
                <w:lang w:eastAsia="cs-CZ"/>
              </w:rPr>
            </w:pPr>
            <w:r w:rsidRPr="00C31E8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C31E87" w:rsidRDefault="007F2403" w:rsidP="00F90037">
            <w:pPr>
              <w:spacing w:after="0" w:line="240" w:lineRule="auto"/>
              <w:jc w:val="both"/>
              <w:rPr>
                <w:rFonts w:ascii="Times New Roman" w:eastAsia="Times New Roman" w:hAnsi="Times New Roman" w:cs="Times New Roman"/>
                <w:sz w:val="20"/>
                <w:szCs w:val="20"/>
                <w:lang w:eastAsia="cs-CZ"/>
              </w:rPr>
            </w:pPr>
            <w:ins w:id="193" w:author="*" w:date="2018-08-24T08:37:00Z">
              <w:r>
                <w:rPr>
                  <w:rFonts w:ascii="Times New Roman" w:eastAsia="Times New Roman" w:hAnsi="Times New Roman" w:cs="Times New Roman"/>
                  <w:sz w:val="20"/>
                  <w:szCs w:val="20"/>
                  <w:lang w:eastAsia="cs-CZ"/>
                </w:rPr>
                <w:t xml:space="preserve">Prerekvizita: </w:t>
              </w:r>
            </w:ins>
            <w:ins w:id="194" w:author="*" w:date="2018-08-22T10:01:00Z">
              <w:r w:rsidR="00BB656B">
                <w:rPr>
                  <w:rFonts w:ascii="Times New Roman" w:eastAsia="Times New Roman" w:hAnsi="Times New Roman" w:cs="Times New Roman"/>
                  <w:sz w:val="20"/>
                  <w:szCs w:val="20"/>
                  <w:lang w:eastAsia="cs-CZ"/>
                </w:rPr>
                <w:t>Sociální politika a sociální práce</w:t>
              </w:r>
            </w:ins>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Klz</w:t>
            </w:r>
          </w:p>
        </w:tc>
        <w:tc>
          <w:tcPr>
            <w:tcW w:w="215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výuky</w:t>
            </w:r>
          </w:p>
        </w:tc>
        <w:tc>
          <w:tcPr>
            <w:tcW w:w="1207" w:type="dxa"/>
            <w:gridSpan w:val="2"/>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seminář</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C31E87" w:rsidRDefault="00481424"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Klasifikovaný zápočet</w:t>
            </w:r>
            <w:r>
              <w:rPr>
                <w:rFonts w:ascii="Times New Roman" w:eastAsia="Times New Roman" w:hAnsi="Times New Roman" w:cs="Times New Roman"/>
                <w:sz w:val="20"/>
                <w:szCs w:val="20"/>
                <w:lang w:eastAsia="cs-CZ"/>
              </w:rPr>
              <w:t xml:space="preserve"> formou kolokvia. </w:t>
            </w:r>
            <w:r w:rsidRPr="00C31E87">
              <w:rPr>
                <w:rFonts w:ascii="Times New Roman" w:eastAsia="Times New Roman" w:hAnsi="Times New Roman" w:cs="Times New Roman"/>
                <w:sz w:val="20"/>
                <w:szCs w:val="20"/>
                <w:lang w:eastAsia="cs-CZ"/>
              </w:rPr>
              <w:t>Předložení portfolia</w:t>
            </w:r>
            <w:r>
              <w:rPr>
                <w:rFonts w:ascii="Times New Roman" w:eastAsia="Times New Roman" w:hAnsi="Times New Roman" w:cs="Times New Roman"/>
                <w:sz w:val="20"/>
                <w:szCs w:val="20"/>
                <w:lang w:eastAsia="cs-CZ"/>
              </w:rPr>
              <w:t>:</w:t>
            </w:r>
            <w:r w:rsidRPr="00C31E87">
              <w:rPr>
                <w:rFonts w:ascii="Times New Roman" w:eastAsia="Times New Roman" w:hAnsi="Times New Roman" w:cs="Times New Roman"/>
                <w:sz w:val="20"/>
                <w:szCs w:val="20"/>
                <w:lang w:eastAsia="cs-CZ"/>
              </w:rPr>
              <w:t xml:space="preserve"> Příklady dobré praxe terénní sociální práce ve vybraném regionu ČR.</w:t>
            </w:r>
          </w:p>
        </w:tc>
      </w:tr>
      <w:tr w:rsidR="007D6A78" w:rsidRPr="00C31E87" w:rsidTr="00F90037">
        <w:trPr>
          <w:trHeight w:val="168"/>
        </w:trPr>
        <w:tc>
          <w:tcPr>
            <w:tcW w:w="9855" w:type="dxa"/>
            <w:gridSpan w:val="8"/>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197"/>
        </w:trPr>
        <w:tc>
          <w:tcPr>
            <w:tcW w:w="3086" w:type="dxa"/>
            <w:tcBorders>
              <w:top w:val="nil"/>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7D6A78" w:rsidRPr="00C31E87" w:rsidTr="00F90037">
        <w:trPr>
          <w:trHeight w:val="243"/>
        </w:trPr>
        <w:tc>
          <w:tcPr>
            <w:tcW w:w="3086" w:type="dxa"/>
            <w:tcBorders>
              <w:top w:val="nil"/>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196"/>
        </w:trPr>
        <w:tc>
          <w:tcPr>
            <w:tcW w:w="9855" w:type="dxa"/>
            <w:gridSpan w:val="8"/>
            <w:tcBorders>
              <w:top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sz w:val="20"/>
                <w:szCs w:val="20"/>
                <w:lang w:eastAsia="cs-CZ"/>
              </w:rPr>
              <w:t>Mgr. Radana Kroutilová Nováková, Ph.D.</w:t>
            </w:r>
          </w:p>
        </w:tc>
      </w:tr>
      <w:tr w:rsidR="007D6A78" w:rsidRPr="00C31E87" w:rsidTr="00F90037">
        <w:tc>
          <w:tcPr>
            <w:tcW w:w="3086" w:type="dxa"/>
            <w:shd w:val="clear" w:color="auto" w:fill="F7CAAC"/>
          </w:tcPr>
          <w:p w:rsidR="007D6A78" w:rsidRPr="00C31E87" w:rsidRDefault="007D6A78" w:rsidP="00F90037">
            <w:pPr>
              <w:spacing w:after="0" w:line="240" w:lineRule="auto"/>
              <w:jc w:val="both"/>
              <w:rPr>
                <w:rFonts w:ascii="Times New Roman" w:eastAsia="Times New Roman" w:hAnsi="Times New Roman" w:cs="Times New Roman"/>
                <w:b/>
                <w:sz w:val="20"/>
                <w:szCs w:val="20"/>
                <w:lang w:eastAsia="cs-CZ"/>
              </w:rPr>
            </w:pPr>
            <w:r w:rsidRPr="00C31E8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3548"/>
        </w:trPr>
        <w:tc>
          <w:tcPr>
            <w:tcW w:w="9855" w:type="dxa"/>
            <w:gridSpan w:val="8"/>
            <w:tcBorders>
              <w:top w:val="nil"/>
              <w:bottom w:val="single" w:sz="12" w:space="0" w:color="auto"/>
            </w:tcBorders>
          </w:tcPr>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Cíl předmětu</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Cílem předmětu je podat studentům ucelený přehled o terénní sociální práci v kontextu zákona č. 108/2006 Sb., o sociálních službách. Na přednáškách jsou seznámeni jak s teoretickými znalostmi, tak s příklady dobré praxe z oblasti výkonu terénní sociální práce, a to zejména s obyvateli sociálně vyloučených lokalit, osob bez přístřeší, dětí a mládeže ohrožených rizikovým chováním a rodin s dětmi, které se ocitly v nepříznivé sociální situaci.</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b/>
                <w:sz w:val="19"/>
                <w:szCs w:val="19"/>
                <w:lang w:eastAsia="cs-CZ"/>
              </w:rPr>
              <w:t>Obsah předmětu</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Vymezení terénní sociální práce.</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Výhody a nevýhody terénní sociální práce.</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Cílové skupiny terénní sociální práce (obyvatelé sociálně vyloučených lokalit, osoby ohrožené závislostí, ženy poskytující placené sexuální služby, děti a mládež ohrožené společensky nežádoucími jevy, rodiny s dětmi, osoby bez přístřeší).</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Kompetence terénního sociálního pracovníka a terénního pracovníka.</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Sociální práce s uživatelem.</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Etika terénní sociální práce.</w:t>
            </w:r>
          </w:p>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Výstupní kompetence</w:t>
            </w:r>
          </w:p>
          <w:p w:rsidR="007D6A78" w:rsidRPr="00C31E87" w:rsidRDefault="007D6A78" w:rsidP="00F90037">
            <w:pPr>
              <w:spacing w:after="0" w:line="240" w:lineRule="auto"/>
              <w:jc w:val="both"/>
              <w:rPr>
                <w:rFonts w:ascii="Times New Roman" w:eastAsia="Times New Roman" w:hAnsi="Times New Roman" w:cs="Times New Roman"/>
                <w:sz w:val="18"/>
                <w:szCs w:val="18"/>
                <w:lang w:eastAsia="cs-CZ"/>
              </w:rPr>
            </w:pPr>
            <w:r w:rsidRPr="00C31E87">
              <w:rPr>
                <w:rFonts w:ascii="Times New Roman" w:eastAsia="Times New Roman" w:hAnsi="Times New Roman" w:cs="Times New Roman"/>
                <w:sz w:val="19"/>
                <w:szCs w:val="19"/>
                <w:lang w:eastAsia="cs-CZ"/>
              </w:rPr>
              <w:t>Student dokáže vymezit terénní sociální práci v kontextu zákona č. 108/2006 Sb., o sociálních službách. Dokáže charakterizovat cílovou skupinu terénní sociální práce, je si vědom výhod a nevýhod, která práce v terénu přináší, rozumí kompetencím terénního pracovníka, je obeznámen s etickými dilematy práce v terénu</w:t>
            </w:r>
            <w:r w:rsidRPr="00C31E87">
              <w:rPr>
                <w:rFonts w:ascii="Times New Roman" w:eastAsia="Times New Roman" w:hAnsi="Times New Roman" w:cs="Times New Roman"/>
                <w:sz w:val="18"/>
                <w:szCs w:val="18"/>
                <w:lang w:eastAsia="cs-CZ"/>
              </w:rPr>
              <w:t>.</w:t>
            </w:r>
          </w:p>
        </w:tc>
      </w:tr>
      <w:tr w:rsidR="007D6A78" w:rsidRPr="00C31E87" w:rsidTr="00F90037">
        <w:trPr>
          <w:trHeight w:val="265"/>
        </w:trPr>
        <w:tc>
          <w:tcPr>
            <w:tcW w:w="3653" w:type="dxa"/>
            <w:gridSpan w:val="2"/>
            <w:tcBorders>
              <w:top w:val="nil"/>
            </w:tcBorders>
            <w:shd w:val="clear" w:color="auto" w:fill="F7CAAC"/>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r w:rsidRPr="00C31E8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C31E8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C31E87" w:rsidTr="00F90037">
        <w:trPr>
          <w:trHeight w:val="1497"/>
        </w:trPr>
        <w:tc>
          <w:tcPr>
            <w:tcW w:w="9855" w:type="dxa"/>
            <w:gridSpan w:val="8"/>
            <w:tcBorders>
              <w:top w:val="nil"/>
            </w:tcBorders>
          </w:tcPr>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Povinná literatura</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Baštecká, B. a kol. </w:t>
            </w:r>
            <w:r w:rsidRPr="00C31E87">
              <w:rPr>
                <w:rFonts w:ascii="Times New Roman" w:eastAsia="Times New Roman" w:hAnsi="Times New Roman" w:cs="Times New Roman"/>
                <w:i/>
                <w:sz w:val="19"/>
                <w:szCs w:val="19"/>
                <w:lang w:eastAsia="cs-CZ"/>
              </w:rPr>
              <w:t xml:space="preserve">Terénní krizová práce. Psychosociální intervenční týmy. </w:t>
            </w:r>
            <w:r w:rsidRPr="00C31E87">
              <w:rPr>
                <w:rFonts w:ascii="Times New Roman" w:eastAsia="Times New Roman" w:hAnsi="Times New Roman" w:cs="Times New Roman"/>
                <w:sz w:val="19"/>
                <w:szCs w:val="19"/>
                <w:lang w:eastAsia="cs-CZ"/>
              </w:rPr>
              <w:t>Praha: Grada, 2005.</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Budová, A. </w:t>
            </w:r>
            <w:r w:rsidRPr="00C31E87">
              <w:rPr>
                <w:rFonts w:ascii="Times New Roman" w:eastAsia="Times New Roman" w:hAnsi="Times New Roman" w:cs="Times New Roman"/>
                <w:i/>
                <w:sz w:val="19"/>
                <w:szCs w:val="19"/>
                <w:lang w:eastAsia="cs-CZ"/>
              </w:rPr>
              <w:t>Manuál sociální a terénní práce ve Středisku integrace menšin.</w:t>
            </w:r>
            <w:r w:rsidRPr="00C31E87">
              <w:rPr>
                <w:rFonts w:ascii="Times New Roman" w:eastAsia="Times New Roman" w:hAnsi="Times New Roman" w:cs="Times New Roman"/>
                <w:sz w:val="19"/>
                <w:szCs w:val="19"/>
                <w:lang w:eastAsia="cs-CZ"/>
              </w:rPr>
              <w:t xml:space="preserve"> Praha: IPPP ČR, 2008.</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Fleischmann, O. </w:t>
            </w:r>
            <w:r w:rsidRPr="00C31E87">
              <w:rPr>
                <w:rFonts w:ascii="Times New Roman" w:eastAsia="Times New Roman" w:hAnsi="Times New Roman" w:cs="Times New Roman"/>
                <w:i/>
                <w:sz w:val="19"/>
                <w:szCs w:val="19"/>
                <w:lang w:eastAsia="cs-CZ"/>
              </w:rPr>
              <w:t>Vybrané psychologické aspekty terénní sociální práce.</w:t>
            </w:r>
            <w:r w:rsidRPr="00C31E87">
              <w:rPr>
                <w:rFonts w:ascii="Times New Roman" w:eastAsia="Times New Roman" w:hAnsi="Times New Roman" w:cs="Times New Roman"/>
                <w:sz w:val="19"/>
                <w:szCs w:val="19"/>
                <w:lang w:eastAsia="cs-CZ"/>
              </w:rPr>
              <w:t xml:space="preserve"> Ústí nad Labem: Univerzita J. E. Purkyně, 2006.</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Musil, L. </w:t>
            </w:r>
            <w:r w:rsidRPr="00C31E87">
              <w:rPr>
                <w:rFonts w:ascii="Times New Roman" w:eastAsia="Times New Roman" w:hAnsi="Times New Roman" w:cs="Times New Roman"/>
                <w:i/>
                <w:sz w:val="19"/>
                <w:szCs w:val="19"/>
                <w:lang w:eastAsia="cs-CZ"/>
              </w:rPr>
              <w:t>„Ráda bych vám pomohla, ale“. Dilemata práce s klienty v organizacích</w:t>
            </w:r>
            <w:r w:rsidRPr="00C31E87">
              <w:rPr>
                <w:rFonts w:ascii="Times New Roman" w:eastAsia="Times New Roman" w:hAnsi="Times New Roman" w:cs="Times New Roman"/>
                <w:sz w:val="19"/>
                <w:szCs w:val="19"/>
                <w:lang w:eastAsia="cs-CZ"/>
              </w:rPr>
              <w:t>. Brno: Marek Zeman, 2004.</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Nedělníková, D. (ed.) </w:t>
            </w:r>
            <w:r w:rsidRPr="00C31E87">
              <w:rPr>
                <w:rFonts w:ascii="Times New Roman" w:eastAsia="Times New Roman" w:hAnsi="Times New Roman" w:cs="Times New Roman"/>
                <w:i/>
                <w:sz w:val="19"/>
                <w:szCs w:val="19"/>
                <w:lang w:eastAsia="cs-CZ"/>
              </w:rPr>
              <w:t>Metodická příručka pro výkon terénní sociální práce.</w:t>
            </w:r>
            <w:r w:rsidRPr="00C31E87">
              <w:rPr>
                <w:rFonts w:ascii="Times New Roman" w:eastAsia="Times New Roman" w:hAnsi="Times New Roman" w:cs="Times New Roman"/>
                <w:sz w:val="19"/>
                <w:szCs w:val="19"/>
                <w:lang w:eastAsia="cs-CZ"/>
              </w:rPr>
              <w:t xml:space="preserve"> Ostrava: Ostravská univerzita v Ostravě, 2008.</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Rhodes, T. </w:t>
            </w:r>
            <w:r w:rsidRPr="00C31E87">
              <w:rPr>
                <w:rFonts w:ascii="Times New Roman" w:eastAsia="Times New Roman" w:hAnsi="Times New Roman" w:cs="Times New Roman"/>
                <w:i/>
                <w:sz w:val="19"/>
                <w:szCs w:val="19"/>
                <w:lang w:eastAsia="cs-CZ"/>
              </w:rPr>
              <w:t>Terénní práce s uživateli drog, zásady a praxe.</w:t>
            </w:r>
            <w:r w:rsidRPr="00C31E87">
              <w:rPr>
                <w:rFonts w:ascii="Times New Roman" w:eastAsia="Times New Roman" w:hAnsi="Times New Roman" w:cs="Times New Roman"/>
                <w:sz w:val="19"/>
                <w:szCs w:val="19"/>
                <w:lang w:eastAsia="cs-CZ"/>
              </w:rPr>
              <w:t xml:space="preserve"> Boskovice: Albert, 1999.</w:t>
            </w:r>
          </w:p>
          <w:p w:rsidR="007D6A78" w:rsidRPr="00C31E87" w:rsidRDefault="007D6A78" w:rsidP="00F90037">
            <w:pPr>
              <w:spacing w:after="0" w:line="240" w:lineRule="auto"/>
              <w:jc w:val="both"/>
              <w:rPr>
                <w:rFonts w:ascii="Times New Roman" w:eastAsia="Times New Roman" w:hAnsi="Times New Roman" w:cs="Times New Roman"/>
                <w:b/>
                <w:sz w:val="19"/>
                <w:szCs w:val="19"/>
                <w:lang w:eastAsia="cs-CZ"/>
              </w:rPr>
            </w:pPr>
            <w:r w:rsidRPr="00C31E87">
              <w:rPr>
                <w:rFonts w:ascii="Times New Roman" w:eastAsia="Times New Roman" w:hAnsi="Times New Roman" w:cs="Times New Roman"/>
                <w:b/>
                <w:sz w:val="19"/>
                <w:szCs w:val="19"/>
                <w:lang w:eastAsia="cs-CZ"/>
              </w:rPr>
              <w:t>Doporučená literatura</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Čepová, M. </w:t>
            </w:r>
            <w:r w:rsidRPr="00C31E87">
              <w:rPr>
                <w:rFonts w:ascii="Times New Roman" w:eastAsia="Times New Roman" w:hAnsi="Times New Roman" w:cs="Times New Roman"/>
                <w:i/>
                <w:sz w:val="19"/>
                <w:szCs w:val="19"/>
                <w:lang w:eastAsia="cs-CZ"/>
              </w:rPr>
              <w:t>Analýza změny po z</w:t>
            </w:r>
            <w:r>
              <w:rPr>
                <w:rFonts w:ascii="Times New Roman" w:eastAsia="Times New Roman" w:hAnsi="Times New Roman" w:cs="Times New Roman"/>
                <w:i/>
                <w:sz w:val="19"/>
                <w:szCs w:val="19"/>
                <w:lang w:eastAsia="cs-CZ"/>
              </w:rPr>
              <w:t>avedení terénní sociální práce v</w:t>
            </w:r>
            <w:r w:rsidRPr="00C31E87">
              <w:rPr>
                <w:rFonts w:ascii="Times New Roman" w:eastAsia="Times New Roman" w:hAnsi="Times New Roman" w:cs="Times New Roman"/>
                <w:i/>
                <w:sz w:val="19"/>
                <w:szCs w:val="19"/>
                <w:lang w:eastAsia="cs-CZ"/>
              </w:rPr>
              <w:t> sociálně vyloučených lokalitách Jihomoravského kraje.</w:t>
            </w:r>
            <w:r w:rsidRPr="00C31E87">
              <w:rPr>
                <w:rFonts w:ascii="Times New Roman" w:eastAsia="Times New Roman" w:hAnsi="Times New Roman" w:cs="Times New Roman"/>
                <w:sz w:val="19"/>
                <w:szCs w:val="19"/>
                <w:lang w:eastAsia="cs-CZ"/>
              </w:rPr>
              <w:t xml:space="preserve"> Praha: Občanské sdružení Romodrom, 2013.</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Hradecký, I. </w:t>
            </w:r>
            <w:r w:rsidRPr="00C31E87">
              <w:rPr>
                <w:rFonts w:ascii="Times New Roman" w:eastAsia="Times New Roman" w:hAnsi="Times New Roman" w:cs="Times New Roman"/>
                <w:i/>
                <w:sz w:val="19"/>
                <w:szCs w:val="19"/>
                <w:lang w:eastAsia="cs-CZ"/>
              </w:rPr>
              <w:t xml:space="preserve">Profily bezdomovectví v České republice: Proč spí tito lidé venku a </w:t>
            </w:r>
            <w:r>
              <w:rPr>
                <w:rFonts w:ascii="Times New Roman" w:eastAsia="Times New Roman" w:hAnsi="Times New Roman" w:cs="Times New Roman"/>
                <w:i/>
                <w:sz w:val="19"/>
                <w:szCs w:val="19"/>
                <w:lang w:eastAsia="cs-CZ"/>
              </w:rPr>
              <w:t>k</w:t>
            </w:r>
            <w:r w:rsidRPr="00C31E87">
              <w:rPr>
                <w:rFonts w:ascii="Times New Roman" w:eastAsia="Times New Roman" w:hAnsi="Times New Roman" w:cs="Times New Roman"/>
                <w:i/>
                <w:sz w:val="19"/>
                <w:szCs w:val="19"/>
                <w:lang w:eastAsia="cs-CZ"/>
              </w:rPr>
              <w:t>do jsou tito lidé.</w:t>
            </w:r>
            <w:r w:rsidRPr="00C31E87">
              <w:rPr>
                <w:rFonts w:ascii="Times New Roman" w:eastAsia="Times New Roman" w:hAnsi="Times New Roman" w:cs="Times New Roman"/>
                <w:sz w:val="19"/>
                <w:szCs w:val="19"/>
                <w:lang w:eastAsia="cs-CZ"/>
              </w:rPr>
              <w:t xml:space="preserve"> Praha: Hradecký, 2005.</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Johnson, L. C </w:t>
            </w:r>
            <w:r w:rsidRPr="00C31E87">
              <w:rPr>
                <w:rFonts w:ascii="Times New Roman" w:eastAsia="Times New Roman" w:hAnsi="Times New Roman" w:cs="Times New Roman"/>
                <w:i/>
                <w:sz w:val="19"/>
                <w:szCs w:val="19"/>
                <w:lang w:eastAsia="cs-CZ"/>
              </w:rPr>
              <w:t>Social Work Practise.</w:t>
            </w:r>
            <w:r w:rsidRPr="00C31E87">
              <w:rPr>
                <w:rFonts w:ascii="Times New Roman" w:eastAsia="Times New Roman" w:hAnsi="Times New Roman" w:cs="Times New Roman"/>
                <w:sz w:val="19"/>
                <w:szCs w:val="19"/>
                <w:lang w:eastAsia="cs-CZ"/>
              </w:rPr>
              <w:t xml:space="preserve"> Boston: Allyn and Bacon, 1992.</w:t>
            </w:r>
          </w:p>
          <w:p w:rsidR="007D6A78" w:rsidRPr="00C31E87" w:rsidRDefault="007D6A78" w:rsidP="00F90037">
            <w:pPr>
              <w:spacing w:after="0" w:line="240" w:lineRule="auto"/>
              <w:jc w:val="both"/>
              <w:rPr>
                <w:rFonts w:ascii="Times New Roman" w:eastAsia="Times New Roman" w:hAnsi="Times New Roman" w:cs="Times New Roman"/>
                <w:sz w:val="19"/>
                <w:szCs w:val="19"/>
                <w:lang w:eastAsia="cs-CZ"/>
              </w:rPr>
            </w:pPr>
            <w:r w:rsidRPr="00C31E87">
              <w:rPr>
                <w:rFonts w:ascii="Times New Roman" w:eastAsia="Times New Roman" w:hAnsi="Times New Roman" w:cs="Times New Roman"/>
                <w:sz w:val="19"/>
                <w:szCs w:val="19"/>
                <w:lang w:eastAsia="cs-CZ"/>
              </w:rPr>
              <w:t xml:space="preserve">Joy, D., Fenton, N. </w:t>
            </w:r>
            <w:r w:rsidRPr="00C31E87">
              <w:rPr>
                <w:rFonts w:ascii="Times New Roman" w:eastAsia="Times New Roman" w:hAnsi="Times New Roman" w:cs="Times New Roman"/>
                <w:i/>
                <w:sz w:val="19"/>
                <w:szCs w:val="19"/>
                <w:lang w:eastAsia="cs-CZ"/>
              </w:rPr>
              <w:t>Děti ulice.</w:t>
            </w:r>
            <w:r w:rsidRPr="00C31E87">
              <w:rPr>
                <w:rFonts w:ascii="Times New Roman" w:eastAsia="Times New Roman" w:hAnsi="Times New Roman" w:cs="Times New Roman"/>
                <w:sz w:val="19"/>
                <w:szCs w:val="19"/>
                <w:lang w:eastAsia="cs-CZ"/>
              </w:rPr>
              <w:t xml:space="preserve"> Praha: OSF, 2000.</w:t>
            </w:r>
          </w:p>
        </w:tc>
      </w:tr>
    </w:tbl>
    <w:p w:rsidR="007D6A78" w:rsidRDefault="007D6A78" w:rsidP="007D6A78"/>
    <w:p w:rsidR="00F90037" w:rsidRDefault="00F90037" w:rsidP="007D6A78"/>
    <w:p w:rsidR="00F90037" w:rsidRDefault="00F90037" w:rsidP="007D6A78"/>
    <w:p w:rsidR="007D6A78" w:rsidRDefault="007D6A78" w:rsidP="007D6A78"/>
    <w:p w:rsidR="00C15D57" w:rsidRDefault="00C15D57"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120AD7" w:rsidTr="00F90037">
        <w:tc>
          <w:tcPr>
            <w:tcW w:w="9855" w:type="dxa"/>
            <w:gridSpan w:val="8"/>
            <w:tcBorders>
              <w:bottom w:val="double" w:sz="4" w:space="0" w:color="auto"/>
            </w:tcBorders>
            <w:shd w:val="clear" w:color="auto" w:fill="BDD6EE"/>
          </w:tcPr>
          <w:p w:rsidR="007D6A78" w:rsidRPr="00120AD7" w:rsidRDefault="007D6A78" w:rsidP="00F9003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lastRenderedPageBreak/>
              <w:br w:type="page"/>
            </w:r>
            <w:r w:rsidRPr="00120AD7">
              <w:rPr>
                <w:rFonts w:ascii="Times New Roman" w:eastAsia="Times New Roman" w:hAnsi="Times New Roman" w:cs="Times New Roman"/>
                <w:b/>
                <w:sz w:val="28"/>
                <w:szCs w:val="20"/>
                <w:lang w:eastAsia="cs-CZ"/>
              </w:rPr>
              <w:t>B-III – Charakteristika studijního předmětu</w:t>
            </w:r>
          </w:p>
        </w:tc>
      </w:tr>
      <w:tr w:rsidR="007D6A78" w:rsidRPr="00120AD7" w:rsidTr="00F90037">
        <w:tc>
          <w:tcPr>
            <w:tcW w:w="3086" w:type="dxa"/>
            <w:tcBorders>
              <w:top w:val="double" w:sz="4" w:space="0" w:color="auto"/>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Interkulturní komunikace</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120AD7" w:rsidRDefault="003F4106"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120AD7" w:rsidRDefault="007F2403" w:rsidP="00F90037">
            <w:pPr>
              <w:spacing w:after="0" w:line="240" w:lineRule="auto"/>
              <w:jc w:val="both"/>
              <w:rPr>
                <w:rFonts w:ascii="Times New Roman" w:eastAsia="Times New Roman" w:hAnsi="Times New Roman" w:cs="Times New Roman"/>
                <w:sz w:val="20"/>
                <w:szCs w:val="20"/>
                <w:lang w:eastAsia="cs-CZ"/>
              </w:rPr>
            </w:pPr>
            <w:ins w:id="195" w:author="*" w:date="2018-08-24T08:38:00Z">
              <w:r>
                <w:rPr>
                  <w:rFonts w:ascii="Times New Roman" w:eastAsia="Times New Roman" w:hAnsi="Times New Roman" w:cs="Times New Roman"/>
                  <w:sz w:val="20"/>
                  <w:szCs w:val="20"/>
                  <w:lang w:eastAsia="cs-CZ"/>
                </w:rPr>
                <w:t>Prerekvizita: Sociální pedagogika</w:t>
              </w:r>
            </w:ins>
          </w:p>
        </w:tc>
      </w:tr>
      <w:tr w:rsidR="007D6A78" w:rsidRPr="00120AD7" w:rsidTr="00F90037">
        <w:trPr>
          <w:trHeight w:val="563"/>
        </w:trPr>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Klasifikovaný zápočet. Vypracování edukačního projektu zaměřený na rozvoj interkulturních dovedností. </w:t>
            </w:r>
          </w:p>
        </w:tc>
      </w:tr>
      <w:tr w:rsidR="007D6A78" w:rsidRPr="00120AD7" w:rsidTr="00F90037">
        <w:trPr>
          <w:trHeight w:val="294"/>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97"/>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F90037">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rPr>
          <w:trHeight w:val="243"/>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312"/>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F90037">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3938"/>
        </w:trPr>
        <w:tc>
          <w:tcPr>
            <w:tcW w:w="9855" w:type="dxa"/>
            <w:gridSpan w:val="8"/>
            <w:tcBorders>
              <w:top w:val="nil"/>
              <w:bottom w:val="single" w:sz="12" w:space="0" w:color="auto"/>
            </w:tcBorders>
          </w:tcPr>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Cíl předmětu</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sz w:val="19"/>
                <w:szCs w:val="19"/>
                <w:lang w:eastAsia="cs-CZ"/>
              </w:rPr>
              <w:t xml:space="preserve">Cílem předmětu je seznámit studenty s principy interkulturní komunikace, pochopit jednotlivé kulturní modely a analyzovat chování jiných v kontextu odlišného kulturního prostředí. Student je dále veden k tomu, aby byl schopen sebereflektovat vlastní chování a způsob komunikace při interakci s kulturně odlišným jedincem. Zároveň je veden k tomu, aby snižoval vlastní stereotypy a předsudky vůči příslušníkům jiných národů, které by vedly k neúspěšné mezikulturní komunikaci.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b/>
                <w:sz w:val="19"/>
                <w:szCs w:val="19"/>
                <w:lang w:eastAsia="cs-CZ"/>
              </w:rPr>
              <w:t>Obsah předmětu</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Kultura (charakteristika kultury, kulturní vzorce, rozdíly mezi kolektivistickou a individualistickou kulturou).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Kulturní dimenze a standardy (Hofstede, Hall).</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Verbální a neverbální komunikace, exprese emocí – porovnání v interkulturní rovině.</w:t>
            </w:r>
          </w:p>
          <w:p w:rsidR="007D6A78"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Překážky v interkulturní komunikaci (stereotypy, předsudky,</w:t>
            </w:r>
            <w:r>
              <w:rPr>
                <w:rFonts w:ascii="Times New Roman" w:eastAsia="Times New Roman" w:hAnsi="Times New Roman" w:cs="Times New Roman"/>
                <w:sz w:val="19"/>
                <w:szCs w:val="19"/>
                <w:lang w:eastAsia="cs-CZ"/>
              </w:rPr>
              <w:t xml:space="preserve"> </w:t>
            </w:r>
            <w:r w:rsidRPr="00120AD7">
              <w:rPr>
                <w:rFonts w:ascii="Times New Roman" w:eastAsia="Times New Roman" w:hAnsi="Times New Roman" w:cs="Times New Roman"/>
                <w:sz w:val="19"/>
                <w:szCs w:val="19"/>
                <w:lang w:eastAsia="cs-CZ"/>
              </w:rPr>
              <w:t xml:space="preserve">etnofaulismy, etnocentrismus, kulturní relativismus).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Národní a etnické stereotypy. Autostereotypy Čechů a stereotypy cizinců o Češích.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Psychologické problémy akulturace a adaptace. Kulturní šok.</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Význam jazyka v interkulturní komunikaci. Sapirova – Whorfova hypotéza.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Aplikace interkulturní komunikace ve školním vzdělávání.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Interkulturní poradenství v práci sociálního pedagoga.</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Výstupní kompetence</w:t>
            </w:r>
          </w:p>
          <w:p w:rsidR="007D6A78" w:rsidRPr="00120AD7" w:rsidRDefault="007D6A78" w:rsidP="00F90037">
            <w:pPr>
              <w:spacing w:after="0" w:line="240" w:lineRule="auto"/>
              <w:jc w:val="both"/>
              <w:rPr>
                <w:rFonts w:ascii="Times New Roman" w:eastAsia="Times New Roman" w:hAnsi="Times New Roman" w:cs="Times New Roman"/>
                <w:sz w:val="18"/>
                <w:szCs w:val="18"/>
                <w:lang w:eastAsia="cs-CZ"/>
              </w:rPr>
            </w:pPr>
            <w:r w:rsidRPr="00120AD7">
              <w:rPr>
                <w:rFonts w:ascii="Times New Roman" w:eastAsia="Times New Roman" w:hAnsi="Times New Roman" w:cs="Times New Roman"/>
                <w:sz w:val="19"/>
                <w:szCs w:val="19"/>
                <w:lang w:eastAsia="cs-CZ"/>
              </w:rPr>
              <w:t>Student je schopen prakticky implementovat dosažené znalosti a dovedností v rámci své profese. Je schopen kriticky hodnotit své vlastní a cizí jednání, zejména je schopen si uvědomit své vlastní kulturní „závaží“ při interakci s těmi „odlišnými“ a dle toho volit optimální strategii při komunikaci.</w:t>
            </w:r>
            <w:r w:rsidRPr="00120AD7">
              <w:rPr>
                <w:rFonts w:ascii="Times New Roman" w:eastAsia="Times New Roman" w:hAnsi="Times New Roman" w:cs="Times New Roman"/>
                <w:sz w:val="18"/>
                <w:szCs w:val="18"/>
                <w:lang w:eastAsia="cs-CZ"/>
              </w:rPr>
              <w:t xml:space="preserve"> </w:t>
            </w:r>
          </w:p>
        </w:tc>
      </w:tr>
      <w:tr w:rsidR="007D6A78" w:rsidRPr="00120AD7" w:rsidTr="00F90037">
        <w:trPr>
          <w:trHeight w:val="400"/>
        </w:trPr>
        <w:tc>
          <w:tcPr>
            <w:tcW w:w="3653" w:type="dxa"/>
            <w:gridSpan w:val="2"/>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497"/>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Hladík, J. </w:t>
            </w:r>
            <w:r w:rsidRPr="00120AD7">
              <w:rPr>
                <w:rFonts w:ascii="Times New Roman" w:eastAsia="Times New Roman" w:hAnsi="Times New Roman" w:cs="Times New Roman"/>
                <w:i/>
                <w:iCs/>
                <w:color w:val="222222"/>
                <w:sz w:val="19"/>
                <w:szCs w:val="19"/>
                <w:lang w:eastAsia="cs-CZ"/>
              </w:rPr>
              <w:t>Multikulturní kompetence studentů pomáhajících profesí</w:t>
            </w:r>
            <w:r w:rsidRPr="00120AD7">
              <w:rPr>
                <w:rFonts w:ascii="Times New Roman" w:eastAsia="Times New Roman" w:hAnsi="Times New Roman" w:cs="Times New Roman"/>
                <w:color w:val="222222"/>
                <w:sz w:val="19"/>
                <w:szCs w:val="19"/>
                <w:lang w:eastAsia="cs-CZ"/>
              </w:rPr>
              <w:t>. Zlín: Univerzita Tomáše Bati ve Zlíně, 2014.</w:t>
            </w:r>
          </w:p>
          <w:p w:rsidR="007D6A78" w:rsidRPr="00120AD7" w:rsidRDefault="007D6A78" w:rsidP="00F90037">
            <w:pPr>
              <w:shd w:val="clear" w:color="auto" w:fill="FFFFFF"/>
              <w:spacing w:after="0" w:line="240" w:lineRule="auto"/>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Moree, D. </w:t>
            </w:r>
            <w:r w:rsidRPr="00120AD7">
              <w:rPr>
                <w:rFonts w:ascii="Times New Roman" w:eastAsia="Times New Roman" w:hAnsi="Times New Roman" w:cs="Times New Roman"/>
                <w:i/>
                <w:sz w:val="19"/>
                <w:szCs w:val="19"/>
                <w:lang w:eastAsia="cs-CZ"/>
              </w:rPr>
              <w:t>Základy interkulturního soužití.</w:t>
            </w:r>
            <w:r w:rsidRPr="00120AD7">
              <w:rPr>
                <w:rFonts w:ascii="Times New Roman" w:eastAsia="Times New Roman" w:hAnsi="Times New Roman" w:cs="Times New Roman"/>
                <w:sz w:val="19"/>
                <w:szCs w:val="19"/>
                <w:lang w:eastAsia="cs-CZ"/>
              </w:rPr>
              <w:t xml:space="preserve"> Praha: Portál, 2015.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Morgensternová, M., Šulová, L., Scholl, L</w:t>
            </w:r>
            <w:r w:rsidRPr="00120AD7">
              <w:rPr>
                <w:rFonts w:ascii="Times New Roman" w:eastAsia="Times New Roman" w:hAnsi="Times New Roman" w:cs="Times New Roman"/>
                <w:i/>
                <w:sz w:val="19"/>
                <w:szCs w:val="19"/>
                <w:lang w:eastAsia="cs-CZ"/>
              </w:rPr>
              <w:t>. Bilingvismus a interkulturní komunikace</w:t>
            </w:r>
            <w:r w:rsidRPr="00120AD7">
              <w:rPr>
                <w:rFonts w:ascii="Times New Roman" w:eastAsia="Times New Roman" w:hAnsi="Times New Roman" w:cs="Times New Roman"/>
                <w:sz w:val="19"/>
                <w:szCs w:val="19"/>
                <w:lang w:eastAsia="cs-CZ"/>
              </w:rPr>
              <w:t xml:space="preserve">. Praha: WoltersKluwer, 2011.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Průcha, J.</w:t>
            </w:r>
            <w:r w:rsidRPr="00120AD7">
              <w:rPr>
                <w:rFonts w:ascii="Times New Roman" w:eastAsia="Times New Roman" w:hAnsi="Times New Roman" w:cs="Times New Roman"/>
                <w:i/>
                <w:sz w:val="19"/>
                <w:szCs w:val="19"/>
                <w:lang w:eastAsia="cs-CZ"/>
              </w:rPr>
              <w:t xml:space="preserve"> Interkulturní komunikace</w:t>
            </w:r>
            <w:r w:rsidRPr="00120AD7">
              <w:rPr>
                <w:rFonts w:ascii="Times New Roman" w:eastAsia="Times New Roman" w:hAnsi="Times New Roman" w:cs="Times New Roman"/>
                <w:sz w:val="19"/>
                <w:szCs w:val="19"/>
                <w:lang w:eastAsia="cs-CZ"/>
              </w:rPr>
              <w:t xml:space="preserve">. Praha: Grada, 2010. </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Průcha, J. </w:t>
            </w:r>
            <w:r w:rsidRPr="00120AD7">
              <w:rPr>
                <w:rFonts w:ascii="Times New Roman" w:eastAsia="Times New Roman" w:hAnsi="Times New Roman" w:cs="Times New Roman"/>
                <w:i/>
                <w:sz w:val="19"/>
                <w:szCs w:val="19"/>
                <w:lang w:eastAsia="cs-CZ"/>
              </w:rPr>
              <w:t>Interkulturní psychologie.</w:t>
            </w:r>
            <w:r w:rsidR="000258C7">
              <w:rPr>
                <w:rFonts w:ascii="Times New Roman" w:eastAsia="Times New Roman" w:hAnsi="Times New Roman" w:cs="Times New Roman"/>
                <w:i/>
                <w:sz w:val="19"/>
                <w:szCs w:val="19"/>
                <w:lang w:eastAsia="cs-CZ"/>
              </w:rPr>
              <w:t xml:space="preserve"> </w:t>
            </w:r>
            <w:r w:rsidRPr="00120AD7">
              <w:rPr>
                <w:rFonts w:ascii="Times New Roman" w:eastAsia="Times New Roman" w:hAnsi="Times New Roman" w:cs="Times New Roman"/>
                <w:i/>
                <w:sz w:val="19"/>
                <w:szCs w:val="19"/>
                <w:lang w:eastAsia="cs-CZ"/>
              </w:rPr>
              <w:t>Sociopsychologické zkoumání kultur, etnik, ras a národů.</w:t>
            </w:r>
            <w:r w:rsidRPr="00120AD7">
              <w:rPr>
                <w:rFonts w:ascii="Times New Roman" w:eastAsia="Times New Roman" w:hAnsi="Times New Roman" w:cs="Times New Roman"/>
                <w:sz w:val="19"/>
                <w:szCs w:val="19"/>
                <w:lang w:eastAsia="cs-CZ"/>
              </w:rPr>
              <w:t xml:space="preserve"> Praha: Portál, 2010. </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7D6A78" w:rsidRPr="00120AD7" w:rsidRDefault="007D6A78" w:rsidP="00F9003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Bittnerová, D., Moravcová, M. </w:t>
            </w:r>
            <w:r w:rsidRPr="00120AD7">
              <w:rPr>
                <w:rFonts w:ascii="Times New Roman" w:eastAsia="Times New Roman" w:hAnsi="Times New Roman" w:cs="Times New Roman"/>
                <w:i/>
                <w:iCs/>
                <w:color w:val="222222"/>
                <w:sz w:val="19"/>
                <w:szCs w:val="19"/>
                <w:lang w:eastAsia="cs-CZ"/>
              </w:rPr>
              <w:t>Etnické komunity</w:t>
            </w:r>
            <w:r w:rsidRPr="00120AD7">
              <w:rPr>
                <w:rFonts w:ascii="Times New Roman" w:eastAsia="Times New Roman" w:hAnsi="Times New Roman" w:cs="Times New Roman"/>
                <w:color w:val="222222"/>
                <w:sz w:val="19"/>
                <w:szCs w:val="19"/>
                <w:lang w:eastAsia="cs-CZ"/>
              </w:rPr>
              <w:t>. Praha: FHS UK, 2013.</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Bouzek, J. </w:t>
            </w:r>
            <w:r w:rsidRPr="00120AD7">
              <w:rPr>
                <w:rFonts w:ascii="Times New Roman" w:eastAsia="Times New Roman" w:hAnsi="Times New Roman" w:cs="Times New Roman"/>
                <w:i/>
                <w:iCs/>
                <w:sz w:val="19"/>
                <w:szCs w:val="19"/>
                <w:lang w:eastAsia="cs-CZ"/>
              </w:rPr>
              <w:t>Jak se domluvit s jinými? Úvod do mezikulturní komunikace</w:t>
            </w:r>
            <w:r w:rsidRPr="00120AD7">
              <w:rPr>
                <w:rFonts w:ascii="Times New Roman" w:eastAsia="Times New Roman" w:hAnsi="Times New Roman" w:cs="Times New Roman"/>
                <w:sz w:val="19"/>
                <w:szCs w:val="19"/>
                <w:lang w:eastAsia="cs-CZ"/>
              </w:rPr>
              <w:t>. Praha: Triton, 2008. </w:t>
            </w:r>
          </w:p>
          <w:p w:rsidR="007D6A78" w:rsidRPr="00120AD7" w:rsidRDefault="007D6A78" w:rsidP="00F9003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Burda, F. </w:t>
            </w:r>
            <w:r w:rsidRPr="00120AD7">
              <w:rPr>
                <w:rFonts w:ascii="Times New Roman" w:eastAsia="Times New Roman" w:hAnsi="Times New Roman" w:cs="Times New Roman"/>
                <w:i/>
                <w:iCs/>
                <w:color w:val="222222"/>
                <w:sz w:val="19"/>
                <w:szCs w:val="19"/>
                <w:lang w:eastAsia="cs-CZ"/>
              </w:rPr>
              <w:t>Za hranice kultur: transkulturní perspektiva</w:t>
            </w:r>
            <w:r w:rsidRPr="00120AD7">
              <w:rPr>
                <w:rFonts w:ascii="Times New Roman" w:eastAsia="Times New Roman" w:hAnsi="Times New Roman" w:cs="Times New Roman"/>
                <w:color w:val="222222"/>
                <w:sz w:val="19"/>
                <w:szCs w:val="19"/>
                <w:lang w:eastAsia="cs-CZ"/>
              </w:rPr>
              <w:t>. Brno: Centrum pro studium demokracie a kultury, 2016.</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Gray, H., Lewis. C.</w:t>
            </w:r>
            <w:r>
              <w:rPr>
                <w:rFonts w:ascii="Times New Roman" w:eastAsia="Times New Roman" w:hAnsi="Times New Roman" w:cs="Times New Roman"/>
                <w:color w:val="222222"/>
                <w:sz w:val="19"/>
                <w:szCs w:val="19"/>
                <w:lang w:eastAsia="cs-CZ"/>
              </w:rPr>
              <w:t xml:space="preserve"> </w:t>
            </w:r>
            <w:r w:rsidRPr="00120AD7">
              <w:rPr>
                <w:rFonts w:ascii="Times New Roman" w:eastAsia="Times New Roman" w:hAnsi="Times New Roman" w:cs="Times New Roman"/>
                <w:color w:val="222222"/>
                <w:sz w:val="19"/>
                <w:szCs w:val="19"/>
                <w:lang w:eastAsia="cs-CZ"/>
              </w:rPr>
              <w:t>A., Smékal, V. </w:t>
            </w:r>
            <w:r w:rsidRPr="00120AD7">
              <w:rPr>
                <w:rFonts w:ascii="Times New Roman" w:eastAsia="Times New Roman" w:hAnsi="Times New Roman" w:cs="Times New Roman"/>
                <w:i/>
                <w:iCs/>
                <w:color w:val="222222"/>
                <w:sz w:val="19"/>
                <w:szCs w:val="19"/>
                <w:lang w:eastAsia="cs-CZ"/>
              </w:rPr>
              <w:t>Together</w:t>
            </w:r>
            <w:r w:rsidR="000258C7">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we</w:t>
            </w:r>
            <w:r w:rsidR="000258C7">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will</w:t>
            </w:r>
            <w:r w:rsidR="000258C7">
              <w:rPr>
                <w:rFonts w:ascii="Times New Roman" w:eastAsia="Times New Roman" w:hAnsi="Times New Roman" w:cs="Times New Roman"/>
                <w:i/>
                <w:iCs/>
                <w:color w:val="222222"/>
                <w:sz w:val="19"/>
                <w:szCs w:val="19"/>
                <w:lang w:eastAsia="cs-CZ"/>
              </w:rPr>
              <w:t xml:space="preserve"> </w:t>
            </w:r>
            <w:r w:rsidRPr="00120AD7">
              <w:rPr>
                <w:rFonts w:ascii="Times New Roman" w:eastAsia="Times New Roman" w:hAnsi="Times New Roman" w:cs="Times New Roman"/>
                <w:i/>
                <w:iCs/>
                <w:color w:val="222222"/>
                <w:sz w:val="19"/>
                <w:szCs w:val="19"/>
                <w:lang w:eastAsia="cs-CZ"/>
              </w:rPr>
              <w:t>learn: ethnicminorities and education</w:t>
            </w:r>
            <w:r w:rsidRPr="00120AD7">
              <w:rPr>
                <w:rFonts w:ascii="Times New Roman" w:eastAsia="Times New Roman" w:hAnsi="Times New Roman" w:cs="Times New Roman"/>
                <w:color w:val="222222"/>
                <w:sz w:val="19"/>
                <w:szCs w:val="19"/>
                <w:lang w:eastAsia="cs-CZ"/>
              </w:rPr>
              <w:t>. Brno: Barrister&amp;Principal, 2003.</w:t>
            </w:r>
          </w:p>
          <w:p w:rsidR="007D6A78" w:rsidRPr="00120AD7" w:rsidRDefault="007D6A78" w:rsidP="00F90037">
            <w:pPr>
              <w:spacing w:after="0" w:line="240" w:lineRule="auto"/>
              <w:jc w:val="both"/>
              <w:rPr>
                <w:rFonts w:ascii="Times New Roman" w:eastAsia="Times New Roman" w:hAnsi="Times New Roman" w:cs="Times New Roman"/>
                <w:color w:val="222222"/>
                <w:sz w:val="19"/>
                <w:szCs w:val="19"/>
                <w:lang w:eastAsia="cs-CZ"/>
              </w:rPr>
            </w:pPr>
            <w:r w:rsidRPr="00120AD7">
              <w:rPr>
                <w:rFonts w:ascii="Times New Roman" w:eastAsia="Times New Roman" w:hAnsi="Times New Roman" w:cs="Times New Roman"/>
                <w:color w:val="222222"/>
                <w:sz w:val="19"/>
                <w:szCs w:val="19"/>
                <w:lang w:eastAsia="cs-CZ"/>
              </w:rPr>
              <w:t>Kolman, L. </w:t>
            </w:r>
            <w:r w:rsidRPr="00120AD7">
              <w:rPr>
                <w:rFonts w:ascii="Times New Roman" w:eastAsia="Times New Roman" w:hAnsi="Times New Roman" w:cs="Times New Roman"/>
                <w:i/>
                <w:iCs/>
                <w:color w:val="222222"/>
                <w:sz w:val="19"/>
                <w:szCs w:val="19"/>
                <w:lang w:eastAsia="cs-CZ"/>
              </w:rPr>
              <w:t>Komunikace mezi kulturami: psychologie interkulturních rozdílů</w:t>
            </w:r>
            <w:r w:rsidRPr="00120AD7">
              <w:rPr>
                <w:rFonts w:ascii="Times New Roman" w:eastAsia="Times New Roman" w:hAnsi="Times New Roman" w:cs="Times New Roman"/>
                <w:color w:val="222222"/>
                <w:sz w:val="19"/>
                <w:szCs w:val="19"/>
                <w:lang w:eastAsia="cs-CZ"/>
              </w:rPr>
              <w:t>. Praha: Credit, 2001.</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color w:val="222222"/>
                <w:sz w:val="19"/>
                <w:szCs w:val="19"/>
                <w:lang w:eastAsia="cs-CZ"/>
              </w:rPr>
              <w:t>Uličná, K. </w:t>
            </w:r>
            <w:r w:rsidRPr="00120AD7">
              <w:rPr>
                <w:rFonts w:ascii="Times New Roman" w:eastAsia="Times New Roman" w:hAnsi="Times New Roman" w:cs="Times New Roman"/>
                <w:i/>
                <w:iCs/>
                <w:color w:val="222222"/>
                <w:sz w:val="19"/>
                <w:szCs w:val="19"/>
                <w:lang w:eastAsia="cs-CZ"/>
              </w:rPr>
              <w:t>Rozvoj interkulturní komunikační kompetence</w:t>
            </w:r>
            <w:r w:rsidRPr="00120AD7">
              <w:rPr>
                <w:rFonts w:ascii="Times New Roman" w:eastAsia="Times New Roman" w:hAnsi="Times New Roman" w:cs="Times New Roman"/>
                <w:color w:val="222222"/>
                <w:sz w:val="19"/>
                <w:szCs w:val="19"/>
                <w:lang w:eastAsia="cs-CZ"/>
              </w:rPr>
              <w:t>. Brno: Masarykova univerzita, 2012.</w:t>
            </w:r>
          </w:p>
        </w:tc>
      </w:tr>
    </w:tbl>
    <w:p w:rsidR="007D6A78" w:rsidRDefault="007D6A78" w:rsidP="007D6A78"/>
    <w:p w:rsidR="00F90037" w:rsidRDefault="00F90037" w:rsidP="007D6A78"/>
    <w:p w:rsidR="00C15D57" w:rsidRDefault="00C15D57" w:rsidP="007D6A78"/>
    <w:p w:rsidR="00F90037" w:rsidRDefault="00F90037" w:rsidP="007D6A78"/>
    <w:p w:rsidR="00F90037" w:rsidRDefault="00F90037"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120AD7" w:rsidTr="00F90037">
        <w:tc>
          <w:tcPr>
            <w:tcW w:w="9855" w:type="dxa"/>
            <w:gridSpan w:val="8"/>
            <w:tcBorders>
              <w:bottom w:val="double" w:sz="4" w:space="0" w:color="auto"/>
            </w:tcBorders>
            <w:shd w:val="clear" w:color="auto" w:fill="BDD6EE"/>
          </w:tcPr>
          <w:p w:rsidR="007D6A78" w:rsidRPr="00120AD7" w:rsidRDefault="007D6A78" w:rsidP="00F90037">
            <w:pPr>
              <w:spacing w:after="0" w:line="240" w:lineRule="auto"/>
              <w:jc w:val="both"/>
              <w:rPr>
                <w:rFonts w:ascii="Times New Roman" w:eastAsia="Times New Roman" w:hAnsi="Times New Roman" w:cs="Times New Roman"/>
                <w:b/>
                <w:sz w:val="28"/>
                <w:szCs w:val="20"/>
                <w:lang w:eastAsia="cs-CZ"/>
              </w:rPr>
            </w:pPr>
            <w:r w:rsidRPr="00120AD7">
              <w:rPr>
                <w:rFonts w:ascii="Times New Roman" w:eastAsia="Times New Roman" w:hAnsi="Times New Roman" w:cs="Times New Roman"/>
                <w:sz w:val="20"/>
                <w:szCs w:val="20"/>
                <w:lang w:eastAsia="cs-CZ"/>
              </w:rPr>
              <w:lastRenderedPageBreak/>
              <w:br w:type="page"/>
            </w:r>
            <w:r w:rsidRPr="00120AD7">
              <w:rPr>
                <w:rFonts w:ascii="Times New Roman" w:eastAsia="Times New Roman" w:hAnsi="Times New Roman" w:cs="Times New Roman"/>
                <w:b/>
                <w:sz w:val="28"/>
                <w:szCs w:val="20"/>
                <w:lang w:eastAsia="cs-CZ"/>
              </w:rPr>
              <w:t>B-III – Charakteristika studijního předmětu</w:t>
            </w:r>
          </w:p>
        </w:tc>
      </w:tr>
      <w:tr w:rsidR="007D6A78" w:rsidRPr="00120AD7" w:rsidTr="00F90037">
        <w:tc>
          <w:tcPr>
            <w:tcW w:w="3086" w:type="dxa"/>
            <w:tcBorders>
              <w:top w:val="double" w:sz="4" w:space="0" w:color="auto"/>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Principy arteterapie pro sociální pedagogy</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Typ předmětu</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doporučený ročník / semestr</w:t>
            </w:r>
          </w:p>
        </w:tc>
        <w:tc>
          <w:tcPr>
            <w:tcW w:w="668"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2./LS</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Rozsah studijního předmětu</w:t>
            </w:r>
          </w:p>
        </w:tc>
        <w:tc>
          <w:tcPr>
            <w:tcW w:w="1701" w:type="dxa"/>
            <w:gridSpan w:val="2"/>
          </w:tcPr>
          <w:p w:rsidR="007D6A78" w:rsidRPr="00120AD7" w:rsidRDefault="003F4106" w:rsidP="00F90037">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0p + 28s</w:t>
            </w:r>
          </w:p>
        </w:tc>
        <w:tc>
          <w:tcPr>
            <w:tcW w:w="889"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 xml:space="preserve">hod. </w:t>
            </w:r>
          </w:p>
        </w:tc>
        <w:tc>
          <w:tcPr>
            <w:tcW w:w="816" w:type="dxa"/>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kreditů</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4</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Cs w:val="20"/>
                <w:lang w:eastAsia="cs-CZ"/>
              </w:rPr>
            </w:pPr>
            <w:r w:rsidRPr="00120AD7">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120AD7" w:rsidRDefault="007F2403" w:rsidP="00F90037">
            <w:pPr>
              <w:spacing w:after="0" w:line="240" w:lineRule="auto"/>
              <w:jc w:val="both"/>
              <w:rPr>
                <w:rFonts w:ascii="Times New Roman" w:eastAsia="Times New Roman" w:hAnsi="Times New Roman" w:cs="Times New Roman"/>
                <w:sz w:val="20"/>
                <w:szCs w:val="20"/>
                <w:lang w:eastAsia="cs-CZ"/>
              </w:rPr>
            </w:pPr>
            <w:ins w:id="196" w:author="*" w:date="2018-08-24T08:38:00Z">
              <w:r>
                <w:rPr>
                  <w:rFonts w:ascii="Times New Roman" w:eastAsia="Times New Roman" w:hAnsi="Times New Roman" w:cs="Times New Roman"/>
                  <w:sz w:val="20"/>
                  <w:szCs w:val="20"/>
                  <w:lang w:eastAsia="cs-CZ"/>
                </w:rPr>
                <w:t xml:space="preserve">Prerekvizita: </w:t>
              </w:r>
            </w:ins>
            <w:ins w:id="197" w:author="*" w:date="2018-08-22T10:02:00Z">
              <w:r w:rsidR="00BB656B">
                <w:rPr>
                  <w:rFonts w:ascii="Times New Roman" w:eastAsia="Times New Roman" w:hAnsi="Times New Roman" w:cs="Times New Roman"/>
                  <w:sz w:val="20"/>
                  <w:szCs w:val="20"/>
                  <w:lang w:eastAsia="cs-CZ"/>
                </w:rPr>
                <w:t>Sociální pedagogika</w:t>
              </w:r>
            </w:ins>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Klz</w:t>
            </w:r>
          </w:p>
        </w:tc>
        <w:tc>
          <w:tcPr>
            <w:tcW w:w="215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výuky</w:t>
            </w:r>
          </w:p>
        </w:tc>
        <w:tc>
          <w:tcPr>
            <w:tcW w:w="1207" w:type="dxa"/>
            <w:gridSpan w:val="2"/>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seminář</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Klasifikovaný zápočet. Vypracování arteterapeutického projektu pro vybranou cílovou skupinu.</w:t>
            </w:r>
          </w:p>
        </w:tc>
      </w:tr>
      <w:tr w:rsidR="007D6A78" w:rsidRPr="00120AD7" w:rsidTr="00F90037">
        <w:trPr>
          <w:trHeight w:val="250"/>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97"/>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3F4106">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rPr>
          <w:trHeight w:val="243"/>
        </w:trPr>
        <w:tc>
          <w:tcPr>
            <w:tcW w:w="3086" w:type="dxa"/>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82"/>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Mgr. Irena Balaban</w:t>
            </w:r>
            <w:r w:rsidR="003F4106">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Cakirpaloglu, Ph.D.</w:t>
            </w:r>
          </w:p>
        </w:tc>
      </w:tr>
      <w:tr w:rsidR="007D6A78" w:rsidRPr="00120AD7" w:rsidTr="00F90037">
        <w:tc>
          <w:tcPr>
            <w:tcW w:w="3086" w:type="dxa"/>
            <w:shd w:val="clear" w:color="auto" w:fill="F7CAAC"/>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3938"/>
        </w:trPr>
        <w:tc>
          <w:tcPr>
            <w:tcW w:w="9855" w:type="dxa"/>
            <w:gridSpan w:val="8"/>
            <w:tcBorders>
              <w:top w:val="nil"/>
              <w:bottom w:val="single" w:sz="12" w:space="0" w:color="auto"/>
            </w:tcBorders>
          </w:tcPr>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Cíl předmětu</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Cílem předmětu je seznámit studenty s principy arteterapeutických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a artefiletických</w:t>
            </w:r>
            <w:r>
              <w:rPr>
                <w:rFonts w:ascii="Times New Roman" w:eastAsia="Times New Roman" w:hAnsi="Times New Roman" w:cs="Times New Roman"/>
                <w:sz w:val="20"/>
                <w:szCs w:val="20"/>
                <w:lang w:eastAsia="cs-CZ"/>
              </w:rPr>
              <w:t xml:space="preserve"> </w:t>
            </w:r>
            <w:r w:rsidRPr="00120AD7">
              <w:rPr>
                <w:rFonts w:ascii="Times New Roman" w:eastAsia="Times New Roman" w:hAnsi="Times New Roman" w:cs="Times New Roman"/>
                <w:sz w:val="20"/>
                <w:szCs w:val="20"/>
                <w:lang w:eastAsia="cs-CZ"/>
              </w:rPr>
              <w:t xml:space="preserve">metod a technik a jejích využití při podpůrné práci s jednotlivci a skupinami. Studenti jsou dále vedeni k analýze a interpretaci výtvarných artefaktů s důrazem na hlubší pochopení vztahů mezi výtvarným vyjádřením a psychickými procesy jedince. Důraz je kladen zejména na osobní prožitek a zkušenost s vlastní tvorbou a její interpretaci. </w:t>
            </w:r>
          </w:p>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Obsah předmětu</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Arteterapie (vymezení pojmu, historie arteterapie, cíle arteterapeutické intervence, vztah mezi uměním a psychoterapii).</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Arteterapie a artefiletika (vymezení obou pojmů, jejích společné cíle a možnosti působení na klienta).  </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Současné arteterapeutické směry.</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Druhy arteterapie (individuální a skupinová, receptivní, produktivní). </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Metodické postupy a výtvarné vedení v arteterapii.</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Výtvarná symbolika uměleckého díla. Diagnostické aspekty výtvarného projevu.</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Možnosti interpretace v arteterapii, kresba, jako diagnostický nástroj. </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Využití arteterapii v profesi sociálního pedagoga. </w:t>
            </w:r>
          </w:p>
          <w:p w:rsidR="007D6A78" w:rsidRPr="00120AD7" w:rsidRDefault="007D6A78" w:rsidP="00F90037">
            <w:pPr>
              <w:spacing w:after="0" w:line="240" w:lineRule="auto"/>
              <w:jc w:val="both"/>
              <w:rPr>
                <w:rFonts w:ascii="Times New Roman" w:eastAsia="Times New Roman" w:hAnsi="Times New Roman" w:cs="Times New Roman"/>
                <w:b/>
                <w:sz w:val="20"/>
                <w:szCs w:val="20"/>
                <w:lang w:eastAsia="cs-CZ"/>
              </w:rPr>
            </w:pPr>
            <w:r w:rsidRPr="00120AD7">
              <w:rPr>
                <w:rFonts w:ascii="Times New Roman" w:eastAsia="Times New Roman" w:hAnsi="Times New Roman" w:cs="Times New Roman"/>
                <w:b/>
                <w:sz w:val="20"/>
                <w:szCs w:val="20"/>
                <w:lang w:eastAsia="cs-CZ"/>
              </w:rPr>
              <w:t>Výstupní kompetence</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Student je schopen aplikovat získané dovednosti a znalosti při práci s vybranou cílovou skupinou, je schopen kriticky analyzovat a interpretovat symboliku výtvarného projevu. Využívá možnosti výtvarného projevu při edukačních </w:t>
            </w:r>
            <w:r>
              <w:rPr>
                <w:rFonts w:ascii="Times New Roman" w:eastAsia="Times New Roman" w:hAnsi="Times New Roman" w:cs="Times New Roman"/>
                <w:sz w:val="20"/>
                <w:szCs w:val="20"/>
                <w:lang w:eastAsia="cs-CZ"/>
              </w:rPr>
              <w:br/>
            </w:r>
            <w:r w:rsidRPr="00120AD7">
              <w:rPr>
                <w:rFonts w:ascii="Times New Roman" w:eastAsia="Times New Roman" w:hAnsi="Times New Roman" w:cs="Times New Roman"/>
                <w:sz w:val="20"/>
                <w:szCs w:val="20"/>
                <w:lang w:eastAsia="cs-CZ"/>
              </w:rPr>
              <w:t>a terapeutických činnostech v rámci své profese.</w:t>
            </w:r>
          </w:p>
        </w:tc>
      </w:tr>
      <w:tr w:rsidR="007D6A78" w:rsidRPr="00120AD7" w:rsidTr="00F90037">
        <w:trPr>
          <w:trHeight w:val="265"/>
        </w:trPr>
        <w:tc>
          <w:tcPr>
            <w:tcW w:w="3653" w:type="dxa"/>
            <w:gridSpan w:val="2"/>
            <w:tcBorders>
              <w:top w:val="nil"/>
            </w:tcBorders>
            <w:shd w:val="clear" w:color="auto" w:fill="F7CAAC"/>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b/>
                <w:sz w:val="20"/>
                <w:szCs w:val="20"/>
                <w:lang w:eastAsia="cs-CZ"/>
              </w:rPr>
              <w:t>Studijní literatura a studijní pomůcky</w:t>
            </w:r>
          </w:p>
        </w:tc>
        <w:tc>
          <w:tcPr>
            <w:tcW w:w="6202" w:type="dxa"/>
            <w:gridSpan w:val="6"/>
            <w:tcBorders>
              <w:top w:val="nil"/>
              <w:bottom w:val="nil"/>
            </w:tcBorders>
          </w:tcPr>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120AD7" w:rsidTr="00F90037">
        <w:trPr>
          <w:trHeight w:val="1497"/>
        </w:trPr>
        <w:tc>
          <w:tcPr>
            <w:tcW w:w="9855" w:type="dxa"/>
            <w:gridSpan w:val="8"/>
            <w:tcBorders>
              <w:top w:val="nil"/>
            </w:tcBorders>
          </w:tcPr>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Povinná literatura</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Caseová, C. &amp;Dalleyová, T. </w:t>
            </w:r>
            <w:r w:rsidRPr="00120AD7">
              <w:rPr>
                <w:rFonts w:ascii="Times New Roman" w:eastAsia="Times New Roman" w:hAnsi="Times New Roman" w:cs="Times New Roman"/>
                <w:i/>
                <w:sz w:val="19"/>
                <w:szCs w:val="19"/>
                <w:lang w:eastAsia="cs-CZ"/>
              </w:rPr>
              <w:t>Arteterapie s dětmi</w:t>
            </w:r>
            <w:r w:rsidRPr="00120AD7">
              <w:rPr>
                <w:rFonts w:ascii="Times New Roman" w:eastAsia="Times New Roman" w:hAnsi="Times New Roman" w:cs="Times New Roman"/>
                <w:sz w:val="19"/>
                <w:szCs w:val="19"/>
                <w:lang w:eastAsia="cs-CZ"/>
              </w:rPr>
              <w:t>. Praha: Portál, 1995.</w:t>
            </w:r>
          </w:p>
          <w:p w:rsidR="007D6A78" w:rsidRPr="00120AD7" w:rsidRDefault="007D6A78" w:rsidP="00F90037">
            <w:pPr>
              <w:spacing w:after="0" w:line="240" w:lineRule="auto"/>
              <w:jc w:val="both"/>
              <w:rPr>
                <w:rFonts w:ascii="Times New Roman" w:eastAsia="Times New Roman" w:hAnsi="Times New Roman" w:cs="Times New Roman"/>
                <w:sz w:val="19"/>
                <w:szCs w:val="19"/>
                <w:lang w:eastAsia="cs-CZ"/>
              </w:rPr>
            </w:pPr>
            <w:r w:rsidRPr="00120AD7">
              <w:rPr>
                <w:rFonts w:ascii="Times New Roman" w:eastAsia="Times New Roman" w:hAnsi="Times New Roman" w:cs="Times New Roman"/>
                <w:sz w:val="19"/>
                <w:szCs w:val="19"/>
                <w:lang w:eastAsia="cs-CZ"/>
              </w:rPr>
              <w:t xml:space="preserve">Campbellová, J. </w:t>
            </w:r>
            <w:r w:rsidRPr="00120AD7">
              <w:rPr>
                <w:rFonts w:ascii="Times New Roman" w:eastAsia="Times New Roman" w:hAnsi="Times New Roman" w:cs="Times New Roman"/>
                <w:i/>
                <w:sz w:val="19"/>
                <w:szCs w:val="19"/>
                <w:lang w:eastAsia="cs-CZ"/>
              </w:rPr>
              <w:t>Techniky arteterapie</w:t>
            </w:r>
            <w:r w:rsidRPr="00120AD7">
              <w:rPr>
                <w:rFonts w:ascii="Times New Roman" w:eastAsia="Times New Roman" w:hAnsi="Times New Roman" w:cs="Times New Roman"/>
                <w:sz w:val="19"/>
                <w:szCs w:val="19"/>
                <w:lang w:eastAsia="cs-CZ"/>
              </w:rPr>
              <w:t>. Praha: Portál., 1998.</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Davido, R.</w:t>
            </w:r>
            <w:r w:rsidRPr="00120AD7">
              <w:rPr>
                <w:rFonts w:ascii="Times New Roman" w:eastAsia="Times New Roman" w:hAnsi="Times New Roman" w:cs="Times New Roman"/>
                <w:i/>
                <w:sz w:val="20"/>
                <w:szCs w:val="20"/>
                <w:lang w:eastAsia="cs-CZ"/>
              </w:rPr>
              <w:t>Kresba jako nástroj poznání dítěte.</w:t>
            </w:r>
            <w:r w:rsidRPr="00120AD7">
              <w:rPr>
                <w:rFonts w:ascii="Times New Roman" w:eastAsia="Times New Roman" w:hAnsi="Times New Roman" w:cs="Times New Roman"/>
                <w:sz w:val="20"/>
                <w:szCs w:val="20"/>
                <w:lang w:eastAsia="cs-CZ"/>
              </w:rPr>
              <w:t xml:space="preserve"> Praha: Portál, 2001.</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Šicková - Fabrici, J. </w:t>
            </w:r>
            <w:r w:rsidRPr="00120AD7">
              <w:rPr>
                <w:rFonts w:ascii="Times New Roman" w:eastAsia="Times New Roman" w:hAnsi="Times New Roman" w:cs="Times New Roman"/>
                <w:i/>
                <w:sz w:val="20"/>
                <w:szCs w:val="20"/>
                <w:lang w:eastAsia="cs-CZ"/>
              </w:rPr>
              <w:t>Základy arteterapie</w:t>
            </w:r>
            <w:r w:rsidRPr="00120AD7">
              <w:rPr>
                <w:rFonts w:ascii="Times New Roman" w:eastAsia="Times New Roman" w:hAnsi="Times New Roman" w:cs="Times New Roman"/>
                <w:sz w:val="20"/>
                <w:szCs w:val="20"/>
                <w:lang w:eastAsia="cs-CZ"/>
              </w:rPr>
              <w:t>. Praha: Portál, 2002.</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Rubin, J. A.</w:t>
            </w:r>
            <w:r w:rsidRPr="00120AD7">
              <w:rPr>
                <w:rFonts w:ascii="Times New Roman" w:eastAsia="Times New Roman" w:hAnsi="Times New Roman" w:cs="Times New Roman"/>
                <w:i/>
                <w:sz w:val="20"/>
                <w:szCs w:val="20"/>
                <w:lang w:eastAsia="cs-CZ"/>
              </w:rPr>
              <w:t>Přístupy v arteterapii.</w:t>
            </w:r>
            <w:r w:rsidRPr="00120AD7">
              <w:rPr>
                <w:rFonts w:ascii="Times New Roman" w:eastAsia="Times New Roman" w:hAnsi="Times New Roman" w:cs="Times New Roman"/>
                <w:sz w:val="20"/>
                <w:szCs w:val="20"/>
                <w:lang w:eastAsia="cs-CZ"/>
              </w:rPr>
              <w:t xml:space="preserve"> Praha: Triton, 2008.</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Liebmann, M. </w:t>
            </w:r>
            <w:r w:rsidRPr="00120AD7">
              <w:rPr>
                <w:rFonts w:ascii="Times New Roman" w:eastAsia="Times New Roman" w:hAnsi="Times New Roman" w:cs="Times New Roman"/>
                <w:i/>
                <w:sz w:val="20"/>
                <w:szCs w:val="20"/>
                <w:lang w:eastAsia="cs-CZ"/>
              </w:rPr>
              <w:t>Skupinová arteterapie: nápady, témata a cvičení pro skupinovou výtvarnou práci.</w:t>
            </w:r>
            <w:r w:rsidRPr="00120AD7">
              <w:rPr>
                <w:rFonts w:ascii="Times New Roman" w:eastAsia="Times New Roman" w:hAnsi="Times New Roman" w:cs="Times New Roman"/>
                <w:sz w:val="20"/>
                <w:szCs w:val="20"/>
                <w:lang w:eastAsia="cs-CZ"/>
              </w:rPr>
              <w:t xml:space="preserve">  Praha: Portál, 2005.</w:t>
            </w:r>
          </w:p>
          <w:p w:rsidR="007D6A78" w:rsidRPr="00120AD7" w:rsidRDefault="007D6A78" w:rsidP="00F90037">
            <w:pPr>
              <w:spacing w:after="0" w:line="240" w:lineRule="auto"/>
              <w:jc w:val="both"/>
              <w:rPr>
                <w:rFonts w:ascii="Times New Roman" w:eastAsia="Times New Roman" w:hAnsi="Times New Roman" w:cs="Times New Roman"/>
                <w:b/>
                <w:sz w:val="19"/>
                <w:szCs w:val="19"/>
                <w:lang w:eastAsia="cs-CZ"/>
              </w:rPr>
            </w:pPr>
            <w:r w:rsidRPr="00120AD7">
              <w:rPr>
                <w:rFonts w:ascii="Times New Roman" w:eastAsia="Times New Roman" w:hAnsi="Times New Roman" w:cs="Times New Roman"/>
                <w:b/>
                <w:sz w:val="19"/>
                <w:szCs w:val="19"/>
                <w:lang w:eastAsia="cs-CZ"/>
              </w:rPr>
              <w:t>Doporučená literatura</w:t>
            </w:r>
          </w:p>
          <w:p w:rsidR="007D6A78" w:rsidRPr="00120AD7" w:rsidRDefault="007D6A78" w:rsidP="00F9003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Riedl, I. </w:t>
            </w:r>
            <w:r w:rsidRPr="00120AD7">
              <w:rPr>
                <w:rFonts w:ascii="Times New Roman" w:eastAsia="Times New Roman" w:hAnsi="Times New Roman" w:cs="Times New Roman"/>
                <w:i/>
                <w:sz w:val="20"/>
                <w:szCs w:val="20"/>
                <w:lang w:eastAsia="cs-CZ"/>
              </w:rPr>
              <w:t>Obrazy v terapii, umění a náboženství.</w:t>
            </w:r>
            <w:r w:rsidRPr="00120AD7">
              <w:rPr>
                <w:rFonts w:ascii="Times New Roman" w:eastAsia="Times New Roman" w:hAnsi="Times New Roman" w:cs="Times New Roman"/>
                <w:sz w:val="20"/>
                <w:szCs w:val="20"/>
                <w:lang w:eastAsia="cs-CZ"/>
              </w:rPr>
              <w:t xml:space="preserve"> Praha: Portál, 2002.</w:t>
            </w:r>
          </w:p>
          <w:p w:rsidR="007D6A78" w:rsidRPr="00120AD7" w:rsidRDefault="007D6A78" w:rsidP="00F9003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Slavík, J. </w:t>
            </w:r>
            <w:r w:rsidRPr="00120AD7">
              <w:rPr>
                <w:rFonts w:ascii="Times New Roman" w:eastAsia="Times New Roman" w:hAnsi="Times New Roman" w:cs="Times New Roman"/>
                <w:i/>
                <w:sz w:val="20"/>
                <w:szCs w:val="20"/>
                <w:lang w:eastAsia="cs-CZ"/>
              </w:rPr>
              <w:t>Umění zážitku, zážitek umění (teorie a praxe artefiletiky).</w:t>
            </w:r>
            <w:r w:rsidRPr="00120AD7">
              <w:rPr>
                <w:rFonts w:ascii="Times New Roman" w:eastAsia="Times New Roman" w:hAnsi="Times New Roman" w:cs="Times New Roman"/>
                <w:sz w:val="20"/>
                <w:szCs w:val="20"/>
                <w:lang w:eastAsia="cs-CZ"/>
              </w:rPr>
              <w:t xml:space="preserve"> 1. a 2. díl, Praha: Karolinum, 2001, 2004.</w:t>
            </w:r>
          </w:p>
          <w:p w:rsidR="007D6A78" w:rsidRPr="00120AD7" w:rsidRDefault="007D6A78" w:rsidP="00F90037">
            <w:pPr>
              <w:spacing w:after="0" w:line="240" w:lineRule="auto"/>
              <w:jc w:val="both"/>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WhitneyPaterson, L., Hardin, M. E. </w:t>
            </w:r>
            <w:r w:rsidRPr="00120AD7">
              <w:rPr>
                <w:rFonts w:ascii="Times New Roman" w:eastAsia="Times New Roman" w:hAnsi="Times New Roman" w:cs="Times New Roman"/>
                <w:i/>
                <w:sz w:val="20"/>
                <w:szCs w:val="20"/>
                <w:lang w:eastAsia="cs-CZ"/>
              </w:rPr>
              <w:t xml:space="preserve">Děti v tísni – příručka pro screening dětských kreseb. </w:t>
            </w:r>
            <w:r w:rsidRPr="00120AD7">
              <w:rPr>
                <w:rFonts w:ascii="Times New Roman" w:eastAsia="Times New Roman" w:hAnsi="Times New Roman" w:cs="Times New Roman"/>
                <w:sz w:val="20"/>
                <w:szCs w:val="20"/>
                <w:lang w:eastAsia="cs-CZ"/>
              </w:rPr>
              <w:t>Praha: Triton, 2002.</w:t>
            </w:r>
          </w:p>
          <w:p w:rsidR="007D6A78" w:rsidRPr="00120AD7" w:rsidRDefault="007D6A78" w:rsidP="00F90037">
            <w:pPr>
              <w:spacing w:after="0" w:line="240" w:lineRule="auto"/>
              <w:rPr>
                <w:rFonts w:ascii="Times New Roman" w:eastAsia="Times New Roman" w:hAnsi="Times New Roman" w:cs="Times New Roman"/>
                <w:sz w:val="20"/>
                <w:szCs w:val="20"/>
                <w:lang w:eastAsia="cs-CZ"/>
              </w:rPr>
            </w:pPr>
            <w:r w:rsidRPr="00120AD7">
              <w:rPr>
                <w:rFonts w:ascii="Times New Roman" w:eastAsia="Times New Roman" w:hAnsi="Times New Roman" w:cs="Times New Roman"/>
                <w:sz w:val="20"/>
                <w:szCs w:val="20"/>
                <w:lang w:eastAsia="cs-CZ"/>
              </w:rPr>
              <w:t xml:space="preserve">Wollschläger, M. E., Wollschläger, G. </w:t>
            </w:r>
            <w:r w:rsidRPr="00120AD7">
              <w:rPr>
                <w:rFonts w:ascii="Times New Roman" w:eastAsia="Times New Roman" w:hAnsi="Times New Roman" w:cs="Times New Roman"/>
                <w:i/>
                <w:sz w:val="20"/>
                <w:szCs w:val="20"/>
                <w:lang w:eastAsia="cs-CZ"/>
              </w:rPr>
              <w:t>Symbol v diagnostice a psychoterapii</w:t>
            </w:r>
            <w:r w:rsidRPr="00120AD7">
              <w:rPr>
                <w:rFonts w:ascii="Times New Roman" w:eastAsia="Times New Roman" w:hAnsi="Times New Roman" w:cs="Times New Roman"/>
                <w:sz w:val="20"/>
                <w:szCs w:val="20"/>
                <w:lang w:eastAsia="cs-CZ"/>
              </w:rPr>
              <w:t>. Praha: Portál, 2002.</w:t>
            </w:r>
          </w:p>
        </w:tc>
      </w:tr>
    </w:tbl>
    <w:p w:rsidR="007D6A78" w:rsidRDefault="007D6A78" w:rsidP="007D6A78"/>
    <w:p w:rsidR="003F4106" w:rsidRDefault="003F4106" w:rsidP="007D6A78"/>
    <w:p w:rsidR="003F4106" w:rsidRDefault="003F4106" w:rsidP="007D6A78"/>
    <w:p w:rsidR="00C15D57" w:rsidRDefault="00C15D57" w:rsidP="007D6A78"/>
    <w:p w:rsidR="003F4106" w:rsidRDefault="003F4106" w:rsidP="007D6A78"/>
    <w:p w:rsidR="007D6A78" w:rsidRDefault="007D6A78" w:rsidP="007D6A7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A78" w:rsidRPr="00A93E6C" w:rsidTr="00F90037">
        <w:tc>
          <w:tcPr>
            <w:tcW w:w="9855" w:type="dxa"/>
            <w:gridSpan w:val="8"/>
            <w:tcBorders>
              <w:bottom w:val="double" w:sz="4" w:space="0" w:color="auto"/>
            </w:tcBorders>
            <w:shd w:val="clear" w:color="auto" w:fill="BDD6EE"/>
          </w:tcPr>
          <w:p w:rsidR="007D6A78" w:rsidRPr="00A93E6C" w:rsidRDefault="007D6A78" w:rsidP="00F90037">
            <w:pPr>
              <w:spacing w:after="0" w:line="240" w:lineRule="auto"/>
              <w:jc w:val="both"/>
              <w:rPr>
                <w:rFonts w:ascii="Times New Roman" w:eastAsia="Times New Roman" w:hAnsi="Times New Roman" w:cs="Times New Roman"/>
                <w:b/>
                <w:sz w:val="28"/>
                <w:szCs w:val="20"/>
                <w:lang w:eastAsia="cs-CZ"/>
              </w:rPr>
            </w:pPr>
            <w:r w:rsidRPr="00A93E6C">
              <w:rPr>
                <w:rFonts w:ascii="Times New Roman" w:eastAsia="Times New Roman" w:hAnsi="Times New Roman" w:cs="Times New Roman"/>
                <w:sz w:val="20"/>
                <w:szCs w:val="20"/>
                <w:lang w:eastAsia="cs-CZ"/>
              </w:rPr>
              <w:lastRenderedPageBreak/>
              <w:br w:type="page"/>
            </w:r>
            <w:r w:rsidRPr="00A93E6C">
              <w:rPr>
                <w:rFonts w:ascii="Times New Roman" w:eastAsia="Times New Roman" w:hAnsi="Times New Roman" w:cs="Times New Roman"/>
                <w:b/>
                <w:sz w:val="28"/>
                <w:szCs w:val="20"/>
                <w:lang w:eastAsia="cs-CZ"/>
              </w:rPr>
              <w:t>B-III – Charakteristika studijního předmětu</w:t>
            </w:r>
          </w:p>
        </w:tc>
      </w:tr>
      <w:tr w:rsidR="007D6A78" w:rsidRPr="00A93E6C" w:rsidTr="00F90037">
        <w:tc>
          <w:tcPr>
            <w:tcW w:w="3086" w:type="dxa"/>
            <w:tcBorders>
              <w:top w:val="double" w:sz="4" w:space="0" w:color="auto"/>
            </w:tcBorders>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Název studijního předmětu</w:t>
            </w:r>
          </w:p>
        </w:tc>
        <w:tc>
          <w:tcPr>
            <w:tcW w:w="6769" w:type="dxa"/>
            <w:gridSpan w:val="7"/>
            <w:tcBorders>
              <w:top w:val="double" w:sz="4" w:space="0" w:color="auto"/>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Sociálně znevýhodněný žák</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Typ předmětu</w:t>
            </w:r>
          </w:p>
        </w:tc>
        <w:tc>
          <w:tcPr>
            <w:tcW w:w="3406" w:type="dxa"/>
            <w:gridSpan w:val="4"/>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PZ</w:t>
            </w:r>
          </w:p>
        </w:tc>
        <w:tc>
          <w:tcPr>
            <w:tcW w:w="2695" w:type="dxa"/>
            <w:gridSpan w:val="2"/>
            <w:shd w:val="clear" w:color="auto" w:fill="F7CAAC"/>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b/>
                <w:sz w:val="20"/>
                <w:szCs w:val="20"/>
                <w:lang w:eastAsia="cs-CZ"/>
              </w:rPr>
              <w:t>doporučený ročník / semestr</w:t>
            </w:r>
          </w:p>
        </w:tc>
        <w:tc>
          <w:tcPr>
            <w:tcW w:w="668" w:type="dxa"/>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2./LS</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Rozsah studijního předmětu</w:t>
            </w:r>
          </w:p>
        </w:tc>
        <w:tc>
          <w:tcPr>
            <w:tcW w:w="1701" w:type="dxa"/>
            <w:gridSpan w:val="2"/>
          </w:tcPr>
          <w:p w:rsidR="007D6A78" w:rsidRPr="003F4106" w:rsidRDefault="003F4106"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0p + 28s</w:t>
            </w:r>
          </w:p>
        </w:tc>
        <w:tc>
          <w:tcPr>
            <w:tcW w:w="889"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 xml:space="preserve">hod. </w:t>
            </w:r>
          </w:p>
        </w:tc>
        <w:tc>
          <w:tcPr>
            <w:tcW w:w="816" w:type="dxa"/>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c>
          <w:tcPr>
            <w:tcW w:w="215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kreditů</w:t>
            </w:r>
          </w:p>
        </w:tc>
        <w:tc>
          <w:tcPr>
            <w:tcW w:w="1207" w:type="dxa"/>
            <w:gridSpan w:val="2"/>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4</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Prerekvizity, korekvizity, ekvivalence</w:t>
            </w:r>
          </w:p>
        </w:tc>
        <w:tc>
          <w:tcPr>
            <w:tcW w:w="6769" w:type="dxa"/>
            <w:gridSpan w:val="7"/>
          </w:tcPr>
          <w:p w:rsidR="007D6A78" w:rsidRPr="003F4106" w:rsidRDefault="007F2403" w:rsidP="00F90037">
            <w:pPr>
              <w:spacing w:after="0" w:line="240" w:lineRule="auto"/>
              <w:jc w:val="both"/>
              <w:rPr>
                <w:rFonts w:ascii="Times New Roman" w:eastAsia="Times New Roman" w:hAnsi="Times New Roman" w:cs="Times New Roman"/>
                <w:sz w:val="20"/>
                <w:szCs w:val="20"/>
                <w:lang w:eastAsia="cs-CZ"/>
              </w:rPr>
            </w:pPr>
            <w:ins w:id="198" w:author="*" w:date="2018-08-24T08:38:00Z">
              <w:r>
                <w:rPr>
                  <w:rFonts w:ascii="Times New Roman" w:eastAsia="Times New Roman" w:hAnsi="Times New Roman" w:cs="Times New Roman"/>
                  <w:sz w:val="20"/>
                  <w:szCs w:val="20"/>
                  <w:lang w:eastAsia="cs-CZ"/>
                </w:rPr>
                <w:t xml:space="preserve">Prerekvizita: </w:t>
              </w:r>
            </w:ins>
            <w:ins w:id="199" w:author="*" w:date="2018-08-22T10:02:00Z">
              <w:r w:rsidR="00BB656B">
                <w:rPr>
                  <w:rFonts w:ascii="Times New Roman" w:eastAsia="Times New Roman" w:hAnsi="Times New Roman" w:cs="Times New Roman"/>
                  <w:sz w:val="20"/>
                  <w:szCs w:val="20"/>
                  <w:lang w:eastAsia="cs-CZ"/>
                </w:rPr>
                <w:t>Sociální pedagogika</w:t>
              </w:r>
            </w:ins>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Způsob ověření studijních výsledků</w:t>
            </w:r>
          </w:p>
        </w:tc>
        <w:tc>
          <w:tcPr>
            <w:tcW w:w="3406" w:type="dxa"/>
            <w:gridSpan w:val="4"/>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Klz</w:t>
            </w:r>
          </w:p>
        </w:tc>
        <w:tc>
          <w:tcPr>
            <w:tcW w:w="215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Forma výuky</w:t>
            </w:r>
          </w:p>
        </w:tc>
        <w:tc>
          <w:tcPr>
            <w:tcW w:w="1207" w:type="dxa"/>
            <w:gridSpan w:val="2"/>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seminář</w:t>
            </w: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Forma způsobu ověření studijních výsledků a další požadavky na studenta</w:t>
            </w:r>
          </w:p>
        </w:tc>
        <w:tc>
          <w:tcPr>
            <w:tcW w:w="6769" w:type="dxa"/>
            <w:gridSpan w:val="7"/>
            <w:tcBorders>
              <w:bottom w:val="nil"/>
            </w:tcBorders>
          </w:tcPr>
          <w:p w:rsidR="007D6A78" w:rsidRPr="003F4106" w:rsidRDefault="007D6A78" w:rsidP="003217DB">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 xml:space="preserve">Klasifikovaný </w:t>
            </w:r>
            <w:del w:id="200" w:author="*" w:date="2018-08-21T07:39:00Z">
              <w:r w:rsidRPr="003F4106" w:rsidDel="003217DB">
                <w:rPr>
                  <w:rFonts w:ascii="Times New Roman" w:eastAsia="Times New Roman" w:hAnsi="Times New Roman" w:cs="Times New Roman"/>
                  <w:sz w:val="20"/>
                  <w:szCs w:val="20"/>
                  <w:lang w:eastAsia="cs-CZ"/>
                </w:rPr>
                <w:delText xml:space="preserve">zápočet ústní nebo </w:delText>
              </w:r>
            </w:del>
            <w:r w:rsidRPr="003F4106">
              <w:rPr>
                <w:rFonts w:ascii="Times New Roman" w:eastAsia="Times New Roman" w:hAnsi="Times New Roman" w:cs="Times New Roman"/>
                <w:sz w:val="20"/>
                <w:szCs w:val="20"/>
                <w:lang w:eastAsia="cs-CZ"/>
              </w:rPr>
              <w:t>písemnou formou. Vypracování odborné eseje na zvolené téma.</w:t>
            </w:r>
          </w:p>
        </w:tc>
      </w:tr>
      <w:tr w:rsidR="007D6A78" w:rsidRPr="00A93E6C" w:rsidTr="00F90037">
        <w:trPr>
          <w:trHeight w:val="198"/>
        </w:trPr>
        <w:tc>
          <w:tcPr>
            <w:tcW w:w="9855" w:type="dxa"/>
            <w:gridSpan w:val="8"/>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197"/>
        </w:trPr>
        <w:tc>
          <w:tcPr>
            <w:tcW w:w="3086" w:type="dxa"/>
            <w:tcBorders>
              <w:top w:val="nil"/>
            </w:tcBorders>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Garant předmětu</w:t>
            </w:r>
          </w:p>
        </w:tc>
        <w:tc>
          <w:tcPr>
            <w:tcW w:w="6769" w:type="dxa"/>
            <w:gridSpan w:val="7"/>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 xml:space="preserve">Mgr. Anna Petr Šafránková, Ph.D.  </w:t>
            </w:r>
          </w:p>
        </w:tc>
      </w:tr>
      <w:tr w:rsidR="007D6A78" w:rsidRPr="00A93E6C" w:rsidTr="00F90037">
        <w:trPr>
          <w:trHeight w:val="243"/>
        </w:trPr>
        <w:tc>
          <w:tcPr>
            <w:tcW w:w="3086" w:type="dxa"/>
            <w:tcBorders>
              <w:top w:val="nil"/>
            </w:tcBorders>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Zapojení garanta do výuky předmětu</w:t>
            </w:r>
          </w:p>
        </w:tc>
        <w:tc>
          <w:tcPr>
            <w:tcW w:w="6769" w:type="dxa"/>
            <w:gridSpan w:val="7"/>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c>
          <w:tcPr>
            <w:tcW w:w="3086" w:type="dxa"/>
            <w:shd w:val="clear" w:color="auto" w:fill="F7CAAC"/>
          </w:tcPr>
          <w:p w:rsidR="007D6A78" w:rsidRPr="003F4106" w:rsidRDefault="007D6A78" w:rsidP="00F90037">
            <w:pPr>
              <w:spacing w:after="0" w:line="240" w:lineRule="auto"/>
              <w:jc w:val="both"/>
              <w:rPr>
                <w:rFonts w:ascii="Times New Roman" w:eastAsia="Times New Roman" w:hAnsi="Times New Roman" w:cs="Times New Roman"/>
                <w:b/>
                <w:sz w:val="20"/>
                <w:szCs w:val="20"/>
                <w:lang w:eastAsia="cs-CZ"/>
              </w:rPr>
            </w:pPr>
            <w:r w:rsidRPr="003F4106">
              <w:rPr>
                <w:rFonts w:ascii="Times New Roman" w:eastAsia="Times New Roman" w:hAnsi="Times New Roman" w:cs="Times New Roman"/>
                <w:b/>
                <w:sz w:val="20"/>
                <w:szCs w:val="20"/>
                <w:lang w:eastAsia="cs-CZ"/>
              </w:rPr>
              <w:t>Vyučující</w:t>
            </w:r>
          </w:p>
        </w:tc>
        <w:tc>
          <w:tcPr>
            <w:tcW w:w="6769" w:type="dxa"/>
            <w:gridSpan w:val="7"/>
            <w:tcBorders>
              <w:bottom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282"/>
        </w:trPr>
        <w:tc>
          <w:tcPr>
            <w:tcW w:w="9855" w:type="dxa"/>
            <w:gridSpan w:val="8"/>
            <w:tcBorders>
              <w:top w:val="nil"/>
            </w:tcBorders>
          </w:tcPr>
          <w:p w:rsidR="007D6A78" w:rsidRPr="003F4106" w:rsidRDefault="007D6A78" w:rsidP="00F90037">
            <w:pPr>
              <w:spacing w:after="0" w:line="240" w:lineRule="auto"/>
              <w:jc w:val="both"/>
              <w:rPr>
                <w:rFonts w:ascii="Times New Roman" w:eastAsia="Times New Roman" w:hAnsi="Times New Roman" w:cs="Times New Roman"/>
                <w:sz w:val="20"/>
                <w:szCs w:val="20"/>
                <w:lang w:eastAsia="cs-CZ"/>
              </w:rPr>
            </w:pPr>
            <w:r w:rsidRPr="003F4106">
              <w:rPr>
                <w:rFonts w:ascii="Times New Roman" w:eastAsia="Times New Roman" w:hAnsi="Times New Roman" w:cs="Times New Roman"/>
                <w:sz w:val="20"/>
                <w:szCs w:val="20"/>
                <w:lang w:eastAsia="cs-CZ"/>
              </w:rPr>
              <w:t xml:space="preserve">Mgr. Anna Petr Šafránková, Ph.D.  </w:t>
            </w:r>
          </w:p>
        </w:tc>
      </w:tr>
      <w:tr w:rsidR="007D6A78" w:rsidRPr="00A93E6C" w:rsidTr="00F90037">
        <w:tc>
          <w:tcPr>
            <w:tcW w:w="3086" w:type="dxa"/>
            <w:shd w:val="clear" w:color="auto" w:fill="F7CAAC"/>
          </w:tcPr>
          <w:p w:rsidR="007D6A78" w:rsidRPr="00A93E6C" w:rsidRDefault="007D6A78" w:rsidP="00F90037">
            <w:pPr>
              <w:spacing w:after="0" w:line="240" w:lineRule="auto"/>
              <w:jc w:val="both"/>
              <w:rPr>
                <w:rFonts w:ascii="Times New Roman" w:eastAsia="Times New Roman" w:hAnsi="Times New Roman" w:cs="Times New Roman"/>
                <w:b/>
                <w:sz w:val="20"/>
                <w:szCs w:val="20"/>
                <w:lang w:eastAsia="cs-CZ"/>
              </w:rPr>
            </w:pPr>
            <w:r w:rsidRPr="00A93E6C">
              <w:rPr>
                <w:rFonts w:ascii="Times New Roman" w:eastAsia="Times New Roman" w:hAnsi="Times New Roman" w:cs="Times New Roman"/>
                <w:b/>
                <w:sz w:val="20"/>
                <w:szCs w:val="20"/>
                <w:lang w:eastAsia="cs-CZ"/>
              </w:rPr>
              <w:t>Stručná anotace předmětu</w:t>
            </w:r>
          </w:p>
        </w:tc>
        <w:tc>
          <w:tcPr>
            <w:tcW w:w="6769" w:type="dxa"/>
            <w:gridSpan w:val="7"/>
            <w:tcBorders>
              <w:bottom w:val="nil"/>
            </w:tcBorders>
          </w:tcPr>
          <w:p w:rsidR="007D6A78" w:rsidRPr="00A93E6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3938"/>
        </w:trPr>
        <w:tc>
          <w:tcPr>
            <w:tcW w:w="9855" w:type="dxa"/>
            <w:gridSpan w:val="8"/>
            <w:tcBorders>
              <w:top w:val="nil"/>
              <w:bottom w:val="single" w:sz="12" w:space="0" w:color="auto"/>
            </w:tcBorders>
          </w:tcPr>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Cíl předmětu</w:t>
            </w:r>
          </w:p>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sz w:val="20"/>
                <w:szCs w:val="18"/>
                <w:lang w:eastAsia="cs-CZ"/>
              </w:rPr>
              <w:t xml:space="preserve">Cílem předmětu je seznámit studenty se specifiky vzdělávání sociálně znevýhodněných žáků. Studenti jsou vedeni k pochopení mechanismů vzniku sociálního znevýhodnění, legislativního a koncepčního rámce dané oblasti, specifik vzdělávání sociálně znevýhodněných žáků a to zejména s akcentem k nutné komplementaritě všech subjektů školy </w:t>
            </w:r>
            <w:r w:rsidR="003F4106">
              <w:rPr>
                <w:rFonts w:ascii="Times New Roman" w:eastAsia="Times New Roman" w:hAnsi="Times New Roman" w:cs="Times New Roman"/>
                <w:sz w:val="20"/>
                <w:szCs w:val="18"/>
                <w:lang w:eastAsia="cs-CZ"/>
              </w:rPr>
              <w:br/>
            </w:r>
            <w:r w:rsidRPr="00A93E6C">
              <w:rPr>
                <w:rFonts w:ascii="Times New Roman" w:eastAsia="Times New Roman" w:hAnsi="Times New Roman" w:cs="Times New Roman"/>
                <w:sz w:val="20"/>
                <w:szCs w:val="18"/>
                <w:lang w:eastAsia="cs-CZ"/>
              </w:rPr>
              <w:t>a rodiny. V rámci přednášek jsou studenti seznámeni s teoretickými východisky vzdělávání sociálně znevýhodněných žáků. Na seminářích jsou studenti vedeni, aby si osvojili základní principy, přístupy a metody práce se sociálně znevýhodněnými žáky.</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b/>
                <w:sz w:val="20"/>
                <w:szCs w:val="18"/>
                <w:lang w:eastAsia="cs-CZ"/>
              </w:rPr>
              <w:t>Obsah předmětu</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Vymezení sociálního znevýhodnění v kontextu vzdělávání.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Mechanismy vzniku sociálního znevýhodnění (představení vybraných sociologických teorií).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Legislativní a koncepční rámec sociálního znevýhodnění.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Specifika vzdělávání žáků se sociálním znevýhodněním (vyrovnávací a podpůrná opatření).</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Inkluzivní vzdělávání jako východisko pro vzdělávání žáků se sociálním vzděláváním v českém i mezinárodním kontextu.</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Principy, přístupy, metody práce ve vztahu k žákovské diverzitě. Role učitele ve vztahu ke vzdělávání žáků se sociálním znevýhodněním.</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Komplementarita školy a rodiny ve vztahu ke vzdělávání žáků se sociálním znevýhodněním.</w:t>
            </w:r>
          </w:p>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Výstupní kompetence</w:t>
            </w:r>
          </w:p>
          <w:p w:rsidR="007D6A78" w:rsidRPr="00770BD8"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Student se orientuje v základních mechanismech vzniku sociálního znevýhodnění dětí ve vztahu k jejich vzdělávání. Dokáže vymezit sociální znevýhodnění žáků v kontextu vzdělávací politiky a zná možnosti podpory sociálně znevýhodněných žáků v rámci vyrov</w:t>
            </w:r>
            <w:r w:rsidR="00770BD8">
              <w:rPr>
                <w:rFonts w:ascii="Times New Roman" w:eastAsia="Times New Roman" w:hAnsi="Times New Roman" w:cs="Times New Roman"/>
                <w:sz w:val="20"/>
                <w:szCs w:val="18"/>
                <w:lang w:eastAsia="cs-CZ"/>
              </w:rPr>
              <w:t xml:space="preserve">návacích a podpůrných opatření. </w:t>
            </w:r>
            <w:r w:rsidRPr="00A93E6C">
              <w:rPr>
                <w:rFonts w:ascii="Times New Roman" w:eastAsia="Times New Roman" w:hAnsi="Times New Roman" w:cs="Times New Roman"/>
                <w:sz w:val="20"/>
                <w:szCs w:val="18"/>
                <w:lang w:eastAsia="cs-CZ"/>
              </w:rPr>
              <w:t xml:space="preserve">Student aplikuje znalosti při plánování podpory, užití metod a přístupů k sociálně znevýhodněným žákům a zná možnosti a specifika spolupráce školy s rodinou sociálně znevýhodněného žáka.  </w:t>
            </w:r>
          </w:p>
        </w:tc>
      </w:tr>
      <w:tr w:rsidR="007D6A78" w:rsidRPr="00A93E6C" w:rsidTr="00F90037">
        <w:trPr>
          <w:trHeight w:val="265"/>
        </w:trPr>
        <w:tc>
          <w:tcPr>
            <w:tcW w:w="3653" w:type="dxa"/>
            <w:gridSpan w:val="2"/>
            <w:tcBorders>
              <w:top w:val="nil"/>
            </w:tcBorders>
            <w:shd w:val="clear" w:color="auto" w:fill="F7CAAC"/>
          </w:tcPr>
          <w:p w:rsidR="007D6A78" w:rsidRPr="00A93E6C" w:rsidRDefault="007D6A78" w:rsidP="00F90037">
            <w:pPr>
              <w:spacing w:after="0" w:line="240" w:lineRule="auto"/>
              <w:jc w:val="both"/>
              <w:rPr>
                <w:rFonts w:ascii="Times New Roman" w:eastAsia="Times New Roman" w:hAnsi="Times New Roman" w:cs="Times New Roman"/>
                <w:sz w:val="18"/>
                <w:szCs w:val="18"/>
                <w:lang w:eastAsia="cs-CZ"/>
              </w:rPr>
            </w:pPr>
            <w:r w:rsidRPr="00A93E6C">
              <w:rPr>
                <w:rFonts w:ascii="Times New Roman" w:eastAsia="Times New Roman" w:hAnsi="Times New Roman" w:cs="Times New Roman"/>
                <w:b/>
                <w:sz w:val="18"/>
                <w:szCs w:val="18"/>
                <w:lang w:eastAsia="cs-CZ"/>
              </w:rPr>
              <w:t>Studijní literatura a studijní pomůcky</w:t>
            </w:r>
          </w:p>
        </w:tc>
        <w:tc>
          <w:tcPr>
            <w:tcW w:w="6202" w:type="dxa"/>
            <w:gridSpan w:val="6"/>
            <w:tcBorders>
              <w:top w:val="nil"/>
              <w:bottom w:val="nil"/>
            </w:tcBorders>
          </w:tcPr>
          <w:p w:rsidR="007D6A78" w:rsidRPr="00A93E6C" w:rsidRDefault="007D6A78" w:rsidP="00F90037">
            <w:pPr>
              <w:spacing w:after="0" w:line="240" w:lineRule="auto"/>
              <w:jc w:val="both"/>
              <w:rPr>
                <w:rFonts w:ascii="Times New Roman" w:eastAsia="Times New Roman" w:hAnsi="Times New Roman" w:cs="Times New Roman"/>
                <w:sz w:val="20"/>
                <w:szCs w:val="20"/>
                <w:lang w:eastAsia="cs-CZ"/>
              </w:rPr>
            </w:pPr>
          </w:p>
        </w:tc>
      </w:tr>
      <w:tr w:rsidR="007D6A78" w:rsidRPr="00A93E6C" w:rsidTr="00F90037">
        <w:trPr>
          <w:trHeight w:val="1497"/>
        </w:trPr>
        <w:tc>
          <w:tcPr>
            <w:tcW w:w="9855" w:type="dxa"/>
            <w:gridSpan w:val="8"/>
            <w:tcBorders>
              <w:top w:val="nil"/>
            </w:tcBorders>
          </w:tcPr>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Povinná literatura</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Beveridge, S. </w:t>
            </w:r>
            <w:r w:rsidRPr="00A93E6C">
              <w:rPr>
                <w:rFonts w:ascii="Times New Roman" w:eastAsia="Times New Roman" w:hAnsi="Times New Roman" w:cs="Times New Roman"/>
                <w:i/>
                <w:sz w:val="20"/>
                <w:szCs w:val="18"/>
                <w:lang w:eastAsia="cs-CZ"/>
              </w:rPr>
              <w:t>Children, families and schools: develop in gpartnerships for inclusive education</w:t>
            </w:r>
            <w:r w:rsidRPr="00A93E6C">
              <w:rPr>
                <w:rFonts w:ascii="Times New Roman" w:eastAsia="Times New Roman" w:hAnsi="Times New Roman" w:cs="Times New Roman"/>
                <w:sz w:val="20"/>
                <w:szCs w:val="18"/>
                <w:lang w:eastAsia="cs-CZ"/>
              </w:rPr>
              <w:t>. New York: Routledge Falmer, 2005.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Felcmanová, L., Habrová, M. </w:t>
            </w:r>
            <w:r w:rsidRPr="00A93E6C">
              <w:rPr>
                <w:rFonts w:ascii="Times New Roman" w:eastAsia="Times New Roman" w:hAnsi="Times New Roman" w:cs="Times New Roman"/>
                <w:i/>
                <w:sz w:val="20"/>
                <w:szCs w:val="18"/>
                <w:lang w:eastAsia="cs-CZ"/>
              </w:rPr>
              <w:t xml:space="preserve">Katalog podpůrných opatření: dílčí část: pro žáky s potřebou podpory ve vzdělávání </w:t>
            </w:r>
            <w:r>
              <w:rPr>
                <w:rFonts w:ascii="Times New Roman" w:eastAsia="Times New Roman" w:hAnsi="Times New Roman" w:cs="Times New Roman"/>
                <w:i/>
                <w:sz w:val="20"/>
                <w:szCs w:val="18"/>
                <w:lang w:eastAsia="cs-CZ"/>
              </w:rPr>
              <w:br/>
            </w:r>
            <w:r w:rsidRPr="00A93E6C">
              <w:rPr>
                <w:rFonts w:ascii="Times New Roman" w:eastAsia="Times New Roman" w:hAnsi="Times New Roman" w:cs="Times New Roman"/>
                <w:i/>
                <w:sz w:val="20"/>
                <w:szCs w:val="18"/>
                <w:lang w:eastAsia="cs-CZ"/>
              </w:rPr>
              <w:t>z důvodu sociálního znevýhodnění</w:t>
            </w:r>
            <w:r w:rsidRPr="00A93E6C">
              <w:rPr>
                <w:rFonts w:ascii="Times New Roman" w:eastAsia="Times New Roman" w:hAnsi="Times New Roman" w:cs="Times New Roman"/>
                <w:sz w:val="20"/>
                <w:szCs w:val="18"/>
                <w:lang w:eastAsia="cs-CZ"/>
              </w:rPr>
              <w:t>. Olomouc: Univerzita Palackého v Olomouci, 2015.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Kasíková, H., Straková, J. </w:t>
            </w:r>
            <w:r w:rsidRPr="00A93E6C">
              <w:rPr>
                <w:rFonts w:ascii="Times New Roman" w:eastAsia="Times New Roman" w:hAnsi="Times New Roman" w:cs="Times New Roman"/>
                <w:i/>
                <w:sz w:val="20"/>
                <w:szCs w:val="18"/>
                <w:lang w:eastAsia="cs-CZ"/>
              </w:rPr>
              <w:t>Diverzita a diferenciace v základním vzdělávání</w:t>
            </w:r>
            <w:r w:rsidRPr="00A93E6C">
              <w:rPr>
                <w:rFonts w:ascii="Times New Roman" w:eastAsia="Times New Roman" w:hAnsi="Times New Roman" w:cs="Times New Roman"/>
                <w:sz w:val="20"/>
                <w:szCs w:val="18"/>
                <w:lang w:eastAsia="cs-CZ"/>
              </w:rPr>
              <w:t>. Praha: Karolinum, 2011.</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Němec, Z. </w:t>
            </w:r>
            <w:r w:rsidRPr="00A93E6C">
              <w:rPr>
                <w:rFonts w:ascii="Times New Roman" w:eastAsia="Times New Roman" w:hAnsi="Times New Roman" w:cs="Times New Roman"/>
                <w:i/>
                <w:sz w:val="20"/>
                <w:szCs w:val="18"/>
                <w:lang w:eastAsia="cs-CZ"/>
              </w:rPr>
              <w:t>Asistence ve vzdělávání žáků se sociálním znevýhodněním</w:t>
            </w:r>
            <w:r w:rsidRPr="00A93E6C">
              <w:rPr>
                <w:rFonts w:ascii="Times New Roman" w:eastAsia="Times New Roman" w:hAnsi="Times New Roman" w:cs="Times New Roman"/>
                <w:sz w:val="20"/>
                <w:szCs w:val="18"/>
                <w:lang w:eastAsia="cs-CZ"/>
              </w:rPr>
              <w:t>. Praha: Nová škola, 2014.</w:t>
            </w:r>
          </w:p>
          <w:p w:rsidR="007D6A78" w:rsidRPr="00A93E6C" w:rsidRDefault="007D6A78" w:rsidP="00F90037">
            <w:pPr>
              <w:spacing w:after="0" w:line="240" w:lineRule="auto"/>
              <w:jc w:val="both"/>
              <w:rPr>
                <w:rFonts w:ascii="Times New Roman" w:eastAsia="Times New Roman" w:hAnsi="Times New Roman" w:cs="Times New Roman"/>
                <w:b/>
                <w:sz w:val="20"/>
                <w:szCs w:val="18"/>
                <w:lang w:eastAsia="cs-CZ"/>
              </w:rPr>
            </w:pPr>
            <w:r w:rsidRPr="00A93E6C">
              <w:rPr>
                <w:rFonts w:ascii="Times New Roman" w:eastAsia="Times New Roman" w:hAnsi="Times New Roman" w:cs="Times New Roman"/>
                <w:b/>
                <w:sz w:val="20"/>
                <w:szCs w:val="18"/>
                <w:lang w:eastAsia="cs-CZ"/>
              </w:rPr>
              <w:t>Doporučená literatura</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Diller, J. V. </w:t>
            </w:r>
            <w:r w:rsidRPr="00A93E6C">
              <w:rPr>
                <w:rFonts w:ascii="Times New Roman" w:eastAsia="Times New Roman" w:hAnsi="Times New Roman" w:cs="Times New Roman"/>
                <w:i/>
                <w:sz w:val="20"/>
                <w:szCs w:val="18"/>
                <w:lang w:eastAsia="cs-CZ"/>
              </w:rPr>
              <w:t>Cultural diversity: a primer</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for</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the</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human</w:t>
            </w:r>
            <w:r w:rsidR="003F4106">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i/>
                <w:sz w:val="20"/>
                <w:szCs w:val="18"/>
                <w:lang w:eastAsia="cs-CZ"/>
              </w:rPr>
              <w:t>services.</w:t>
            </w:r>
            <w:r>
              <w:rPr>
                <w:rFonts w:ascii="Times New Roman" w:eastAsia="Times New Roman" w:hAnsi="Times New Roman" w:cs="Times New Roman"/>
                <w:i/>
                <w:sz w:val="20"/>
                <w:szCs w:val="18"/>
                <w:lang w:eastAsia="cs-CZ"/>
              </w:rPr>
              <w:t xml:space="preserve"> </w:t>
            </w:r>
            <w:r w:rsidRPr="00A93E6C">
              <w:rPr>
                <w:rFonts w:ascii="Times New Roman" w:eastAsia="Times New Roman" w:hAnsi="Times New Roman" w:cs="Times New Roman"/>
                <w:sz w:val="20"/>
                <w:szCs w:val="18"/>
                <w:lang w:eastAsia="cs-CZ"/>
              </w:rPr>
              <w:t>Fifth</w:t>
            </w:r>
            <w:r w:rsidR="003F4106">
              <w:rPr>
                <w:rFonts w:ascii="Times New Roman" w:eastAsia="Times New Roman" w:hAnsi="Times New Roman" w:cs="Times New Roman"/>
                <w:sz w:val="20"/>
                <w:szCs w:val="18"/>
                <w:lang w:eastAsia="cs-CZ"/>
              </w:rPr>
              <w:t xml:space="preserve"> </w:t>
            </w:r>
            <w:r w:rsidRPr="00A93E6C">
              <w:rPr>
                <w:rFonts w:ascii="Times New Roman" w:eastAsia="Times New Roman" w:hAnsi="Times New Roman" w:cs="Times New Roman"/>
                <w:sz w:val="20"/>
                <w:szCs w:val="18"/>
                <w:lang w:eastAsia="cs-CZ"/>
              </w:rPr>
              <w:t>edition. Stamford: Cengage</w:t>
            </w:r>
            <w:r w:rsidR="003F4106">
              <w:rPr>
                <w:rFonts w:ascii="Times New Roman" w:eastAsia="Times New Roman" w:hAnsi="Times New Roman" w:cs="Times New Roman"/>
                <w:sz w:val="20"/>
                <w:szCs w:val="18"/>
                <w:lang w:eastAsia="cs-CZ"/>
              </w:rPr>
              <w:t xml:space="preserve"> </w:t>
            </w:r>
            <w:r w:rsidRPr="00A93E6C">
              <w:rPr>
                <w:rFonts w:ascii="Times New Roman" w:eastAsia="Times New Roman" w:hAnsi="Times New Roman" w:cs="Times New Roman"/>
                <w:sz w:val="20"/>
                <w:szCs w:val="18"/>
                <w:lang w:eastAsia="cs-CZ"/>
              </w:rPr>
              <w:t>Learning, 2015.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Jarkovská, Lucie. </w:t>
            </w:r>
            <w:r w:rsidRPr="00A93E6C">
              <w:rPr>
                <w:rFonts w:ascii="Times New Roman" w:eastAsia="Times New Roman" w:hAnsi="Times New Roman" w:cs="Times New Roman"/>
                <w:i/>
                <w:sz w:val="20"/>
                <w:szCs w:val="18"/>
                <w:lang w:eastAsia="cs-CZ"/>
              </w:rPr>
              <w:t>Etnická rozmanitost ve škole: stejnost v různosti</w:t>
            </w:r>
            <w:r w:rsidRPr="00A93E6C">
              <w:rPr>
                <w:rFonts w:ascii="Times New Roman" w:eastAsia="Times New Roman" w:hAnsi="Times New Roman" w:cs="Times New Roman"/>
                <w:sz w:val="20"/>
                <w:szCs w:val="18"/>
                <w:lang w:eastAsia="cs-CZ"/>
              </w:rPr>
              <w:t>. Praha: Portál, 2015.</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Matějů, P., Straková, J., Veselý, A.</w:t>
            </w:r>
            <w:r w:rsidR="000E67B6">
              <w:rPr>
                <w:rFonts w:ascii="Times New Roman" w:eastAsia="Times New Roman" w:hAnsi="Times New Roman" w:cs="Times New Roman"/>
                <w:sz w:val="20"/>
                <w:szCs w:val="18"/>
                <w:lang w:eastAsia="cs-CZ"/>
              </w:rPr>
              <w:t xml:space="preserve"> (E</w:t>
            </w:r>
            <w:r w:rsidRPr="00A93E6C">
              <w:rPr>
                <w:rFonts w:ascii="Times New Roman" w:eastAsia="Times New Roman" w:hAnsi="Times New Roman" w:cs="Times New Roman"/>
                <w:sz w:val="20"/>
                <w:szCs w:val="18"/>
                <w:lang w:eastAsia="cs-CZ"/>
              </w:rPr>
              <w:t xml:space="preserve">ds). </w:t>
            </w:r>
            <w:r w:rsidRPr="00A93E6C">
              <w:rPr>
                <w:rFonts w:ascii="Times New Roman" w:eastAsia="Times New Roman" w:hAnsi="Times New Roman" w:cs="Times New Roman"/>
                <w:i/>
                <w:sz w:val="20"/>
                <w:szCs w:val="18"/>
                <w:lang w:eastAsia="cs-CZ"/>
              </w:rPr>
              <w:t>Nerovnosti ve vzdělávání: od měření k řešení</w:t>
            </w:r>
            <w:r w:rsidRPr="00A93E6C">
              <w:rPr>
                <w:rFonts w:ascii="Times New Roman" w:eastAsia="Times New Roman" w:hAnsi="Times New Roman" w:cs="Times New Roman"/>
                <w:sz w:val="20"/>
                <w:szCs w:val="18"/>
                <w:lang w:eastAsia="cs-CZ"/>
              </w:rPr>
              <w:t>. Praha: Sociologické nakladatelství (SLON), 2010. Studie.</w:t>
            </w:r>
          </w:p>
          <w:p w:rsidR="007D6A78" w:rsidRPr="00A93E6C" w:rsidRDefault="007D6A78" w:rsidP="00F90037">
            <w:pPr>
              <w:spacing w:after="0" w:line="240" w:lineRule="auto"/>
              <w:jc w:val="both"/>
              <w:rPr>
                <w:rFonts w:ascii="Times New Roman" w:eastAsia="Times New Roman" w:hAnsi="Times New Roman" w:cs="Times New Roman"/>
                <w:sz w:val="20"/>
                <w:szCs w:val="18"/>
                <w:lang w:eastAsia="cs-CZ"/>
              </w:rPr>
            </w:pPr>
            <w:r w:rsidRPr="00A93E6C">
              <w:rPr>
                <w:rFonts w:ascii="Times New Roman" w:eastAsia="Times New Roman" w:hAnsi="Times New Roman" w:cs="Times New Roman"/>
                <w:sz w:val="20"/>
                <w:szCs w:val="18"/>
                <w:lang w:eastAsia="cs-CZ"/>
              </w:rPr>
              <w:t xml:space="preserve">Prokop, J. </w:t>
            </w:r>
            <w:r w:rsidRPr="00A93E6C">
              <w:rPr>
                <w:rFonts w:ascii="Times New Roman" w:eastAsia="Times New Roman" w:hAnsi="Times New Roman" w:cs="Times New Roman"/>
                <w:i/>
                <w:sz w:val="20"/>
                <w:szCs w:val="18"/>
                <w:lang w:eastAsia="cs-CZ"/>
              </w:rPr>
              <w:t>Škola a společnost v kritických teoriích druhé poloviny</w:t>
            </w:r>
            <w:r w:rsidRPr="00A93E6C">
              <w:rPr>
                <w:rFonts w:ascii="Times New Roman" w:eastAsia="Times New Roman" w:hAnsi="Times New Roman" w:cs="Times New Roman"/>
                <w:sz w:val="20"/>
                <w:szCs w:val="18"/>
                <w:lang w:eastAsia="cs-CZ"/>
              </w:rPr>
              <w:t xml:space="preserve"> 20. století. Praha: Karolinum, 2005.</w:t>
            </w:r>
          </w:p>
          <w:p w:rsidR="007D6A78" w:rsidRPr="00A93E6C" w:rsidRDefault="007D6A78" w:rsidP="00F90037">
            <w:pPr>
              <w:spacing w:after="0" w:line="240" w:lineRule="auto"/>
              <w:jc w:val="both"/>
              <w:rPr>
                <w:rFonts w:ascii="Times New Roman" w:eastAsia="Times New Roman" w:hAnsi="Times New Roman" w:cs="Times New Roman"/>
                <w:sz w:val="18"/>
                <w:szCs w:val="18"/>
                <w:lang w:eastAsia="cs-CZ"/>
              </w:rPr>
            </w:pPr>
            <w:r w:rsidRPr="00A93E6C">
              <w:rPr>
                <w:rFonts w:ascii="Times New Roman" w:eastAsia="Times New Roman" w:hAnsi="Times New Roman" w:cs="Times New Roman"/>
                <w:sz w:val="20"/>
                <w:szCs w:val="18"/>
                <w:lang w:eastAsia="cs-CZ"/>
              </w:rPr>
              <w:t>Rabušicová, M. et al</w:t>
            </w:r>
            <w:r w:rsidRPr="00A93E6C">
              <w:rPr>
                <w:rFonts w:ascii="Times New Roman" w:eastAsia="Times New Roman" w:hAnsi="Times New Roman" w:cs="Times New Roman"/>
                <w:i/>
                <w:sz w:val="20"/>
                <w:szCs w:val="18"/>
                <w:lang w:eastAsia="cs-CZ"/>
              </w:rPr>
              <w:t>. Škola a (versus) rodina</w:t>
            </w:r>
            <w:r w:rsidRPr="00A93E6C">
              <w:rPr>
                <w:rFonts w:ascii="Times New Roman" w:eastAsia="Times New Roman" w:hAnsi="Times New Roman" w:cs="Times New Roman"/>
                <w:sz w:val="20"/>
                <w:szCs w:val="18"/>
                <w:lang w:eastAsia="cs-CZ"/>
              </w:rPr>
              <w:t xml:space="preserve">. Brno: Masarykova univerzita, 2004. </w:t>
            </w:r>
          </w:p>
        </w:tc>
      </w:tr>
    </w:tbl>
    <w:p w:rsidR="003F428A" w:rsidRDefault="003F428A"/>
    <w:p w:rsidR="003F428A" w:rsidRPr="003F428A" w:rsidRDefault="003F428A" w:rsidP="003F428A">
      <w:r>
        <w:br w:type="page"/>
      </w:r>
      <w:r w:rsidRPr="0075204E">
        <w:rPr>
          <w:rFonts w:ascii="Times New Roman" w:eastAsia="Times New Roman" w:hAnsi="Times New Roman" w:cs="Times New Roman"/>
          <w:b/>
          <w:lang w:eastAsia="cs-CZ"/>
        </w:rPr>
        <w:lastRenderedPageBreak/>
        <w:t>Abecední seznam vyučujících</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Bakošová Zlatica, doc. PhDr., CSc.</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Balaban Cakirpaloglu Irena, Mgr., </w:t>
      </w:r>
      <w:r w:rsidRPr="0075204E">
        <w:rPr>
          <w:rFonts w:ascii="Times New Roman" w:eastAsia="Times New Roman" w:hAnsi="Times New Roman" w:cs="Times New Roman"/>
          <w:szCs w:val="20"/>
          <w:lang w:eastAsia="cs-CZ"/>
        </w:rPr>
        <w:t>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Balvín Jaroslav, </w:t>
      </w:r>
      <w:r w:rsidRPr="0075204E">
        <w:rPr>
          <w:rFonts w:ascii="Times New Roman" w:eastAsia="Times New Roman" w:hAnsi="Times New Roman" w:cs="Times New Roman"/>
          <w:szCs w:val="20"/>
          <w:lang w:eastAsia="cs-CZ"/>
        </w:rPr>
        <w:t>doc. PhDr.</w:t>
      </w:r>
      <w:r>
        <w:rPr>
          <w:rFonts w:ascii="Times New Roman" w:eastAsia="Times New Roman" w:hAnsi="Times New Roman" w:cs="Times New Roman"/>
          <w:szCs w:val="20"/>
          <w:lang w:eastAsia="cs-CZ"/>
        </w:rPr>
        <w:t xml:space="preserve"> Mgr.</w:t>
      </w:r>
      <w:r w:rsidRPr="0075204E">
        <w:rPr>
          <w:rFonts w:ascii="Times New Roman" w:eastAsia="Times New Roman" w:hAnsi="Times New Roman" w:cs="Times New Roman"/>
          <w:szCs w:val="20"/>
          <w:lang w:eastAsia="cs-CZ"/>
        </w:rPr>
        <w:t>, CSc.</w:t>
      </w:r>
    </w:p>
    <w:p w:rsidR="003F428A"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Fabián Ondřej, </w:t>
      </w:r>
      <w:r w:rsidRPr="0075204E">
        <w:rPr>
          <w:rFonts w:ascii="Times New Roman" w:eastAsia="Times New Roman" w:hAnsi="Times New Roman" w:cs="Times New Roman"/>
          <w:szCs w:val="20"/>
          <w:lang w:eastAsia="cs-CZ"/>
        </w:rPr>
        <w:t xml:space="preserve">PhDr. </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Haburajová Ilavská Lenka, </w:t>
      </w:r>
      <w:r w:rsidRPr="0075204E">
        <w:rPr>
          <w:rFonts w:ascii="Times New Roman" w:eastAsia="Times New Roman" w:hAnsi="Times New Roman" w:cs="Times New Roman"/>
          <w:szCs w:val="20"/>
          <w:lang w:eastAsia="cs-CZ"/>
        </w:rPr>
        <w:t>doc. PhDr.,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Hladík Jakub, </w:t>
      </w:r>
      <w:r w:rsidRPr="0075204E">
        <w:rPr>
          <w:rFonts w:ascii="Times New Roman" w:eastAsia="Times New Roman" w:hAnsi="Times New Roman" w:cs="Times New Roman"/>
          <w:szCs w:val="20"/>
          <w:lang w:eastAsia="cs-CZ"/>
        </w:rPr>
        <w:t>Mgr.</w:t>
      </w:r>
      <w:r>
        <w:rPr>
          <w:rFonts w:ascii="Times New Roman" w:eastAsia="Times New Roman" w:hAnsi="Times New Roman" w:cs="Times New Roman"/>
          <w:szCs w:val="20"/>
          <w:lang w:eastAsia="cs-CZ"/>
        </w:rPr>
        <w:t>, Ph.D</w:t>
      </w:r>
      <w:r w:rsidRPr="0075204E">
        <w:rPr>
          <w:rFonts w:ascii="Times New Roman" w:eastAsia="Times New Roman" w:hAnsi="Times New Roman" w:cs="Times New Roman"/>
          <w:szCs w:val="20"/>
          <w:lang w:eastAsia="cs-CZ"/>
        </w:rPr>
        <w:t>.</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Hrbáčková Karla,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Hrnčiříková Zuzana, </w:t>
      </w:r>
      <w:r w:rsidRPr="0075204E">
        <w:rPr>
          <w:rFonts w:ascii="Times New Roman" w:eastAsia="Times New Roman" w:hAnsi="Times New Roman" w:cs="Times New Roman"/>
          <w:szCs w:val="20"/>
          <w:lang w:eastAsia="cs-CZ"/>
        </w:rPr>
        <w:t>PhDr., Ph.D.</w:t>
      </w:r>
    </w:p>
    <w:p w:rsidR="003F428A"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Karger Tomáš,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Kozubíková Ludmila, Ing.,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Krausová Jana,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 xml:space="preserve">Kroutilová Nováková </w:t>
      </w:r>
      <w:r>
        <w:rPr>
          <w:rFonts w:ascii="Times New Roman" w:eastAsia="Times New Roman" w:hAnsi="Times New Roman" w:cs="Times New Roman"/>
          <w:szCs w:val="20"/>
          <w:lang w:eastAsia="cs-CZ"/>
        </w:rPr>
        <w:t xml:space="preserve">Radana,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Krystoň Miroslav, </w:t>
      </w:r>
      <w:r w:rsidRPr="0075204E">
        <w:rPr>
          <w:rFonts w:ascii="Times New Roman" w:eastAsia="Times New Roman" w:hAnsi="Times New Roman" w:cs="Times New Roman"/>
          <w:szCs w:val="20"/>
          <w:lang w:eastAsia="cs-CZ"/>
        </w:rPr>
        <w:t>prof. PaedDr., CSc.</w:t>
      </w:r>
    </w:p>
    <w:p w:rsidR="003F428A" w:rsidRDefault="003F428A" w:rsidP="003F428A">
      <w:pPr>
        <w:pStyle w:val="Odstavecseseznamem"/>
        <w:numPr>
          <w:ilvl w:val="0"/>
          <w:numId w:val="2"/>
        </w:numPr>
        <w:spacing w:after="0" w:line="240" w:lineRule="auto"/>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Jana Máčalová, Mgr.</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bCs/>
          <w:szCs w:val="20"/>
          <w:lang w:eastAsia="cs-CZ"/>
        </w:rPr>
      </w:pPr>
      <w:r>
        <w:rPr>
          <w:rFonts w:ascii="Times New Roman" w:eastAsia="Times New Roman" w:hAnsi="Times New Roman" w:cs="Times New Roman"/>
          <w:bCs/>
          <w:szCs w:val="20"/>
          <w:lang w:eastAsia="cs-CZ"/>
        </w:rPr>
        <w:t xml:space="preserve">Novák Petr, </w:t>
      </w:r>
      <w:r w:rsidRPr="0075204E">
        <w:rPr>
          <w:rFonts w:ascii="Times New Roman" w:eastAsia="Times New Roman" w:hAnsi="Times New Roman" w:cs="Times New Roman"/>
          <w:bCs/>
          <w:szCs w:val="20"/>
          <w:lang w:eastAsia="cs-CZ"/>
        </w:rPr>
        <w:t>Ing.,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Petr Šafránková Anna, </w:t>
      </w:r>
      <w:r w:rsidRPr="0075204E">
        <w:rPr>
          <w:rFonts w:ascii="Times New Roman" w:eastAsia="Times New Roman" w:hAnsi="Times New Roman" w:cs="Times New Roman"/>
          <w:szCs w:val="20"/>
          <w:lang w:eastAsia="cs-CZ"/>
        </w:rPr>
        <w:t xml:space="preserve">Mgr., Ph.D. </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sidRPr="0075204E">
        <w:rPr>
          <w:rFonts w:ascii="Times New Roman" w:eastAsia="Times New Roman" w:hAnsi="Times New Roman" w:cs="Times New Roman"/>
          <w:szCs w:val="20"/>
          <w:lang w:eastAsia="cs-CZ"/>
        </w:rPr>
        <w:t>Skarupská Helena</w:t>
      </w:r>
      <w:r>
        <w:rPr>
          <w:rFonts w:ascii="Times New Roman" w:eastAsia="Times New Roman" w:hAnsi="Times New Roman" w:cs="Times New Roman"/>
          <w:szCs w:val="20"/>
          <w:lang w:eastAsia="cs-CZ"/>
        </w:rPr>
        <w:t xml:space="preserve">, </w:t>
      </w:r>
      <w:r w:rsidRPr="0075204E">
        <w:rPr>
          <w:rFonts w:ascii="Times New Roman" w:eastAsia="Times New Roman" w:hAnsi="Times New Roman" w:cs="Times New Roman"/>
          <w:szCs w:val="20"/>
          <w:lang w:eastAsia="cs-CZ"/>
        </w:rPr>
        <w:t>PhDr.,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 xml:space="preserve">Suchánková Eliška, </w:t>
      </w:r>
      <w:r w:rsidRPr="0075204E">
        <w:rPr>
          <w:rFonts w:ascii="Times New Roman" w:eastAsia="Times New Roman" w:hAnsi="Times New Roman" w:cs="Times New Roman"/>
          <w:szCs w:val="20"/>
          <w:lang w:eastAsia="cs-CZ"/>
        </w:rPr>
        <w:t>Mgr., Ph.D.</w:t>
      </w:r>
    </w:p>
    <w:p w:rsidR="003F428A" w:rsidRPr="0075204E" w:rsidRDefault="003F428A" w:rsidP="003F428A">
      <w:pPr>
        <w:pStyle w:val="Odstavecseseznamem"/>
        <w:numPr>
          <w:ilvl w:val="0"/>
          <w:numId w:val="2"/>
        </w:numPr>
        <w:spacing w:after="0" w:line="240" w:lineRule="auto"/>
        <w:rPr>
          <w:rFonts w:ascii="Times New Roman" w:eastAsia="Times New Roman" w:hAnsi="Times New Roman" w:cs="Times New Roman"/>
          <w:szCs w:val="20"/>
          <w:lang w:eastAsia="cs-CZ"/>
        </w:rPr>
      </w:pPr>
      <w:r>
        <w:rPr>
          <w:rFonts w:ascii="Times New Roman" w:eastAsia="Times New Roman" w:hAnsi="Times New Roman" w:cs="Times New Roman"/>
          <w:szCs w:val="20"/>
          <w:lang w:eastAsia="cs-CZ"/>
        </w:rPr>
        <w:t>Včelařová Hana, PhDr.</w:t>
      </w:r>
    </w:p>
    <w:p w:rsidR="003F428A" w:rsidRDefault="003F428A"/>
    <w:p w:rsidR="003F428A" w:rsidRDefault="003F428A"/>
    <w:p w:rsidR="003D18B9" w:rsidRDefault="003D18B9" w:rsidP="003D18B9"/>
    <w:p w:rsidR="003D18B9" w:rsidRPr="003D18B9" w:rsidRDefault="003D18B9" w:rsidP="003D18B9">
      <w:pPr>
        <w:spacing w:after="240"/>
        <w:rPr>
          <w:rFonts w:ascii="Times New Roman" w:hAnsi="Times New Roman" w:cs="Times New Roman"/>
          <w:sz w:val="28"/>
          <w:szCs w:val="20"/>
        </w:rPr>
      </w:pPr>
      <w:r w:rsidRPr="003D18B9">
        <w:rPr>
          <w:rFonts w:ascii="Times New Roman" w:hAnsi="Times New Roman" w:cs="Times New Roman"/>
        </w:rPr>
        <w:t>U vyučujících s pracovní smlouvou na dobu určitou se předpokládá její prodloužení.</w:t>
      </w:r>
    </w:p>
    <w:p w:rsidR="003F428A" w:rsidRDefault="003F428A">
      <w:r>
        <w:br w:type="page"/>
      </w:r>
    </w:p>
    <w:tbl>
      <w:tblPr>
        <w:tblpPr w:leftFromText="141" w:rightFromText="141" w:vertAnchor="page" w:horzAnchor="margin" w:tblpY="1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C5FBB" w:rsidTr="00CA4E79">
        <w:tc>
          <w:tcPr>
            <w:tcW w:w="9859" w:type="dxa"/>
            <w:gridSpan w:val="11"/>
            <w:tcBorders>
              <w:bottom w:val="double" w:sz="4" w:space="0" w:color="auto"/>
            </w:tcBorders>
            <w:shd w:val="clear" w:color="auto" w:fill="BDD6EE"/>
          </w:tcPr>
          <w:p w:rsidR="003F428A" w:rsidRPr="00EC5FBB" w:rsidRDefault="003F428A" w:rsidP="00CA4E79">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lastRenderedPageBreak/>
              <w:t>C-I – Personální zabezpečení</w:t>
            </w:r>
          </w:p>
        </w:tc>
      </w:tr>
      <w:tr w:rsidR="003F428A" w:rsidRPr="00EC5FBB" w:rsidTr="00CA4E79">
        <w:tc>
          <w:tcPr>
            <w:tcW w:w="2518" w:type="dxa"/>
            <w:tcBorders>
              <w:top w:val="double" w:sz="4"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w:t>
            </w:r>
          </w:p>
        </w:tc>
        <w:tc>
          <w:tcPr>
            <w:tcW w:w="709"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1955</w:t>
            </w:r>
          </w:p>
        </w:tc>
        <w:tc>
          <w:tcPr>
            <w:tcW w:w="1721"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pp </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w:t>
            </w: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8/20</w:t>
            </w:r>
            <w:r w:rsidRPr="00EC5FBB">
              <w:rPr>
                <w:rFonts w:ascii="Times New Roman" w:eastAsia="Times New Roman" w:hAnsi="Times New Roman" w:cs="Times New Roman"/>
                <w:sz w:val="20"/>
                <w:szCs w:val="20"/>
                <w:lang w:eastAsia="cs-CZ"/>
              </w:rPr>
              <w:t>18</w:t>
            </w:r>
          </w:p>
        </w:tc>
      </w:tr>
      <w:tr w:rsidR="003F428A" w:rsidRPr="00EC5FBB" w:rsidTr="00CA4E79">
        <w:tc>
          <w:tcPr>
            <w:tcW w:w="5068" w:type="dxa"/>
            <w:gridSpan w:val="3"/>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Komenského v Bratislavě</w:t>
            </w: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EC5FBB" w:rsidTr="00CA4E79">
        <w:trPr>
          <w:trHeight w:val="326"/>
        </w:trPr>
        <w:tc>
          <w:tcPr>
            <w:tcW w:w="9859" w:type="dxa"/>
            <w:gridSpan w:val="11"/>
            <w:tcBorders>
              <w:top w:val="nil"/>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r>
              <w:rPr>
                <w:rFonts w:ascii="Times New Roman" w:eastAsia="Times New Roman" w:hAnsi="Times New Roman" w:cs="Times New Roman"/>
                <w:sz w:val="20"/>
                <w:szCs w:val="20"/>
                <w:lang w:eastAsia="cs-CZ"/>
              </w:rPr>
              <w:t xml:space="preserve"> (garant, přednášející)</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3F428A" w:rsidRPr="00EC5FBB" w:rsidTr="00CA4E79">
        <w:trPr>
          <w:trHeight w:val="307"/>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Pedagogika, 1985, UK Bratislava, </w:t>
            </w:r>
            <w:r>
              <w:rPr>
                <w:rFonts w:ascii="Times New Roman" w:eastAsia="Times New Roman" w:hAnsi="Times New Roman" w:cs="Times New Roman"/>
                <w:sz w:val="20"/>
                <w:szCs w:val="20"/>
                <w:lang w:eastAsia="cs-CZ"/>
              </w:rPr>
              <w:t>FF (</w:t>
            </w:r>
            <w:r w:rsidRPr="00EC5FBB">
              <w:rPr>
                <w:rFonts w:ascii="Times New Roman" w:eastAsia="Times New Roman" w:hAnsi="Times New Roman" w:cs="Times New Roman"/>
                <w:sz w:val="20"/>
                <w:szCs w:val="20"/>
                <w:lang w:eastAsia="cs-CZ"/>
              </w:rPr>
              <w:t>CSc.).</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r>
              <w:rPr>
                <w:rFonts w:ascii="Times New Roman" w:eastAsia="Times New Roman" w:hAnsi="Times New Roman" w:cs="Times New Roman"/>
                <w:sz w:val="20"/>
                <w:szCs w:val="20"/>
                <w:lang w:eastAsia="cs-CZ"/>
              </w:rPr>
              <w:t>, 2005, UK Bratislva, FF (</w:t>
            </w:r>
            <w:r w:rsidRPr="00EC5FBB">
              <w:rPr>
                <w:rFonts w:ascii="Times New Roman" w:eastAsia="Times New Roman" w:hAnsi="Times New Roman" w:cs="Times New Roman"/>
                <w:sz w:val="20"/>
                <w:szCs w:val="20"/>
                <w:lang w:eastAsia="cs-CZ"/>
              </w:rPr>
              <w:t>doc.).</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3F428A" w:rsidRPr="00EC5FBB" w:rsidTr="00CA4E79">
        <w:trPr>
          <w:trHeight w:val="284"/>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FF, odborný asistent, docent, 22 let.</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IMS Brno, docent, 3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UCM Trnava, FF, docent, 2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UK Bratislava, PdF, docent, 2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UTB Zlín, FHS, docent, 5 let.</w:t>
            </w:r>
          </w:p>
        </w:tc>
      </w:tr>
      <w:tr w:rsidR="003F428A" w:rsidRPr="00EC5FBB" w:rsidTr="00CA4E79">
        <w:trPr>
          <w:trHeight w:val="250"/>
        </w:trPr>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3F428A" w:rsidRPr="00EC5FBB" w:rsidTr="00CA4E79">
        <w:trPr>
          <w:trHeight w:val="337"/>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na FHS UTB = 4. Počet vedených a obhájených diplomových prací = 16.</w:t>
            </w:r>
          </w:p>
        </w:tc>
      </w:tr>
      <w:tr w:rsidR="003F428A" w:rsidRPr="00EC5FBB" w:rsidTr="00CA4E79">
        <w:trPr>
          <w:cantSplit/>
        </w:trPr>
        <w:tc>
          <w:tcPr>
            <w:tcW w:w="3347"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3F428A" w:rsidRPr="00EC5FBB" w:rsidTr="00CA4E79">
        <w:trPr>
          <w:cantSplit/>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Pedagogika</w:t>
            </w: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FF UK Bratislava</w:t>
            </w:r>
          </w:p>
        </w:tc>
        <w:tc>
          <w:tcPr>
            <w:tcW w:w="632" w:type="dxa"/>
            <w:tcBorders>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3F428A" w:rsidRPr="00EC5FBB" w:rsidTr="00CA4E79">
        <w:trPr>
          <w:cantSplit/>
          <w:trHeight w:val="70"/>
        </w:trPr>
        <w:tc>
          <w:tcPr>
            <w:tcW w:w="3347"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340</w:t>
            </w:r>
          </w:p>
        </w:tc>
      </w:tr>
      <w:tr w:rsidR="003F428A" w:rsidRPr="00EC5FBB" w:rsidTr="00CA4E79">
        <w:trPr>
          <w:trHeight w:val="205"/>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EC5FBB" w:rsidTr="00CA4E79">
        <w:trPr>
          <w:trHeight w:val="2347"/>
        </w:trPr>
        <w:tc>
          <w:tcPr>
            <w:tcW w:w="9859" w:type="dxa"/>
            <w:gridSpan w:val="11"/>
          </w:tcPr>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(2014). Cieľové skupiny sociálnej pedagogiky. In </w:t>
            </w:r>
            <w:r w:rsidRPr="00EC5FBB">
              <w:rPr>
                <w:rFonts w:ascii="Times New Roman" w:eastAsia="Times New Roman" w:hAnsi="Times New Roman" w:cs="Times New Roman"/>
                <w:i/>
                <w:sz w:val="20"/>
                <w:lang w:eastAsia="cs-CZ"/>
              </w:rPr>
              <w:t>Perspektivy sociální pedagogiky v 21. století.</w:t>
            </w:r>
            <w:r w:rsidRPr="00EC5FBB">
              <w:rPr>
                <w:rFonts w:ascii="Times New Roman" w:eastAsia="Times New Roman" w:hAnsi="Times New Roman" w:cs="Times New Roman"/>
                <w:sz w:val="20"/>
                <w:lang w:eastAsia="cs-CZ"/>
              </w:rPr>
              <w:t xml:space="preserve"> Hradec Králové: Gaudeamus.</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Inclusion of children from the socially disadvantaged environment</w:t>
            </w:r>
            <w:r w:rsidR="009A21A6">
              <w:rPr>
                <w:rFonts w:ascii="Times New Roman" w:eastAsia="Times New Roman" w:hAnsi="Times New Roman" w:cs="Times New Roman"/>
                <w:sz w:val="20"/>
                <w:lang w:eastAsia="cs-CZ"/>
              </w:rPr>
              <w:t>:</w:t>
            </w:r>
            <w:r w:rsidRPr="00EC5FBB">
              <w:rPr>
                <w:rFonts w:ascii="Times New Roman" w:eastAsia="Times New Roman" w:hAnsi="Times New Roman" w:cs="Times New Roman"/>
                <w:sz w:val="20"/>
                <w:lang w:eastAsia="cs-CZ"/>
              </w:rPr>
              <w:t xml:space="preserve"> the case study of Slovakia. </w:t>
            </w:r>
            <w:r w:rsidRPr="00EC5FBB">
              <w:rPr>
                <w:rFonts w:ascii="Times New Roman" w:eastAsia="Times New Roman" w:hAnsi="Times New Roman" w:cs="Times New Roman"/>
                <w:i/>
                <w:sz w:val="20"/>
                <w:lang w:eastAsia="cs-CZ"/>
              </w:rPr>
              <w:t>Forum Scientiae Oeconomia,4</w:t>
            </w:r>
            <w:r w:rsidRPr="00EC5FBB">
              <w:rPr>
                <w:rFonts w:ascii="Times New Roman" w:eastAsia="Times New Roman" w:hAnsi="Times New Roman" w:cs="Times New Roman"/>
                <w:sz w:val="20"/>
                <w:lang w:eastAsia="cs-CZ"/>
              </w:rPr>
              <w:t>(2), 61-72.</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Učiť sa žiť s migrantmi - úlohy aj pre sociálnych pedagógov. In </w:t>
            </w:r>
            <w:r w:rsidRPr="00EC5FBB">
              <w:rPr>
                <w:rFonts w:ascii="Times New Roman" w:eastAsia="Times New Roman" w:hAnsi="Times New Roman" w:cs="Times New Roman"/>
                <w:i/>
                <w:sz w:val="20"/>
                <w:lang w:eastAsia="cs-CZ"/>
              </w:rPr>
              <w:t>Sociální pedagogika 2016: Budoucnost Evropy; Řešení sociálně kulturních problémů</w:t>
            </w:r>
            <w:r w:rsidRPr="00EC5FBB">
              <w:rPr>
                <w:rFonts w:ascii="Times New Roman" w:eastAsia="Times New Roman" w:hAnsi="Times New Roman" w:cs="Times New Roman"/>
                <w:sz w:val="20"/>
                <w:lang w:eastAsia="cs-CZ"/>
              </w:rPr>
              <w:t>. Brno: IMS.</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 xml:space="preserve">Bakošová, Z. (2016). Sociálny pedagóg v škole a jeho činnosti s cieľovými skupinami. In </w:t>
            </w:r>
            <w:r w:rsidRPr="00EC5FBB">
              <w:rPr>
                <w:rFonts w:ascii="Times New Roman" w:eastAsia="Times New Roman" w:hAnsi="Times New Roman" w:cs="Times New Roman"/>
                <w:i/>
                <w:sz w:val="20"/>
                <w:lang w:eastAsia="cs-CZ"/>
              </w:rPr>
              <w:t>S</w:t>
            </w:r>
            <w:r w:rsidRPr="00EC5FBB">
              <w:rPr>
                <w:rFonts w:ascii="Times New Roman" w:eastAsia="Times New Roman" w:hAnsi="Times New Roman" w:cs="Times New Roman"/>
                <w:i/>
                <w:sz w:val="20"/>
                <w:szCs w:val="20"/>
                <w:lang w:eastAsia="cs-CZ"/>
              </w:rPr>
              <w:t xml:space="preserve">ocialia 2015: možnosti uplatnění sociálního pedagoga/sociální pedagogiky v současné společnosti. </w:t>
            </w:r>
            <w:r w:rsidRPr="00EC5FBB">
              <w:rPr>
                <w:rFonts w:ascii="Times New Roman" w:eastAsia="Times New Roman" w:hAnsi="Times New Roman" w:cs="Times New Roman"/>
                <w:sz w:val="20"/>
                <w:szCs w:val="20"/>
                <w:lang w:eastAsia="cs-CZ"/>
              </w:rPr>
              <w:t>Hradec Králové: Gaudeamus.</w:t>
            </w:r>
          </w:p>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Bakošová, Z. (2016). Postoje žiakov základnej školy k vybraným mravným princípom. In</w:t>
            </w:r>
            <w:r w:rsidRPr="00EC5FBB">
              <w:rPr>
                <w:rFonts w:ascii="Times New Roman" w:eastAsia="Times New Roman" w:hAnsi="Times New Roman" w:cs="Times New Roman"/>
                <w:i/>
                <w:sz w:val="20"/>
                <w:lang w:eastAsia="cs-CZ"/>
              </w:rPr>
              <w:t xml:space="preserve"> Nová sociálna edukácia človeka 5: (duchovné, antropologické, filozofické, psychologické a sociálne aspekty terapie, výchovy, vzdelávania </w:t>
            </w:r>
            <w:r>
              <w:rPr>
                <w:rFonts w:ascii="Times New Roman" w:eastAsia="Times New Roman" w:hAnsi="Times New Roman" w:cs="Times New Roman"/>
                <w:i/>
                <w:sz w:val="20"/>
                <w:lang w:eastAsia="cs-CZ"/>
              </w:rPr>
              <w:br/>
            </w:r>
            <w:r w:rsidRPr="00EC5FBB">
              <w:rPr>
                <w:rFonts w:ascii="Times New Roman" w:eastAsia="Times New Roman" w:hAnsi="Times New Roman" w:cs="Times New Roman"/>
                <w:i/>
                <w:sz w:val="20"/>
                <w:lang w:eastAsia="cs-CZ"/>
              </w:rPr>
              <w:t xml:space="preserve">a poradenstva dneška). </w:t>
            </w:r>
            <w:r w:rsidRPr="00EC5FBB">
              <w:rPr>
                <w:rFonts w:ascii="Times New Roman" w:eastAsia="Times New Roman" w:hAnsi="Times New Roman" w:cs="Times New Roman"/>
                <w:sz w:val="20"/>
                <w:lang w:eastAsia="cs-CZ"/>
              </w:rPr>
              <w:t>Prešov: Prešovská univerzita.</w:t>
            </w:r>
          </w:p>
        </w:tc>
      </w:tr>
      <w:tr w:rsidR="003F428A" w:rsidRPr="00EC5FBB" w:rsidTr="00CA4E79">
        <w:trPr>
          <w:trHeight w:val="218"/>
        </w:trPr>
        <w:tc>
          <w:tcPr>
            <w:tcW w:w="9859" w:type="dxa"/>
            <w:gridSpan w:val="11"/>
            <w:shd w:val="clear" w:color="auto" w:fill="F7CAAC"/>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3F428A" w:rsidRPr="00EC5FBB" w:rsidTr="00CA4E79">
        <w:trPr>
          <w:trHeight w:val="328"/>
        </w:trPr>
        <w:tc>
          <w:tcPr>
            <w:tcW w:w="9859" w:type="dxa"/>
            <w:gridSpan w:val="11"/>
          </w:tcPr>
          <w:p w:rsidR="003F428A" w:rsidRPr="00EC5FBB" w:rsidRDefault="003F428A" w:rsidP="00CA4E79">
            <w:pPr>
              <w:spacing w:after="0" w:line="240" w:lineRule="auto"/>
              <w:rPr>
                <w:rFonts w:ascii="Times New Roman" w:eastAsia="Times New Roman" w:hAnsi="Times New Roman" w:cs="Times New Roman"/>
                <w:sz w:val="20"/>
                <w:szCs w:val="20"/>
                <w:lang w:eastAsia="cs-CZ"/>
              </w:rPr>
            </w:pPr>
          </w:p>
        </w:tc>
      </w:tr>
      <w:tr w:rsidR="003F428A" w:rsidRPr="00EC5FBB" w:rsidTr="00CA4E79">
        <w:trPr>
          <w:cantSplit/>
          <w:trHeight w:val="470"/>
        </w:trPr>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Zlatica Bakošová v. r.</w:t>
            </w:r>
          </w:p>
        </w:tc>
        <w:tc>
          <w:tcPr>
            <w:tcW w:w="786"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3F428A" w:rsidRPr="00EC5FBB" w:rsidRDefault="004E2658"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Pr="00EC5FBB" w:rsidRDefault="003F428A" w:rsidP="003F428A">
      <w:pPr>
        <w:spacing w:after="0" w:line="240" w:lineRule="auto"/>
        <w:rPr>
          <w:rFonts w:ascii="Times New Roman" w:eastAsia="Times New Roman" w:hAnsi="Times New Roman" w:cs="Times New Roman"/>
          <w:szCs w:val="20"/>
          <w:lang w:eastAsia="cs-CZ"/>
        </w:rPr>
      </w:pPr>
    </w:p>
    <w:p w:rsidR="003F428A" w:rsidRDefault="003F428A" w:rsidP="003F428A">
      <w:r>
        <w:br w:type="page"/>
      </w:r>
    </w:p>
    <w:tbl>
      <w:tblPr>
        <w:tblpPr w:leftFromText="141" w:rightFromText="141" w:vertAnchor="text" w:horzAnchor="margin" w:tblpY="-23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C5FBB" w:rsidTr="00CA4E79">
        <w:tc>
          <w:tcPr>
            <w:tcW w:w="9859" w:type="dxa"/>
            <w:gridSpan w:val="11"/>
            <w:tcBorders>
              <w:bottom w:val="double" w:sz="4" w:space="0" w:color="auto"/>
            </w:tcBorders>
            <w:shd w:val="clear" w:color="auto" w:fill="BDD6EE"/>
          </w:tcPr>
          <w:p w:rsidR="003F428A" w:rsidRPr="00EC5FBB" w:rsidRDefault="003F428A" w:rsidP="00CA4E79">
            <w:pPr>
              <w:spacing w:after="0" w:line="240" w:lineRule="auto"/>
              <w:jc w:val="both"/>
              <w:rPr>
                <w:rFonts w:ascii="Times New Roman" w:eastAsia="Times New Roman" w:hAnsi="Times New Roman" w:cs="Times New Roman"/>
                <w:b/>
                <w:sz w:val="28"/>
                <w:szCs w:val="20"/>
                <w:lang w:eastAsia="cs-CZ"/>
              </w:rPr>
            </w:pPr>
            <w:r w:rsidRPr="00EC5FBB">
              <w:rPr>
                <w:rFonts w:ascii="Times New Roman" w:eastAsia="Times New Roman" w:hAnsi="Times New Roman" w:cs="Times New Roman"/>
                <w:b/>
                <w:sz w:val="28"/>
                <w:szCs w:val="20"/>
                <w:lang w:eastAsia="cs-CZ"/>
              </w:rPr>
              <w:lastRenderedPageBreak/>
              <w:t>C-I – Personální zabezpečení</w:t>
            </w:r>
          </w:p>
        </w:tc>
      </w:tr>
      <w:tr w:rsidR="003F428A" w:rsidRPr="00EC5FBB" w:rsidTr="00CA4E79">
        <w:tc>
          <w:tcPr>
            <w:tcW w:w="2518" w:type="dxa"/>
            <w:tcBorders>
              <w:top w:val="double" w:sz="4"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Vysoká škola</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Tomáše Bati ve Zlíně</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Součást vysoké školy</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Fakulta humanitních studií</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Název studijního programu</w:t>
            </w:r>
          </w:p>
        </w:tc>
        <w:tc>
          <w:tcPr>
            <w:tcW w:w="7341" w:type="dxa"/>
            <w:gridSpan w:val="10"/>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Sociální pedagogika</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Jméno a příjmení</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Irena Balaban Cakirpaloglu</w:t>
            </w:r>
          </w:p>
        </w:tc>
        <w:tc>
          <w:tcPr>
            <w:tcW w:w="709"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Tituly</w:t>
            </w: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Mgr., Ph.D.</w:t>
            </w:r>
          </w:p>
        </w:tc>
      </w:tr>
      <w:tr w:rsidR="003F428A" w:rsidRPr="00EC5FBB" w:rsidTr="00CA4E79">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Rok narození</w:t>
            </w:r>
          </w:p>
        </w:tc>
        <w:tc>
          <w:tcPr>
            <w:tcW w:w="82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1979</w:t>
            </w:r>
          </w:p>
        </w:tc>
        <w:tc>
          <w:tcPr>
            <w:tcW w:w="1721"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k VŠ</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 xml:space="preserve"> 2020</w:t>
            </w:r>
          </w:p>
        </w:tc>
      </w:tr>
      <w:tr w:rsidR="003F428A" w:rsidRPr="00EC5FBB" w:rsidTr="00CA4E79">
        <w:tc>
          <w:tcPr>
            <w:tcW w:w="5068" w:type="dxa"/>
            <w:gridSpan w:val="3"/>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pp</w:t>
            </w:r>
          </w:p>
        </w:tc>
        <w:tc>
          <w:tcPr>
            <w:tcW w:w="9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c>
          <w:tcPr>
            <w:tcW w:w="709" w:type="dxa"/>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do kdy</w:t>
            </w:r>
          </w:p>
        </w:tc>
        <w:tc>
          <w:tcPr>
            <w:tcW w:w="138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8/</w:t>
            </w:r>
            <w:r w:rsidRPr="00EC5FBB">
              <w:rPr>
                <w:rFonts w:ascii="Times New Roman" w:eastAsia="Times New Roman" w:hAnsi="Times New Roman" w:cs="Times New Roman"/>
                <w:sz w:val="20"/>
                <w:szCs w:val="20"/>
                <w:lang w:eastAsia="cs-CZ"/>
              </w:rPr>
              <w:t>2020</w:t>
            </w:r>
          </w:p>
        </w:tc>
      </w:tr>
      <w:tr w:rsidR="003F428A" w:rsidRPr="00EC5FBB" w:rsidTr="00CA4E79">
        <w:tc>
          <w:tcPr>
            <w:tcW w:w="6060" w:type="dxa"/>
            <w:gridSpan w:val="5"/>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rozsah</w:t>
            </w: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6060"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EC5FBB" w:rsidTr="00CA4E79">
        <w:trPr>
          <w:trHeight w:val="608"/>
        </w:trPr>
        <w:tc>
          <w:tcPr>
            <w:tcW w:w="9859" w:type="dxa"/>
            <w:gridSpan w:val="11"/>
            <w:tcBorders>
              <w:top w:val="nil"/>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Kulturní a sociální antropologie (garant, přednášející), Interkulturní komunikace (garant, vyučující), Principy arteterapie pro sociální pedagogy (garant, vyučující)</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Údaje o vzdělání na VŠ </w:t>
            </w:r>
          </w:p>
        </w:tc>
      </w:tr>
      <w:tr w:rsidR="003F428A" w:rsidRPr="00EC5FBB" w:rsidTr="00CA4E79">
        <w:trPr>
          <w:trHeight w:val="307"/>
        </w:trPr>
        <w:tc>
          <w:tcPr>
            <w:tcW w:w="9859" w:type="dxa"/>
            <w:gridSpan w:val="11"/>
          </w:tcPr>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Učitelství pedagogiky a výtvarné výchovy pro střední školy</w:t>
            </w:r>
            <w:r>
              <w:rPr>
                <w:rFonts w:ascii="Times New Roman" w:eastAsia="Times New Roman" w:hAnsi="Times New Roman" w:cs="Times New Roman"/>
                <w:sz w:val="20"/>
                <w:szCs w:val="20"/>
                <w:lang w:eastAsia="cs-CZ"/>
              </w:rPr>
              <w:t>, 2003, UP v Olomouci, PdF. (Mgr.)</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Antropol</w:t>
            </w:r>
            <w:r>
              <w:rPr>
                <w:rFonts w:ascii="Times New Roman" w:eastAsia="Times New Roman" w:hAnsi="Times New Roman" w:cs="Times New Roman"/>
                <w:sz w:val="20"/>
                <w:szCs w:val="20"/>
                <w:lang w:eastAsia="cs-CZ"/>
              </w:rPr>
              <w:t>ogie, 2007, UP v Olomouci, PdF. (Ph.D.)</w:t>
            </w: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Údaje o odborném působení od absolvování VŠ</w:t>
            </w:r>
          </w:p>
        </w:tc>
      </w:tr>
      <w:tr w:rsidR="003F428A" w:rsidRPr="00EC5FBB" w:rsidTr="00CA4E79">
        <w:trPr>
          <w:trHeight w:val="284"/>
        </w:trPr>
        <w:tc>
          <w:tcPr>
            <w:tcW w:w="9859" w:type="dxa"/>
            <w:gridSpan w:val="11"/>
          </w:tcPr>
          <w:p w:rsidR="003F428A" w:rsidRPr="00EC5FBB" w:rsidRDefault="003F428A" w:rsidP="00CA4E79">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 xml:space="preserve">Národní ústav pro vzdělávání školské poradenské zařízení </w:t>
            </w:r>
            <w:r>
              <w:rPr>
                <w:rFonts w:ascii="Times New Roman" w:hAnsi="Times New Roman" w:cs="Times New Roman"/>
                <w:sz w:val="20"/>
                <w:szCs w:val="20"/>
              </w:rPr>
              <w:t xml:space="preserve">a zařízení pro další vzdělávání </w:t>
            </w:r>
            <w:r w:rsidRPr="00EC5FBB">
              <w:rPr>
                <w:rFonts w:ascii="Times New Roman" w:hAnsi="Times New Roman" w:cs="Times New Roman"/>
                <w:sz w:val="20"/>
                <w:szCs w:val="20"/>
              </w:rPr>
              <w:t>pedagogických pracovníků, Praha:</w:t>
            </w:r>
            <w:r>
              <w:rPr>
                <w:rFonts w:ascii="Times New Roman" w:hAnsi="Times New Roman" w:cs="Times New Roman"/>
                <w:sz w:val="20"/>
                <w:szCs w:val="20"/>
              </w:rPr>
              <w:t xml:space="preserve"> </w:t>
            </w:r>
            <w:r w:rsidRPr="00EC5FBB">
              <w:rPr>
                <w:rFonts w:ascii="Times New Roman" w:hAnsi="Times New Roman" w:cs="Times New Roman"/>
                <w:sz w:val="20"/>
                <w:szCs w:val="20"/>
              </w:rPr>
              <w:t>Centrum podpory inkluzivního vzdělávání CPIV Olomouc, 3 roky</w:t>
            </w:r>
          </w:p>
          <w:p w:rsidR="003F428A" w:rsidRPr="00EC5FBB" w:rsidRDefault="003F428A" w:rsidP="00CA4E79">
            <w:pPr>
              <w:spacing w:after="0" w:line="240" w:lineRule="auto"/>
              <w:rPr>
                <w:rFonts w:ascii="Times New Roman" w:hAnsi="Times New Roman" w:cs="Times New Roman"/>
                <w:sz w:val="20"/>
                <w:szCs w:val="20"/>
              </w:rPr>
            </w:pPr>
            <w:r w:rsidRPr="00EC5FBB">
              <w:rPr>
                <w:rFonts w:ascii="Times New Roman" w:hAnsi="Times New Roman" w:cs="Times New Roman"/>
                <w:sz w:val="20"/>
                <w:szCs w:val="20"/>
              </w:rPr>
              <w:t>Institut pedagogicko-psychologického poradenství ČR, školské poradenské zařízení a zařízení pro další vzdělávání pedagogických pracovníků, Praha: Středisko integrace menšin, Olomouc, 3 roky</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Univerzita Palackého v Olomouci, Filozofická fakulta, 3 roky</w:t>
            </w:r>
          </w:p>
          <w:p w:rsidR="003F428A" w:rsidRPr="00EC5FBB" w:rsidRDefault="003F428A" w:rsidP="00CA4E79">
            <w:pPr>
              <w:spacing w:after="0" w:line="240" w:lineRule="auto"/>
              <w:jc w:val="both"/>
              <w:rPr>
                <w:rFonts w:ascii="Times New Roman" w:hAnsi="Times New Roman" w:cs="Times New Roman"/>
                <w:sz w:val="20"/>
                <w:szCs w:val="20"/>
              </w:rPr>
            </w:pPr>
            <w:r w:rsidRPr="00EC5FBB">
              <w:rPr>
                <w:rFonts w:ascii="Times New Roman" w:hAnsi="Times New Roman" w:cs="Times New Roman"/>
                <w:sz w:val="20"/>
                <w:szCs w:val="20"/>
              </w:rPr>
              <w:t>Vysoká škola manažerská Varšava, Polsko, Fakulta Jana Amose Komenského Karviná, 5 let</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hAnsi="Times New Roman" w:cs="Times New Roman"/>
                <w:sz w:val="20"/>
                <w:szCs w:val="20"/>
              </w:rPr>
              <w:t xml:space="preserve">Dolnoslezská vysoká škola ve Vratislavi, Polsko, Fakulta pedagogických věd, 1,5 let  </w:t>
            </w:r>
          </w:p>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2 roky</w:t>
            </w:r>
          </w:p>
        </w:tc>
      </w:tr>
      <w:tr w:rsidR="003F428A" w:rsidRPr="00EC5FBB" w:rsidTr="00CA4E79">
        <w:trPr>
          <w:trHeight w:val="250"/>
        </w:trPr>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Zkušenosti s vedením kvalifikačních a rigorózních prací</w:t>
            </w:r>
          </w:p>
        </w:tc>
      </w:tr>
      <w:tr w:rsidR="003F428A" w:rsidRPr="00EC5FBB" w:rsidTr="00CA4E79">
        <w:trPr>
          <w:trHeight w:val="337"/>
        </w:trPr>
        <w:tc>
          <w:tcPr>
            <w:tcW w:w="9859" w:type="dxa"/>
            <w:gridSpan w:val="11"/>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Počet vedených a obhájených bakalářských prací =3. Počet vedených a obhájených diplomových prací = 15</w:t>
            </w:r>
          </w:p>
        </w:tc>
      </w:tr>
      <w:tr w:rsidR="003F428A" w:rsidRPr="00EC5FBB" w:rsidTr="00CA4E79">
        <w:trPr>
          <w:cantSplit/>
        </w:trPr>
        <w:tc>
          <w:tcPr>
            <w:tcW w:w="3347"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Ohlasy publikací</w:t>
            </w:r>
          </w:p>
        </w:tc>
      </w:tr>
      <w:tr w:rsidR="003F428A" w:rsidRPr="00EC5FBB" w:rsidTr="00CA4E79">
        <w:trPr>
          <w:cantSplit/>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WOS</w:t>
            </w:r>
          </w:p>
        </w:tc>
        <w:tc>
          <w:tcPr>
            <w:tcW w:w="693"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18"/>
                <w:szCs w:val="20"/>
                <w:lang w:eastAsia="cs-CZ"/>
              </w:rPr>
            </w:pPr>
            <w:r w:rsidRPr="00EC5FBB">
              <w:rPr>
                <w:rFonts w:ascii="Times New Roman" w:eastAsia="Times New Roman" w:hAnsi="Times New Roman" w:cs="Times New Roman"/>
                <w:b/>
                <w:sz w:val="18"/>
                <w:szCs w:val="20"/>
                <w:lang w:eastAsia="cs-CZ"/>
              </w:rPr>
              <w:t>Scopus</w:t>
            </w:r>
          </w:p>
        </w:tc>
        <w:tc>
          <w:tcPr>
            <w:tcW w:w="694"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18"/>
                <w:szCs w:val="20"/>
                <w:lang w:eastAsia="cs-CZ"/>
              </w:rPr>
              <w:t>ostatní</w:t>
            </w:r>
          </w:p>
        </w:tc>
      </w:tr>
      <w:tr w:rsidR="003F428A" w:rsidRPr="00EC5FBB" w:rsidTr="00CA4E79">
        <w:trPr>
          <w:cantSplit/>
          <w:trHeight w:val="70"/>
        </w:trPr>
        <w:tc>
          <w:tcPr>
            <w:tcW w:w="3347"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EC5FBB" w:rsidTr="00CA4E79">
        <w:trPr>
          <w:trHeight w:val="205"/>
        </w:trPr>
        <w:tc>
          <w:tcPr>
            <w:tcW w:w="3347"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C5FBB" w:rsidTr="00CA4E79">
        <w:tc>
          <w:tcPr>
            <w:tcW w:w="9859" w:type="dxa"/>
            <w:gridSpan w:val="11"/>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EC5FBB" w:rsidTr="004E2658">
        <w:trPr>
          <w:trHeight w:val="1224"/>
        </w:trPr>
        <w:tc>
          <w:tcPr>
            <w:tcW w:w="9859" w:type="dxa"/>
            <w:gridSpan w:val="11"/>
          </w:tcPr>
          <w:p w:rsidR="003F428A" w:rsidRPr="00EC5FBB"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bCs/>
                <w:sz w:val="20"/>
                <w:lang w:eastAsia="cs-CZ"/>
              </w:rPr>
              <w:t>Balaban Cakirpaloglu, I.</w:t>
            </w:r>
            <w:r w:rsidRPr="00EC5FBB">
              <w:rPr>
                <w:rFonts w:ascii="Times New Roman" w:eastAsia="Times New Roman" w:hAnsi="Times New Roman" w:cs="Times New Roman"/>
                <w:sz w:val="20"/>
                <w:lang w:eastAsia="cs-CZ"/>
              </w:rPr>
              <w:t xml:space="preserve"> (2013). </w:t>
            </w:r>
            <w:r w:rsidRPr="00EC5FBB">
              <w:rPr>
                <w:rFonts w:ascii="Times New Roman" w:eastAsia="Times New Roman" w:hAnsi="Times New Roman" w:cs="Times New Roman"/>
                <w:iCs/>
                <w:sz w:val="20"/>
                <w:lang w:eastAsia="cs-CZ"/>
              </w:rPr>
              <w:t>Problematika migrace v České republice.</w:t>
            </w:r>
            <w:r>
              <w:rPr>
                <w:rFonts w:ascii="Times New Roman" w:eastAsia="Times New Roman" w:hAnsi="Times New Roman" w:cs="Times New Roman"/>
                <w:sz w:val="20"/>
                <w:lang w:eastAsia="cs-CZ"/>
              </w:rPr>
              <w:t xml:space="preserve"> In Preissová Krejčí, A., </w:t>
            </w:r>
            <w:r w:rsidRPr="00EC5FBB">
              <w:rPr>
                <w:rFonts w:ascii="Times New Roman" w:eastAsia="Times New Roman" w:hAnsi="Times New Roman" w:cs="Times New Roman"/>
                <w:sz w:val="20"/>
                <w:lang w:eastAsia="cs-CZ"/>
              </w:rPr>
              <w:t xml:space="preserve">Švachová, I. Protipředsudkové vzdělávání v kontextu multikulturalismu. Olomouc: UP, 55-74. </w:t>
            </w:r>
          </w:p>
          <w:p w:rsidR="003F428A"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C5FBB">
              <w:rPr>
                <w:rFonts w:ascii="Times New Roman" w:eastAsia="Times New Roman" w:hAnsi="Times New Roman" w:cs="Times New Roman"/>
                <w:sz w:val="20"/>
                <w:lang w:eastAsia="cs-CZ"/>
              </w:rPr>
              <w:t>Obereignerů, R., Čáp, D., Krausová, V., Cakirpaloglu, P., </w:t>
            </w:r>
            <w:r>
              <w:rPr>
                <w:rFonts w:ascii="Times New Roman" w:eastAsia="Times New Roman" w:hAnsi="Times New Roman" w:cs="Times New Roman"/>
                <w:bCs/>
                <w:sz w:val="20"/>
                <w:lang w:eastAsia="cs-CZ"/>
              </w:rPr>
              <w:t xml:space="preserve">Balaban </w:t>
            </w:r>
            <w:r w:rsidRPr="00EC5FBB">
              <w:rPr>
                <w:rFonts w:ascii="Times New Roman" w:eastAsia="Times New Roman" w:hAnsi="Times New Roman" w:cs="Times New Roman"/>
                <w:bCs/>
                <w:sz w:val="20"/>
                <w:lang w:eastAsia="cs-CZ"/>
              </w:rPr>
              <w:t>Cakirpaloglu, I.</w:t>
            </w:r>
            <w:r w:rsidRPr="00EC5FBB">
              <w:rPr>
                <w:rFonts w:ascii="Times New Roman" w:eastAsia="Times New Roman" w:hAnsi="Times New Roman" w:cs="Times New Roman"/>
                <w:sz w:val="20"/>
                <w:lang w:eastAsia="cs-CZ"/>
              </w:rPr>
              <w:t>&amp; kol.</w:t>
            </w:r>
            <w:r w:rsidRPr="00EC5FBB">
              <w:rPr>
                <w:rFonts w:ascii="Times New Roman" w:eastAsia="Times New Roman" w:hAnsi="Times New Roman" w:cs="Times New Roman"/>
                <w:bCs/>
                <w:sz w:val="20"/>
                <w:lang w:eastAsia="cs-CZ"/>
              </w:rPr>
              <w:t xml:space="preserve"> (2016). </w:t>
            </w:r>
            <w:r w:rsidRPr="00EC5FBB">
              <w:rPr>
                <w:rFonts w:ascii="Times New Roman" w:eastAsia="Times New Roman" w:hAnsi="Times New Roman" w:cs="Times New Roman"/>
                <w:sz w:val="20"/>
                <w:lang w:eastAsia="cs-CZ"/>
              </w:rPr>
              <w:t> </w:t>
            </w:r>
            <w:r w:rsidRPr="00EC5FBB">
              <w:rPr>
                <w:rFonts w:ascii="Times New Roman" w:eastAsia="Times New Roman" w:hAnsi="Times New Roman" w:cs="Times New Roman"/>
                <w:iCs/>
                <w:sz w:val="20"/>
                <w:lang w:eastAsia="cs-CZ"/>
              </w:rPr>
              <w:t>Vybrané ukazatele sociální zralosti osobnosti v projektivních psychodiagnostických metodách.</w:t>
            </w:r>
            <w:r w:rsidRPr="00EC5FBB">
              <w:rPr>
                <w:rFonts w:ascii="Times New Roman" w:eastAsia="Times New Roman" w:hAnsi="Times New Roman" w:cs="Times New Roman"/>
                <w:sz w:val="20"/>
                <w:lang w:eastAsia="cs-CZ"/>
              </w:rPr>
              <w:t> Olomouc: Univerzita Palackého v Olomouci, 2016. (spoluautorský podíl 20%)</w:t>
            </w:r>
          </w:p>
          <w:p w:rsidR="004A2CD2" w:rsidRPr="00EC5FBB" w:rsidRDefault="004A2CD2"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ins w:id="201" w:author="*" w:date="2018-08-21T10:14:00Z">
              <w:r w:rsidRPr="00EC5FBB">
                <w:rPr>
                  <w:rFonts w:ascii="Times New Roman" w:eastAsia="Times New Roman" w:hAnsi="Times New Roman" w:cs="Times New Roman"/>
                  <w:bCs/>
                  <w:sz w:val="20"/>
                  <w:lang w:eastAsia="cs-CZ"/>
                </w:rPr>
                <w:t>Balaban Cakirpaloglu</w:t>
              </w:r>
              <w:r w:rsidRPr="005D2135">
                <w:rPr>
                  <w:rFonts w:ascii="Times New Roman" w:eastAsia="Times New Roman" w:hAnsi="Times New Roman" w:cs="Times New Roman"/>
                  <w:sz w:val="20"/>
                  <w:lang w:eastAsia="cs-CZ"/>
                </w:rPr>
                <w:t>,</w:t>
              </w:r>
              <w:r>
                <w:rPr>
                  <w:rFonts w:ascii="Times New Roman" w:eastAsia="Times New Roman" w:hAnsi="Times New Roman" w:cs="Times New Roman"/>
                  <w:sz w:val="20"/>
                  <w:lang w:eastAsia="cs-CZ"/>
                </w:rPr>
                <w:t xml:space="preserve"> I, Kvintova, J., Cakirpaloglu Dobešová, S., </w:t>
              </w:r>
              <w:r w:rsidRPr="005D2135">
                <w:rPr>
                  <w:rFonts w:ascii="Times New Roman" w:eastAsia="Times New Roman" w:hAnsi="Times New Roman" w:cs="Times New Roman"/>
                  <w:sz w:val="20"/>
                  <w:lang w:eastAsia="cs-CZ"/>
                </w:rPr>
                <w:t xml:space="preserve">&amp; </w:t>
              </w:r>
              <w:r>
                <w:rPr>
                  <w:rFonts w:ascii="Times New Roman" w:eastAsia="Times New Roman" w:hAnsi="Times New Roman" w:cs="Times New Roman"/>
                  <w:sz w:val="20"/>
                  <w:lang w:eastAsia="cs-CZ"/>
                </w:rPr>
                <w:t xml:space="preserve">Kremenkova, L. (2017). </w:t>
              </w:r>
              <w:r w:rsidRPr="005D2135">
                <w:rPr>
                  <w:rFonts w:ascii="Times New Roman" w:eastAsia="Times New Roman" w:hAnsi="Times New Roman" w:cs="Times New Roman"/>
                  <w:sz w:val="20"/>
                  <w:lang w:eastAsia="cs-CZ"/>
                </w:rPr>
                <w:t>Anxiety and Stressful Situations in Elementary School Students.</w:t>
              </w:r>
              <w:r>
                <w:rPr>
                  <w:rFonts w:ascii="Times New Roman" w:eastAsia="Times New Roman" w:hAnsi="Times New Roman" w:cs="Times New Roman"/>
                  <w:sz w:val="20"/>
                  <w:lang w:eastAsia="cs-CZ"/>
                </w:rPr>
                <w:t xml:space="preserve"> </w:t>
              </w:r>
              <w:r>
                <w:t xml:space="preserve"> </w:t>
              </w:r>
              <w:r>
                <w:rPr>
                  <w:rFonts w:ascii="Times New Roman" w:eastAsia="Times New Roman" w:hAnsi="Times New Roman" w:cs="Times New Roman"/>
                  <w:sz w:val="20"/>
                  <w:lang w:eastAsia="cs-CZ"/>
                </w:rPr>
                <w:t>3</w:t>
              </w:r>
              <w:r w:rsidRPr="005D2135">
                <w:rPr>
                  <w:rFonts w:ascii="Times New Roman" w:eastAsia="Times New Roman" w:hAnsi="Times New Roman" w:cs="Times New Roman"/>
                  <w:sz w:val="20"/>
                  <w:lang w:eastAsia="cs-CZ"/>
                </w:rPr>
                <w:t>rd</w:t>
              </w:r>
              <w:r>
                <w:rPr>
                  <w:rFonts w:ascii="Times New Roman" w:eastAsia="Times New Roman" w:hAnsi="Times New Roman" w:cs="Times New Roman"/>
                  <w:sz w:val="20"/>
                  <w:lang w:eastAsia="cs-CZ"/>
                </w:rPr>
                <w:t xml:space="preserve"> International Conference on Lifelong Education and Leadership for All. Porto: Polytechnic Institute of Porto. (spoluautorský podíl 25</w:t>
              </w:r>
              <w:r w:rsidRPr="00EC5FBB">
                <w:rPr>
                  <w:rFonts w:ascii="Times New Roman" w:eastAsia="Times New Roman" w:hAnsi="Times New Roman" w:cs="Times New Roman"/>
                  <w:sz w:val="20"/>
                  <w:lang w:eastAsia="cs-CZ"/>
                </w:rPr>
                <w:t>%)</w:t>
              </w:r>
            </w:ins>
          </w:p>
        </w:tc>
      </w:tr>
      <w:tr w:rsidR="003F428A" w:rsidRPr="00EC5FBB" w:rsidTr="00CA4E79">
        <w:trPr>
          <w:trHeight w:val="218"/>
        </w:trPr>
        <w:tc>
          <w:tcPr>
            <w:tcW w:w="9859" w:type="dxa"/>
            <w:gridSpan w:val="11"/>
            <w:shd w:val="clear" w:color="auto" w:fill="F7CAAC"/>
          </w:tcPr>
          <w:p w:rsidR="003F428A" w:rsidRPr="00EC5FBB" w:rsidRDefault="003F428A" w:rsidP="00CA4E79">
            <w:pPr>
              <w:spacing w:after="0" w:line="240" w:lineRule="auto"/>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Působení v zahraničí</w:t>
            </w:r>
          </w:p>
        </w:tc>
      </w:tr>
      <w:tr w:rsidR="003F428A" w:rsidRPr="00EC5FBB" w:rsidTr="00CA4E79">
        <w:trPr>
          <w:trHeight w:val="328"/>
        </w:trPr>
        <w:tc>
          <w:tcPr>
            <w:tcW w:w="9859" w:type="dxa"/>
            <w:gridSpan w:val="11"/>
          </w:tcPr>
          <w:p w:rsidR="003F428A" w:rsidRPr="00EC5FBB" w:rsidRDefault="003F428A" w:rsidP="00CA4E79">
            <w:pPr>
              <w:spacing w:after="0" w:line="240" w:lineRule="auto"/>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Dolnoslezská vysoká škola ve Vratislavi, Polsko, 18 měsíců. </w:t>
            </w:r>
          </w:p>
        </w:tc>
      </w:tr>
      <w:tr w:rsidR="003F428A" w:rsidRPr="00EC5FBB" w:rsidTr="00CA4E79">
        <w:trPr>
          <w:cantSplit/>
          <w:trHeight w:val="470"/>
        </w:trPr>
        <w:tc>
          <w:tcPr>
            <w:tcW w:w="2518" w:type="dxa"/>
            <w:shd w:val="clear" w:color="auto" w:fill="F7CAAC"/>
          </w:tcPr>
          <w:p w:rsidR="003F428A" w:rsidRPr="00EC5FBB" w:rsidRDefault="003F428A" w:rsidP="00CA4E79">
            <w:pPr>
              <w:spacing w:after="0" w:line="240" w:lineRule="auto"/>
              <w:jc w:val="both"/>
              <w:rPr>
                <w:rFonts w:ascii="Times New Roman" w:eastAsia="Times New Roman" w:hAnsi="Times New Roman" w:cs="Times New Roman"/>
                <w:b/>
                <w:sz w:val="20"/>
                <w:szCs w:val="20"/>
                <w:lang w:eastAsia="cs-CZ"/>
              </w:rPr>
            </w:pPr>
            <w:r w:rsidRPr="00EC5FBB">
              <w:rPr>
                <w:rFonts w:ascii="Times New Roman" w:eastAsia="Times New Roman" w:hAnsi="Times New Roman" w:cs="Times New Roman"/>
                <w:b/>
                <w:sz w:val="20"/>
                <w:szCs w:val="20"/>
                <w:lang w:eastAsia="cs-CZ"/>
              </w:rPr>
              <w:t xml:space="preserve">Podpis </w:t>
            </w:r>
          </w:p>
        </w:tc>
        <w:tc>
          <w:tcPr>
            <w:tcW w:w="4536" w:type="dxa"/>
            <w:gridSpan w:val="5"/>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sz w:val="20"/>
                <w:szCs w:val="20"/>
                <w:lang w:eastAsia="cs-CZ"/>
              </w:rPr>
              <w:t xml:space="preserve">Irena </w:t>
            </w:r>
            <w:r>
              <w:rPr>
                <w:rFonts w:ascii="Times New Roman" w:eastAsia="Times New Roman" w:hAnsi="Times New Roman" w:cs="Times New Roman"/>
                <w:sz w:val="20"/>
                <w:szCs w:val="20"/>
                <w:lang w:eastAsia="cs-CZ"/>
              </w:rPr>
              <w:t>Balaban Cakirpaloglu</w:t>
            </w:r>
            <w:r w:rsidRPr="00EC5FBB">
              <w:rPr>
                <w:rFonts w:ascii="Times New Roman" w:eastAsia="Times New Roman" w:hAnsi="Times New Roman" w:cs="Times New Roman"/>
                <w:sz w:val="20"/>
                <w:szCs w:val="20"/>
                <w:lang w:eastAsia="cs-CZ"/>
              </w:rPr>
              <w:t xml:space="preserve"> v.r.</w:t>
            </w:r>
          </w:p>
        </w:tc>
        <w:tc>
          <w:tcPr>
            <w:tcW w:w="786" w:type="dxa"/>
            <w:gridSpan w:val="2"/>
            <w:shd w:val="clear" w:color="auto" w:fill="F7CAAC"/>
          </w:tcPr>
          <w:p w:rsidR="003F428A" w:rsidRPr="00EC5FBB" w:rsidRDefault="003F428A" w:rsidP="00CA4E79">
            <w:pPr>
              <w:spacing w:after="0" w:line="240" w:lineRule="auto"/>
              <w:jc w:val="both"/>
              <w:rPr>
                <w:rFonts w:ascii="Times New Roman" w:eastAsia="Times New Roman" w:hAnsi="Times New Roman" w:cs="Times New Roman"/>
                <w:sz w:val="20"/>
                <w:szCs w:val="20"/>
                <w:lang w:eastAsia="cs-CZ"/>
              </w:rPr>
            </w:pPr>
            <w:r w:rsidRPr="00EC5FBB">
              <w:rPr>
                <w:rFonts w:ascii="Times New Roman" w:eastAsia="Times New Roman" w:hAnsi="Times New Roman" w:cs="Times New Roman"/>
                <w:b/>
                <w:sz w:val="20"/>
                <w:szCs w:val="20"/>
                <w:lang w:eastAsia="cs-CZ"/>
              </w:rPr>
              <w:t>datum</w:t>
            </w:r>
          </w:p>
        </w:tc>
        <w:tc>
          <w:tcPr>
            <w:tcW w:w="2019" w:type="dxa"/>
            <w:gridSpan w:val="3"/>
          </w:tcPr>
          <w:p w:rsidR="003F428A" w:rsidRPr="00EC5FBB" w:rsidRDefault="004E2658"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XSpec="center" w:tblpY="-1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8F3CF9" w:rsidTr="00CA4E79">
        <w:tc>
          <w:tcPr>
            <w:tcW w:w="9859" w:type="dxa"/>
            <w:gridSpan w:val="11"/>
            <w:tcBorders>
              <w:bottom w:val="double" w:sz="4" w:space="0" w:color="auto"/>
            </w:tcBorders>
            <w:shd w:val="clear" w:color="auto" w:fill="BDD6EE"/>
          </w:tcPr>
          <w:p w:rsidR="003F428A" w:rsidRPr="008F3CF9" w:rsidRDefault="003F428A" w:rsidP="00CA4E79">
            <w:pPr>
              <w:spacing w:after="0" w:line="240" w:lineRule="auto"/>
              <w:jc w:val="both"/>
              <w:rPr>
                <w:rFonts w:ascii="Times New Roman" w:eastAsia="Times New Roman" w:hAnsi="Times New Roman" w:cs="Times New Roman"/>
                <w:b/>
                <w:sz w:val="28"/>
                <w:szCs w:val="20"/>
                <w:lang w:eastAsia="cs-CZ"/>
              </w:rPr>
            </w:pPr>
            <w:r w:rsidRPr="008F3CF9">
              <w:rPr>
                <w:rFonts w:ascii="Times New Roman" w:eastAsia="Times New Roman" w:hAnsi="Times New Roman" w:cs="Times New Roman"/>
                <w:b/>
                <w:sz w:val="28"/>
                <w:szCs w:val="20"/>
                <w:lang w:eastAsia="cs-CZ"/>
              </w:rPr>
              <w:lastRenderedPageBreak/>
              <w:t>C-I – Personální zabezpečení</w:t>
            </w:r>
          </w:p>
        </w:tc>
      </w:tr>
      <w:tr w:rsidR="003F428A" w:rsidRPr="008F3CF9" w:rsidTr="00CA4E79">
        <w:tc>
          <w:tcPr>
            <w:tcW w:w="2518" w:type="dxa"/>
            <w:tcBorders>
              <w:top w:val="double" w:sz="4"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Vysoká škola</w:t>
            </w:r>
          </w:p>
        </w:tc>
        <w:tc>
          <w:tcPr>
            <w:tcW w:w="7341" w:type="dxa"/>
            <w:gridSpan w:val="10"/>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Součást vysoké školy</w:t>
            </w:r>
          </w:p>
        </w:tc>
        <w:tc>
          <w:tcPr>
            <w:tcW w:w="7341" w:type="dxa"/>
            <w:gridSpan w:val="10"/>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Fakulta humanitních studií</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Název studijního programu</w:t>
            </w:r>
          </w:p>
        </w:tc>
        <w:tc>
          <w:tcPr>
            <w:tcW w:w="7341" w:type="dxa"/>
            <w:gridSpan w:val="10"/>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Sociální pedagogika</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Jméno a příjmení</w:t>
            </w:r>
          </w:p>
        </w:tc>
        <w:tc>
          <w:tcPr>
            <w:tcW w:w="4536"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w:t>
            </w:r>
          </w:p>
        </w:tc>
        <w:tc>
          <w:tcPr>
            <w:tcW w:w="709"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Tituly</w:t>
            </w: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doc. PhDr. Mgr., CSc.</w:t>
            </w:r>
          </w:p>
        </w:tc>
      </w:tr>
      <w:tr w:rsidR="003F428A" w:rsidRPr="008F3CF9" w:rsidTr="00CA4E79">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Rok narození</w:t>
            </w:r>
          </w:p>
        </w:tc>
        <w:tc>
          <w:tcPr>
            <w:tcW w:w="829" w:type="dxa"/>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1947</w:t>
            </w:r>
          </w:p>
        </w:tc>
        <w:tc>
          <w:tcPr>
            <w:tcW w:w="1721"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k VŠ</w:t>
            </w:r>
          </w:p>
        </w:tc>
        <w:tc>
          <w:tcPr>
            <w:tcW w:w="992"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N </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5068" w:type="dxa"/>
            <w:gridSpan w:val="3"/>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pp</w:t>
            </w:r>
          </w:p>
        </w:tc>
        <w:tc>
          <w:tcPr>
            <w:tcW w:w="994"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c>
          <w:tcPr>
            <w:tcW w:w="709" w:type="dxa"/>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do kdy</w:t>
            </w:r>
          </w:p>
        </w:tc>
        <w:tc>
          <w:tcPr>
            <w:tcW w:w="138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N</w:t>
            </w:r>
          </w:p>
        </w:tc>
      </w:tr>
      <w:tr w:rsidR="003F428A" w:rsidRPr="008F3CF9" w:rsidTr="00CA4E79">
        <w:tc>
          <w:tcPr>
            <w:tcW w:w="6060" w:type="dxa"/>
            <w:gridSpan w:val="5"/>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rozsah</w:t>
            </w: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6060"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8F3CF9" w:rsidTr="00CA4E79">
        <w:trPr>
          <w:trHeight w:val="322"/>
        </w:trPr>
        <w:tc>
          <w:tcPr>
            <w:tcW w:w="9859" w:type="dxa"/>
            <w:gridSpan w:val="11"/>
            <w:tcBorders>
              <w:top w:val="nil"/>
            </w:tcBorders>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Filozofie výchovy </w:t>
            </w:r>
            <w:r w:rsidRPr="008F3CF9">
              <w:rPr>
                <w:rFonts w:ascii="Times New Roman" w:eastAsia="Times New Roman" w:hAnsi="Times New Roman" w:cs="Times New Roman"/>
                <w:sz w:val="20"/>
                <w:szCs w:val="20"/>
                <w:lang w:eastAsia="cs-CZ"/>
              </w:rPr>
              <w:t>(garant, přednášející).</w:t>
            </w: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Údaje o vzdělání na VŠ </w:t>
            </w:r>
          </w:p>
        </w:tc>
      </w:tr>
      <w:tr w:rsidR="003F428A" w:rsidRPr="008F3CF9" w:rsidTr="00CA4E79">
        <w:trPr>
          <w:trHeight w:val="307"/>
        </w:trPr>
        <w:tc>
          <w:tcPr>
            <w:tcW w:w="9859" w:type="dxa"/>
            <w:gridSpan w:val="11"/>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Učitelství čeština dějepis, 1970, Ústí nad Labem, PdF. (Mgr.)</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Filozofie historie, 1981, UK v Praze, FF. (PhDr.)</w:t>
            </w: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Údaje o odborném působení od absolvování VŠ</w:t>
            </w:r>
          </w:p>
        </w:tc>
      </w:tr>
      <w:tr w:rsidR="003F428A" w:rsidRPr="008F3CF9" w:rsidTr="00CA4E79">
        <w:trPr>
          <w:trHeight w:val="284"/>
        </w:trPr>
        <w:tc>
          <w:tcPr>
            <w:tcW w:w="9859" w:type="dxa"/>
            <w:gridSpan w:val="11"/>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Základní školy okresu Česká Lípa, 3 roky. </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Ústav jazykové a odborné přípravy Univerzity Karlovy, 9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Pedagogická fakulta Ústí nad Labem, 7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Základní školy okresu Ústí nad Labem, 3 roky.</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Jana Evangelisty Purkyně Ústí nad Labem -Ústav pro studium romské kultury, 3 roky.</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Magistrát hl. m. Prahy - specialista pro národnostní menšiny, 9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5 let.</w:t>
            </w:r>
          </w:p>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Tomáše Bati ve Zlíně, 7 let</w:t>
            </w:r>
          </w:p>
        </w:tc>
      </w:tr>
      <w:tr w:rsidR="003F428A" w:rsidRPr="008F3CF9" w:rsidTr="00CA4E79">
        <w:trPr>
          <w:trHeight w:val="250"/>
        </w:trPr>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Zkušenosti s vedením kvalifikačních a rigorózních prací</w:t>
            </w:r>
          </w:p>
        </w:tc>
      </w:tr>
      <w:tr w:rsidR="003F428A" w:rsidRPr="008F3CF9" w:rsidTr="00CA4E79">
        <w:trPr>
          <w:trHeight w:val="337"/>
        </w:trPr>
        <w:tc>
          <w:tcPr>
            <w:tcW w:w="9859" w:type="dxa"/>
            <w:gridSpan w:val="11"/>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Počet vedených a obhájených bakalářských prací = 101. Počet vedených a obhájených diplomových prací = 105. Počet vedených disertačních prací = 3.</w:t>
            </w:r>
          </w:p>
        </w:tc>
      </w:tr>
      <w:tr w:rsidR="003F428A" w:rsidRPr="008F3CF9" w:rsidTr="00CA4E79">
        <w:trPr>
          <w:cantSplit/>
        </w:trPr>
        <w:tc>
          <w:tcPr>
            <w:tcW w:w="3347" w:type="dxa"/>
            <w:gridSpan w:val="2"/>
            <w:tcBorders>
              <w:top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Ohlasy publikací</w:t>
            </w:r>
          </w:p>
        </w:tc>
      </w:tr>
      <w:tr w:rsidR="003F428A" w:rsidRPr="008F3CF9" w:rsidTr="00CA4E79">
        <w:trPr>
          <w:cantSplit/>
        </w:trPr>
        <w:tc>
          <w:tcPr>
            <w:tcW w:w="334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Pedagogika</w:t>
            </w:r>
          </w:p>
        </w:tc>
        <w:tc>
          <w:tcPr>
            <w:tcW w:w="2245"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3F428A" w:rsidRPr="008F3CF9" w:rsidRDefault="003F428A" w:rsidP="00CA4E79">
            <w:pPr>
              <w:spacing w:after="0" w:line="240" w:lineRule="auto"/>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Univerzita Konštantína Filozofa v Nitre, Pedagogická fakulta</w:t>
            </w:r>
          </w:p>
        </w:tc>
        <w:tc>
          <w:tcPr>
            <w:tcW w:w="632" w:type="dxa"/>
            <w:tcBorders>
              <w:lef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WOS</w:t>
            </w:r>
          </w:p>
        </w:tc>
        <w:tc>
          <w:tcPr>
            <w:tcW w:w="693"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18"/>
                <w:szCs w:val="20"/>
                <w:lang w:eastAsia="cs-CZ"/>
              </w:rPr>
            </w:pPr>
            <w:r w:rsidRPr="008F3CF9">
              <w:rPr>
                <w:rFonts w:ascii="Times New Roman" w:eastAsia="Times New Roman" w:hAnsi="Times New Roman" w:cs="Times New Roman"/>
                <w:b/>
                <w:sz w:val="18"/>
                <w:szCs w:val="20"/>
                <w:lang w:eastAsia="cs-CZ"/>
              </w:rPr>
              <w:t>Scopus</w:t>
            </w:r>
          </w:p>
        </w:tc>
        <w:tc>
          <w:tcPr>
            <w:tcW w:w="694"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18"/>
                <w:szCs w:val="20"/>
                <w:lang w:eastAsia="cs-CZ"/>
              </w:rPr>
              <w:t>ostatní</w:t>
            </w:r>
          </w:p>
        </w:tc>
      </w:tr>
      <w:tr w:rsidR="003F428A" w:rsidRPr="008F3CF9" w:rsidTr="00CA4E79">
        <w:trPr>
          <w:cantSplit/>
          <w:trHeight w:val="70"/>
        </w:trPr>
        <w:tc>
          <w:tcPr>
            <w:tcW w:w="3347"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8</w:t>
            </w:r>
          </w:p>
        </w:tc>
        <w:tc>
          <w:tcPr>
            <w:tcW w:w="694" w:type="dxa"/>
            <w:vMerge w:val="restart"/>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490</w:t>
            </w:r>
          </w:p>
        </w:tc>
      </w:tr>
      <w:tr w:rsidR="003F428A" w:rsidRPr="008F3CF9" w:rsidTr="00CA4E79">
        <w:trPr>
          <w:trHeight w:val="205"/>
        </w:trPr>
        <w:tc>
          <w:tcPr>
            <w:tcW w:w="3347"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8F3CF9" w:rsidTr="00CA4E79">
        <w:tc>
          <w:tcPr>
            <w:tcW w:w="9859" w:type="dxa"/>
            <w:gridSpan w:val="11"/>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8F3CF9" w:rsidTr="00CA4E79">
        <w:trPr>
          <w:trHeight w:val="1640"/>
        </w:trPr>
        <w:tc>
          <w:tcPr>
            <w:tcW w:w="9859" w:type="dxa"/>
            <w:gridSpan w:val="11"/>
          </w:tcPr>
          <w:p w:rsidR="004A2CD2" w:rsidRPr="008F3CF9" w:rsidDel="00835E7A" w:rsidRDefault="004A2CD2" w:rsidP="004A2CD2">
            <w:pPr>
              <w:tabs>
                <w:tab w:val="left" w:pos="473"/>
                <w:tab w:val="left" w:pos="8844"/>
                <w:tab w:val="left" w:pos="9066"/>
              </w:tabs>
              <w:spacing w:after="0" w:line="240" w:lineRule="auto"/>
              <w:jc w:val="both"/>
              <w:rPr>
                <w:del w:id="202" w:author="*" w:date="2018-08-21T10:11:00Z"/>
                <w:rFonts w:ascii="Times New Roman" w:eastAsia="Times New Roman" w:hAnsi="Times New Roman" w:cs="Times New Roman"/>
                <w:sz w:val="20"/>
                <w:szCs w:val="20"/>
                <w:lang w:eastAsia="cs-CZ"/>
              </w:rPr>
            </w:pPr>
            <w:del w:id="203" w:author="*" w:date="2018-08-21T10:11:00Z">
              <w:r w:rsidRPr="008F3CF9" w:rsidDel="00835E7A">
                <w:rPr>
                  <w:rFonts w:ascii="Times New Roman" w:eastAsia="Times New Roman" w:hAnsi="Times New Roman" w:cs="Times New Roman"/>
                  <w:sz w:val="20"/>
                  <w:szCs w:val="20"/>
                  <w:lang w:eastAsia="cs-CZ"/>
                </w:rPr>
                <w:delText xml:space="preserve">Balvín, J. (2012). </w:delText>
              </w:r>
              <w:r w:rsidRPr="008F3CF9" w:rsidDel="00835E7A">
                <w:rPr>
                  <w:rFonts w:ascii="Times New Roman" w:eastAsia="Times New Roman" w:hAnsi="Times New Roman" w:cs="Times New Roman"/>
                  <w:i/>
                  <w:sz w:val="20"/>
                  <w:szCs w:val="20"/>
                  <w:lang w:eastAsia="cs-CZ"/>
                </w:rPr>
                <w:delText>Pedagogika, andragogika a multikulturalita</w:delText>
              </w:r>
              <w:r w:rsidRPr="008F3CF9" w:rsidDel="00835E7A">
                <w:rPr>
                  <w:rFonts w:ascii="Times New Roman" w:eastAsia="Times New Roman" w:hAnsi="Times New Roman" w:cs="Times New Roman"/>
                  <w:sz w:val="20"/>
                  <w:szCs w:val="20"/>
                  <w:lang w:eastAsia="cs-CZ"/>
                </w:rPr>
                <w:delText>. Praha: Hnutí R, 2012.</w:delText>
              </w:r>
            </w:del>
          </w:p>
          <w:p w:rsidR="004A2CD2" w:rsidRDefault="004A2CD2" w:rsidP="00CA4E79">
            <w:pPr>
              <w:shd w:val="clear" w:color="auto" w:fill="FFFFFF"/>
              <w:spacing w:after="0" w:line="240" w:lineRule="auto"/>
              <w:textAlignment w:val="baseline"/>
              <w:rPr>
                <w:rFonts w:ascii="Times New Roman" w:eastAsia="Times New Roman" w:hAnsi="Times New Roman" w:cs="Times New Roman"/>
                <w:sz w:val="20"/>
                <w:szCs w:val="20"/>
                <w:lang w:eastAsia="cs-CZ"/>
              </w:rPr>
            </w:pPr>
            <w:ins w:id="204" w:author="*" w:date="2018-08-21T10:12:00Z">
              <w:r w:rsidRPr="00835E7A">
                <w:rPr>
                  <w:rFonts w:ascii="Times New Roman" w:eastAsia="Times New Roman" w:hAnsi="Times New Roman" w:cs="Times New Roman"/>
                  <w:sz w:val="20"/>
                  <w:szCs w:val="20"/>
                  <w:lang w:eastAsia="cs-CZ"/>
                </w:rPr>
                <w:t>Balvín, J. (2013). Roma identity and great Roma persoalities. In Kjučukov, C. S., &amp; Rawashdeh, O. Roma identity and antigypsyism in Europe. Muenchen: Lincom Europa.</w:t>
              </w:r>
            </w:ins>
          </w:p>
          <w:p w:rsidR="003F428A" w:rsidRPr="008F3CF9" w:rsidRDefault="003F428A" w:rsidP="00CA4E79">
            <w:pPr>
              <w:shd w:val="clear" w:color="auto" w:fill="FFFFFF"/>
              <w:spacing w:after="0" w:line="240" w:lineRule="auto"/>
              <w:textAlignment w:val="baseline"/>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Turzák, T., &amp; Polakovičová, R. a kol. (eds.) (2015). </w:t>
            </w:r>
            <w:hyperlink r:id="rId15" w:tgtFrame="_blank" w:history="1">
              <w:r w:rsidRPr="008F3CF9">
                <w:rPr>
                  <w:rFonts w:ascii="Times New Roman" w:eastAsia="Times New Roman" w:hAnsi="Times New Roman" w:cs="Times New Roman"/>
                  <w:sz w:val="20"/>
                  <w:szCs w:val="20"/>
                  <w:bdr w:val="none" w:sz="0" w:space="0" w:color="auto" w:frame="1"/>
                  <w:lang w:eastAsia="cs-CZ"/>
                </w:rPr>
                <w:t>INTERRA</w:t>
              </w:r>
            </w:hyperlink>
            <w:r w:rsidRPr="008F3CF9">
              <w:rPr>
                <w:rFonts w:ascii="Times New Roman" w:eastAsia="Times New Roman" w:hAnsi="Times New Roman" w:cs="Times New Roman"/>
                <w:sz w:val="20"/>
                <w:szCs w:val="20"/>
                <w:lang w:eastAsia="cs-CZ"/>
              </w:rPr>
              <w:t xml:space="preserve"> 15 Andragogické a multikulturní kompetence v edukační, sociální a zdravotnické práci pomáhajících profesí. Praha: Hnutí R.</w:t>
            </w:r>
          </w:p>
          <w:p w:rsidR="003F428A" w:rsidRPr="008F3CF9"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(2016) </w:t>
            </w:r>
            <w:r w:rsidRPr="008F3CF9">
              <w:rPr>
                <w:rFonts w:ascii="Times New Roman" w:eastAsia="Times New Roman" w:hAnsi="Times New Roman" w:cs="Times New Roman"/>
                <w:i/>
                <w:sz w:val="20"/>
                <w:szCs w:val="20"/>
                <w:lang w:eastAsia="cs-CZ"/>
              </w:rPr>
              <w:t>Filozofie, andragogika a romská kultura</w:t>
            </w:r>
            <w:r w:rsidRPr="008F3CF9">
              <w:rPr>
                <w:rFonts w:ascii="Times New Roman" w:eastAsia="Times New Roman" w:hAnsi="Times New Roman" w:cs="Times New Roman"/>
                <w:sz w:val="20"/>
                <w:szCs w:val="20"/>
                <w:lang w:eastAsia="cs-CZ"/>
              </w:rPr>
              <w:t>. Praha: Hnutí R.</w:t>
            </w:r>
          </w:p>
          <w:p w:rsidR="003F428A" w:rsidRPr="008F3CF9"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Balvín, J. (2017). </w:t>
            </w:r>
            <w:r w:rsidRPr="008F3CF9">
              <w:rPr>
                <w:rFonts w:ascii="Times New Roman" w:eastAsia="Times New Roman" w:hAnsi="Times New Roman" w:cs="Times New Roman"/>
                <w:i/>
                <w:sz w:val="20"/>
                <w:szCs w:val="20"/>
                <w:lang w:eastAsia="cs-CZ"/>
              </w:rPr>
              <w:t>Filozofie výchovy v dílech filozofů výchovy v andragogických souvislostech.</w:t>
            </w:r>
            <w:r w:rsidRPr="008F3CF9">
              <w:rPr>
                <w:rFonts w:ascii="Times New Roman" w:eastAsia="Times New Roman" w:hAnsi="Times New Roman" w:cs="Times New Roman"/>
                <w:sz w:val="20"/>
                <w:szCs w:val="20"/>
                <w:lang w:eastAsia="cs-CZ"/>
              </w:rPr>
              <w:t xml:space="preserve"> Praha: Radix.</w:t>
            </w:r>
          </w:p>
          <w:p w:rsidR="003F428A" w:rsidRDefault="003F428A" w:rsidP="00CA4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 xml:space="preserve">Smílková, J., &amp; Balvín, J. (2017). </w:t>
            </w:r>
            <w:r w:rsidRPr="008F3CF9">
              <w:rPr>
                <w:rFonts w:ascii="Times New Roman" w:eastAsia="Times New Roman" w:hAnsi="Times New Roman" w:cs="Times New Roman"/>
                <w:i/>
                <w:sz w:val="20"/>
                <w:szCs w:val="20"/>
                <w:lang w:eastAsia="cs-CZ"/>
              </w:rPr>
              <w:t>Vztah kulturní a multikulturní andragogiky k výchově a vzdělávání dospělých</w:t>
            </w:r>
            <w:r w:rsidRPr="008F3CF9">
              <w:rPr>
                <w:rFonts w:ascii="Times New Roman" w:eastAsia="Times New Roman" w:hAnsi="Times New Roman" w:cs="Times New Roman"/>
                <w:sz w:val="20"/>
                <w:szCs w:val="20"/>
                <w:lang w:eastAsia="cs-CZ"/>
              </w:rPr>
              <w:t>. Praha: Hnutí R.</w:t>
            </w:r>
          </w:p>
          <w:p w:rsidR="004A2CD2" w:rsidRPr="008F3CF9" w:rsidRDefault="004A2CD2" w:rsidP="00CA4E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0"/>
                <w:szCs w:val="20"/>
                <w:lang w:eastAsia="cs-CZ"/>
              </w:rPr>
            </w:pPr>
            <w:ins w:id="205" w:author="*" w:date="2018-08-21T10:11:00Z">
              <w:r w:rsidRPr="00835E7A">
                <w:rPr>
                  <w:rFonts w:ascii="Times New Roman" w:eastAsia="Times New Roman" w:hAnsi="Times New Roman" w:cs="Times New Roman"/>
                  <w:color w:val="000000"/>
                  <w:sz w:val="20"/>
                  <w:szCs w:val="20"/>
                  <w:lang w:eastAsia="cs-CZ"/>
                </w:rPr>
                <w:t>Balvín, J. (2017).  Roma in the Czech and Slovak Republic in the Spectrum of National Diversity. Turkish Online Journal of Educational Technology. November. 865-876.</w:t>
              </w:r>
            </w:ins>
          </w:p>
        </w:tc>
      </w:tr>
      <w:tr w:rsidR="003F428A" w:rsidRPr="008F3CF9" w:rsidTr="00CA4E79">
        <w:trPr>
          <w:trHeight w:val="218"/>
        </w:trPr>
        <w:tc>
          <w:tcPr>
            <w:tcW w:w="9859" w:type="dxa"/>
            <w:gridSpan w:val="11"/>
            <w:shd w:val="clear" w:color="auto" w:fill="F7CAAC"/>
          </w:tcPr>
          <w:p w:rsidR="003F428A" w:rsidRPr="008F3CF9" w:rsidRDefault="003F428A" w:rsidP="00CA4E79">
            <w:pPr>
              <w:spacing w:after="0" w:line="240" w:lineRule="auto"/>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Působení v zahraničí</w:t>
            </w:r>
          </w:p>
        </w:tc>
      </w:tr>
      <w:tr w:rsidR="003F428A" w:rsidRPr="008F3CF9" w:rsidTr="00CA4E79">
        <w:trPr>
          <w:trHeight w:val="328"/>
        </w:trPr>
        <w:tc>
          <w:tcPr>
            <w:tcW w:w="9859" w:type="dxa"/>
            <w:gridSpan w:val="11"/>
          </w:tcPr>
          <w:p w:rsidR="003F428A" w:rsidRPr="008F3CF9" w:rsidRDefault="003F428A" w:rsidP="00CA4E79">
            <w:pPr>
              <w:spacing w:after="0" w:line="240" w:lineRule="auto"/>
              <w:rPr>
                <w:rFonts w:ascii="Times New Roman" w:eastAsia="Times New Roman" w:hAnsi="Times New Roman" w:cs="Times New Roman"/>
                <w:sz w:val="20"/>
                <w:szCs w:val="20"/>
                <w:lang w:eastAsia="cs-CZ"/>
              </w:rPr>
            </w:pPr>
          </w:p>
        </w:tc>
      </w:tr>
      <w:tr w:rsidR="003F428A" w:rsidRPr="008F3CF9" w:rsidTr="00CA4E79">
        <w:trPr>
          <w:cantSplit/>
          <w:trHeight w:val="470"/>
        </w:trPr>
        <w:tc>
          <w:tcPr>
            <w:tcW w:w="2518" w:type="dxa"/>
            <w:shd w:val="clear" w:color="auto" w:fill="F7CAAC"/>
          </w:tcPr>
          <w:p w:rsidR="003F428A" w:rsidRPr="008F3CF9" w:rsidRDefault="003F428A" w:rsidP="00CA4E79">
            <w:pPr>
              <w:spacing w:after="0" w:line="240" w:lineRule="auto"/>
              <w:jc w:val="both"/>
              <w:rPr>
                <w:rFonts w:ascii="Times New Roman" w:eastAsia="Times New Roman" w:hAnsi="Times New Roman" w:cs="Times New Roman"/>
                <w:b/>
                <w:sz w:val="20"/>
                <w:szCs w:val="20"/>
                <w:lang w:eastAsia="cs-CZ"/>
              </w:rPr>
            </w:pPr>
            <w:r w:rsidRPr="008F3CF9">
              <w:rPr>
                <w:rFonts w:ascii="Times New Roman" w:eastAsia="Times New Roman" w:hAnsi="Times New Roman" w:cs="Times New Roman"/>
                <w:b/>
                <w:sz w:val="20"/>
                <w:szCs w:val="20"/>
                <w:lang w:eastAsia="cs-CZ"/>
              </w:rPr>
              <w:t xml:space="preserve">Podpis </w:t>
            </w:r>
          </w:p>
        </w:tc>
        <w:tc>
          <w:tcPr>
            <w:tcW w:w="4536" w:type="dxa"/>
            <w:gridSpan w:val="5"/>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sz w:val="20"/>
                <w:szCs w:val="20"/>
                <w:lang w:eastAsia="cs-CZ"/>
              </w:rPr>
              <w:t>Jaroslav Balvín v.</w:t>
            </w:r>
            <w:r>
              <w:rPr>
                <w:rFonts w:ascii="Times New Roman" w:eastAsia="Times New Roman" w:hAnsi="Times New Roman" w:cs="Times New Roman"/>
                <w:sz w:val="20"/>
                <w:szCs w:val="20"/>
                <w:lang w:eastAsia="cs-CZ"/>
              </w:rPr>
              <w:t xml:space="preserve"> </w:t>
            </w:r>
            <w:r w:rsidRPr="008F3CF9">
              <w:rPr>
                <w:rFonts w:ascii="Times New Roman" w:eastAsia="Times New Roman" w:hAnsi="Times New Roman" w:cs="Times New Roman"/>
                <w:sz w:val="20"/>
                <w:szCs w:val="20"/>
                <w:lang w:eastAsia="cs-CZ"/>
              </w:rPr>
              <w:t>r.</w:t>
            </w:r>
          </w:p>
        </w:tc>
        <w:tc>
          <w:tcPr>
            <w:tcW w:w="786" w:type="dxa"/>
            <w:gridSpan w:val="2"/>
            <w:shd w:val="clear" w:color="auto" w:fill="F7CAAC"/>
          </w:tcPr>
          <w:p w:rsidR="003F428A" w:rsidRPr="008F3CF9" w:rsidRDefault="003F428A" w:rsidP="00CA4E79">
            <w:pPr>
              <w:spacing w:after="0" w:line="240" w:lineRule="auto"/>
              <w:jc w:val="both"/>
              <w:rPr>
                <w:rFonts w:ascii="Times New Roman" w:eastAsia="Times New Roman" w:hAnsi="Times New Roman" w:cs="Times New Roman"/>
                <w:sz w:val="20"/>
                <w:szCs w:val="20"/>
                <w:lang w:eastAsia="cs-CZ"/>
              </w:rPr>
            </w:pPr>
            <w:r w:rsidRPr="008F3CF9">
              <w:rPr>
                <w:rFonts w:ascii="Times New Roman" w:eastAsia="Times New Roman" w:hAnsi="Times New Roman" w:cs="Times New Roman"/>
                <w:b/>
                <w:sz w:val="20"/>
                <w:szCs w:val="20"/>
                <w:lang w:eastAsia="cs-CZ"/>
              </w:rPr>
              <w:t>datum</w:t>
            </w:r>
          </w:p>
        </w:tc>
        <w:tc>
          <w:tcPr>
            <w:tcW w:w="2019" w:type="dxa"/>
            <w:gridSpan w:val="3"/>
          </w:tcPr>
          <w:p w:rsidR="003F428A" w:rsidRPr="008F3CF9" w:rsidRDefault="004A2CD2"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p w:rsidR="003F428A" w:rsidRDefault="003F428A" w:rsidP="003F428A"/>
    <w:tbl>
      <w:tblPr>
        <w:tblpPr w:leftFromText="141" w:rightFromText="141" w:vertAnchor="text" w:horzAnchor="margin"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1D7A11" w:rsidTr="00CA4E79">
        <w:tc>
          <w:tcPr>
            <w:tcW w:w="9859" w:type="dxa"/>
            <w:gridSpan w:val="11"/>
            <w:tcBorders>
              <w:bottom w:val="double" w:sz="4" w:space="0" w:color="auto"/>
            </w:tcBorders>
            <w:shd w:val="clear" w:color="auto" w:fill="BDD6EE"/>
          </w:tcPr>
          <w:p w:rsidR="003F428A" w:rsidRPr="001D7A11" w:rsidRDefault="003F428A" w:rsidP="00CA4E79">
            <w:pPr>
              <w:spacing w:after="0" w:line="240" w:lineRule="auto"/>
              <w:jc w:val="both"/>
              <w:rPr>
                <w:rFonts w:ascii="Times New Roman" w:eastAsia="Times New Roman" w:hAnsi="Times New Roman" w:cs="Times New Roman"/>
                <w:b/>
                <w:sz w:val="28"/>
                <w:szCs w:val="20"/>
                <w:lang w:eastAsia="cs-CZ"/>
              </w:rPr>
            </w:pPr>
            <w:r w:rsidRPr="001D7A11">
              <w:rPr>
                <w:rFonts w:ascii="Times New Roman" w:eastAsia="Times New Roman" w:hAnsi="Times New Roman" w:cs="Times New Roman"/>
                <w:b/>
                <w:sz w:val="28"/>
                <w:szCs w:val="20"/>
                <w:lang w:eastAsia="cs-CZ"/>
              </w:rPr>
              <w:t>C-I – Personální zabezpečení</w:t>
            </w:r>
          </w:p>
        </w:tc>
      </w:tr>
      <w:tr w:rsidR="003F428A" w:rsidRPr="001D7A11" w:rsidTr="00CA4E79">
        <w:tc>
          <w:tcPr>
            <w:tcW w:w="2518" w:type="dxa"/>
            <w:tcBorders>
              <w:top w:val="double" w:sz="4"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Vysoká škola</w:t>
            </w:r>
          </w:p>
        </w:tc>
        <w:tc>
          <w:tcPr>
            <w:tcW w:w="7341" w:type="dxa"/>
            <w:gridSpan w:val="10"/>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Univerzita Tomáše Bati ve Zlíně</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Součást vysoké školy</w:t>
            </w:r>
          </w:p>
        </w:tc>
        <w:tc>
          <w:tcPr>
            <w:tcW w:w="7341" w:type="dxa"/>
            <w:gridSpan w:val="10"/>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Fakulta humanitních studií</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Název studijního programu</w:t>
            </w:r>
          </w:p>
        </w:tc>
        <w:tc>
          <w:tcPr>
            <w:tcW w:w="7341" w:type="dxa"/>
            <w:gridSpan w:val="10"/>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Sociální pedagogika</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Jméno a příjmení</w:t>
            </w:r>
          </w:p>
        </w:tc>
        <w:tc>
          <w:tcPr>
            <w:tcW w:w="4536"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Fabián</w:t>
            </w:r>
          </w:p>
        </w:tc>
        <w:tc>
          <w:tcPr>
            <w:tcW w:w="709"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Tituly</w:t>
            </w: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PhDr.</w:t>
            </w:r>
          </w:p>
        </w:tc>
      </w:tr>
      <w:tr w:rsidR="003F428A" w:rsidRPr="001D7A11" w:rsidTr="00CA4E79">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Rok narození</w:t>
            </w:r>
          </w:p>
        </w:tc>
        <w:tc>
          <w:tcPr>
            <w:tcW w:w="829" w:type="dxa"/>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1979</w:t>
            </w:r>
          </w:p>
        </w:tc>
        <w:tc>
          <w:tcPr>
            <w:tcW w:w="1721"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k VŠ</w:t>
            </w:r>
          </w:p>
        </w:tc>
        <w:tc>
          <w:tcPr>
            <w:tcW w:w="992"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pp </w:t>
            </w:r>
          </w:p>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 xml:space="preserve">N </w:t>
            </w:r>
          </w:p>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5068" w:type="dxa"/>
            <w:gridSpan w:val="3"/>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DPP</w:t>
            </w:r>
          </w:p>
        </w:tc>
        <w:tc>
          <w:tcPr>
            <w:tcW w:w="994"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c>
          <w:tcPr>
            <w:tcW w:w="709" w:type="dxa"/>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do kdy</w:t>
            </w:r>
          </w:p>
        </w:tc>
        <w:tc>
          <w:tcPr>
            <w:tcW w:w="138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06/2018</w:t>
            </w:r>
          </w:p>
        </w:tc>
      </w:tr>
      <w:tr w:rsidR="003F428A" w:rsidRPr="001D7A11" w:rsidTr="00CA4E79">
        <w:tc>
          <w:tcPr>
            <w:tcW w:w="6060" w:type="dxa"/>
            <w:gridSpan w:val="5"/>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rozsah</w:t>
            </w: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6060"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1D7A11" w:rsidTr="00CA4E79">
        <w:trPr>
          <w:trHeight w:val="327"/>
        </w:trPr>
        <w:tc>
          <w:tcPr>
            <w:tcW w:w="9859" w:type="dxa"/>
            <w:gridSpan w:val="11"/>
            <w:tcBorders>
              <w:top w:val="nil"/>
            </w:tcBorders>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Moderní ICT v práci sociálního pedagoga</w:t>
            </w:r>
            <w:r>
              <w:rPr>
                <w:rFonts w:ascii="Times New Roman" w:eastAsia="Times New Roman" w:hAnsi="Times New Roman" w:cs="Times New Roman"/>
                <w:sz w:val="20"/>
                <w:szCs w:val="20"/>
                <w:lang w:eastAsia="cs-CZ"/>
              </w:rPr>
              <w:t xml:space="preserve"> (vyučující)</w:t>
            </w: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Údaje o vzdělání na VŠ </w:t>
            </w:r>
          </w:p>
        </w:tc>
      </w:tr>
      <w:tr w:rsidR="003F428A" w:rsidRPr="001D7A11" w:rsidTr="00CA4E79">
        <w:trPr>
          <w:trHeight w:val="307"/>
        </w:trPr>
        <w:tc>
          <w:tcPr>
            <w:tcW w:w="9859" w:type="dxa"/>
            <w:gridSpan w:val="11"/>
          </w:tcPr>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 xml:space="preserve">ační studia a knihovnictví, </w:t>
            </w:r>
            <w:r w:rsidRPr="001D7A11">
              <w:rPr>
                <w:rFonts w:ascii="Times New Roman" w:eastAsia="Times New Roman" w:hAnsi="Times New Roman" w:cs="Times New Roman"/>
                <w:sz w:val="20"/>
                <w:szCs w:val="20"/>
                <w:lang w:eastAsia="cs-CZ"/>
              </w:rPr>
              <w:t>2004</w:t>
            </w:r>
            <w:r>
              <w:rPr>
                <w:rFonts w:ascii="Times New Roman" w:eastAsia="Times New Roman" w:hAnsi="Times New Roman" w:cs="Times New Roman"/>
                <w:sz w:val="20"/>
                <w:szCs w:val="20"/>
                <w:lang w:eastAsia="cs-CZ"/>
              </w:rPr>
              <w:t>, UK, FF. (Mgr.)</w:t>
            </w:r>
          </w:p>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Inform</w:t>
            </w:r>
            <w:r>
              <w:rPr>
                <w:rFonts w:ascii="Times New Roman" w:eastAsia="Times New Roman" w:hAnsi="Times New Roman" w:cs="Times New Roman"/>
                <w:sz w:val="20"/>
                <w:szCs w:val="20"/>
                <w:lang w:eastAsia="cs-CZ"/>
              </w:rPr>
              <w:t>ační studia a knihovnictví, 2006, UK, FF. (PhDr.)</w:t>
            </w: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Údaje o odborném působení od absolvování VŠ</w:t>
            </w:r>
          </w:p>
        </w:tc>
      </w:tr>
      <w:tr w:rsidR="003F428A" w:rsidRPr="001D7A11" w:rsidTr="00CA4E79">
        <w:trPr>
          <w:trHeight w:val="284"/>
        </w:trPr>
        <w:tc>
          <w:tcPr>
            <w:tcW w:w="9859" w:type="dxa"/>
            <w:gridSpan w:val="11"/>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UTB ve Zlíně 12 let z toho na FHS 6 </w:t>
            </w:r>
            <w:r w:rsidRPr="001D7A11">
              <w:rPr>
                <w:rFonts w:ascii="Times New Roman" w:eastAsia="Times New Roman" w:hAnsi="Times New Roman" w:cs="Times New Roman"/>
                <w:sz w:val="20"/>
                <w:szCs w:val="20"/>
                <w:lang w:eastAsia="cs-CZ"/>
              </w:rPr>
              <w:t>let</w:t>
            </w:r>
            <w:r>
              <w:rPr>
                <w:rFonts w:ascii="Times New Roman" w:eastAsia="Times New Roman" w:hAnsi="Times New Roman" w:cs="Times New Roman"/>
                <w:sz w:val="20"/>
                <w:szCs w:val="20"/>
                <w:lang w:eastAsia="cs-CZ"/>
              </w:rPr>
              <w:t>.</w:t>
            </w:r>
          </w:p>
        </w:tc>
      </w:tr>
      <w:tr w:rsidR="003F428A" w:rsidRPr="001D7A11" w:rsidTr="00CA4E79">
        <w:trPr>
          <w:trHeight w:val="250"/>
        </w:trPr>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Zkušenosti s vedením kvalifikačních a rigorózních prací</w:t>
            </w:r>
          </w:p>
        </w:tc>
      </w:tr>
      <w:tr w:rsidR="003F428A" w:rsidRPr="001D7A11" w:rsidTr="00CA4E79">
        <w:trPr>
          <w:trHeight w:val="337"/>
        </w:trPr>
        <w:tc>
          <w:tcPr>
            <w:tcW w:w="9859" w:type="dxa"/>
            <w:gridSpan w:val="11"/>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Počet vedených a obhájených bakalářských prací = 4. Počet vedených a obhájených diplomových prací = 2.</w:t>
            </w:r>
          </w:p>
        </w:tc>
      </w:tr>
      <w:tr w:rsidR="003F428A" w:rsidRPr="001D7A11" w:rsidTr="00CA4E79">
        <w:trPr>
          <w:cantSplit/>
        </w:trPr>
        <w:tc>
          <w:tcPr>
            <w:tcW w:w="3347" w:type="dxa"/>
            <w:gridSpan w:val="2"/>
            <w:tcBorders>
              <w:top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Ohlasy publikací</w:t>
            </w:r>
          </w:p>
        </w:tc>
      </w:tr>
      <w:tr w:rsidR="003F428A" w:rsidRPr="001D7A11" w:rsidTr="00CA4E79">
        <w:trPr>
          <w:cantSplit/>
        </w:trPr>
        <w:tc>
          <w:tcPr>
            <w:tcW w:w="334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WOS</w:t>
            </w:r>
          </w:p>
        </w:tc>
        <w:tc>
          <w:tcPr>
            <w:tcW w:w="693"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18"/>
                <w:szCs w:val="20"/>
                <w:lang w:eastAsia="cs-CZ"/>
              </w:rPr>
            </w:pPr>
            <w:r w:rsidRPr="001D7A11">
              <w:rPr>
                <w:rFonts w:ascii="Times New Roman" w:eastAsia="Times New Roman" w:hAnsi="Times New Roman" w:cs="Times New Roman"/>
                <w:b/>
                <w:sz w:val="18"/>
                <w:szCs w:val="20"/>
                <w:lang w:eastAsia="cs-CZ"/>
              </w:rPr>
              <w:t>Scopus</w:t>
            </w:r>
          </w:p>
        </w:tc>
        <w:tc>
          <w:tcPr>
            <w:tcW w:w="694"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18"/>
                <w:szCs w:val="20"/>
                <w:lang w:eastAsia="cs-CZ"/>
              </w:rPr>
              <w:t>ostatní</w:t>
            </w:r>
          </w:p>
        </w:tc>
      </w:tr>
      <w:tr w:rsidR="003F428A" w:rsidRPr="001D7A11" w:rsidTr="00CA4E79">
        <w:trPr>
          <w:cantSplit/>
          <w:trHeight w:val="70"/>
        </w:trPr>
        <w:tc>
          <w:tcPr>
            <w:tcW w:w="3347"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 xml:space="preserve">   </w:t>
            </w:r>
            <w:r w:rsidRPr="001D7A11">
              <w:rPr>
                <w:rFonts w:ascii="Times New Roman" w:eastAsia="Times New Roman" w:hAnsi="Times New Roman" w:cs="Times New Roman"/>
                <w:sz w:val="20"/>
                <w:szCs w:val="20"/>
                <w:lang w:eastAsia="cs-CZ"/>
              </w:rPr>
              <w:t xml:space="preserve"> 2</w:t>
            </w:r>
          </w:p>
        </w:tc>
        <w:tc>
          <w:tcPr>
            <w:tcW w:w="694" w:type="dxa"/>
            <w:vMerge w:val="restart"/>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1D7A11" w:rsidTr="00CA4E79">
        <w:trPr>
          <w:trHeight w:val="205"/>
        </w:trPr>
        <w:tc>
          <w:tcPr>
            <w:tcW w:w="3347"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1D7A11" w:rsidTr="00CA4E79">
        <w:tc>
          <w:tcPr>
            <w:tcW w:w="9859" w:type="dxa"/>
            <w:gridSpan w:val="11"/>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1D7A11" w:rsidTr="00CA4E79">
        <w:trPr>
          <w:trHeight w:val="2347"/>
        </w:trPr>
        <w:tc>
          <w:tcPr>
            <w:tcW w:w="9859" w:type="dxa"/>
            <w:gridSpan w:val="11"/>
          </w:tcPr>
          <w:p w:rsidR="003F428A" w:rsidRPr="001D7A11"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Open access in the Czech Republic: an overview. </w:t>
            </w:r>
            <w:r w:rsidRPr="001D7A11">
              <w:rPr>
                <w:rFonts w:ascii="Times New Roman" w:eastAsia="Times New Roman" w:hAnsi="Times New Roman" w:cs="Times New Roman"/>
                <w:i/>
                <w:iCs/>
                <w:sz w:val="20"/>
                <w:szCs w:val="20"/>
                <w:lang w:eastAsia="cs-CZ"/>
              </w:rPr>
              <w:t>Library Review</w:t>
            </w:r>
            <w:r w:rsidRPr="001D7A11">
              <w:rPr>
                <w:rFonts w:ascii="Times New Roman" w:eastAsia="Times New Roman" w:hAnsi="Times New Roman" w:cs="Times New Roman"/>
                <w:sz w:val="20"/>
                <w:szCs w:val="20"/>
                <w:lang w:eastAsia="cs-CZ"/>
              </w:rPr>
              <w:t xml:space="preserve"> [online]. 2013, č. 4/5 [cit. 2013-12-12]. ISSN 0024-2535. Dostupné z: </w:t>
            </w:r>
            <w:hyperlink r:id="rId16" w:history="1">
              <w:r w:rsidRPr="001D7A11">
                <w:rPr>
                  <w:rFonts w:ascii="Times New Roman" w:eastAsia="Times New Roman" w:hAnsi="Times New Roman" w:cs="Times New Roman"/>
                  <w:color w:val="0000FF"/>
                  <w:sz w:val="20"/>
                  <w:szCs w:val="20"/>
                  <w:u w:val="single"/>
                  <w:lang w:eastAsia="cs-CZ"/>
                </w:rPr>
                <w:t>http://www.emeraldinsight.com/journals.htm?articleid=17090935&amp;show=abstract</w:t>
              </w:r>
            </w:hyperlink>
            <w:r w:rsidRPr="001D7A11">
              <w:rPr>
                <w:rFonts w:ascii="Times New Roman" w:eastAsia="Times New Roman" w:hAnsi="Times New Roman" w:cs="Times New Roman"/>
                <w:sz w:val="20"/>
                <w:szCs w:val="20"/>
                <w:lang w:eastAsia="cs-CZ"/>
              </w:rPr>
              <w:t xml:space="preserve">  </w:t>
            </w:r>
          </w:p>
          <w:p w:rsidR="003F428A" w:rsidRPr="001D7A11"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Budínský, L., Fabián, O</w:t>
            </w:r>
            <w:r w:rsidRPr="001D7A11">
              <w:rPr>
                <w:rFonts w:ascii="Times New Roman" w:eastAsia="Times New Roman" w:hAnsi="Times New Roman" w:cs="Times New Roman"/>
                <w:sz w:val="20"/>
                <w:szCs w:val="20"/>
                <w:lang w:eastAsia="cs-CZ"/>
              </w:rPr>
              <w:t xml:space="preserve">. 10 years with grey literature at Tomas Bata University in Zlín. The Grey Journal: an international journal on grey literature [online]. 2016, vol. 12, iss. 1, s. 65-69. [cit. 2016-08-23]. ISSN 1574-1796. Dostupné z: </w:t>
            </w:r>
            <w:hyperlink r:id="rId17" w:history="1">
              <w:r w:rsidRPr="001D7A11">
                <w:rPr>
                  <w:rFonts w:ascii="Times New Roman" w:eastAsia="Times New Roman" w:hAnsi="Times New Roman" w:cs="Times New Roman"/>
                  <w:color w:val="0000FF"/>
                  <w:sz w:val="20"/>
                  <w:szCs w:val="20"/>
                  <w:u w:val="single"/>
                  <w:lang w:eastAsia="cs-CZ"/>
                </w:rPr>
                <w:t>http://www.nusl.cz/ntk/nusl-200844</w:t>
              </w:r>
            </w:hyperlink>
            <w:r w:rsidRPr="001D7A11">
              <w:rPr>
                <w:rFonts w:ascii="Times New Roman" w:eastAsia="Times New Roman" w:hAnsi="Times New Roman" w:cs="Times New Roman"/>
                <w:sz w:val="20"/>
                <w:szCs w:val="20"/>
                <w:lang w:eastAsia="cs-CZ"/>
              </w:rPr>
              <w:t xml:space="preserve"> </w:t>
            </w:r>
          </w:p>
          <w:p w:rsidR="003F428A"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Otevřený přístup k vědeckým informacím: současný stav v České republice a ve světě</w:t>
            </w:r>
            <w:r w:rsidRPr="001D7A11">
              <w:rPr>
                <w:rFonts w:ascii="Times New Roman" w:eastAsia="Times New Roman" w:hAnsi="Times New Roman" w:cs="Times New Roman"/>
                <w:sz w:val="20"/>
                <w:szCs w:val="20"/>
                <w:lang w:eastAsia="cs-CZ"/>
              </w:rPr>
              <w:t xml:space="preserve">. Brno: Vysoké učení technické v Brně, nakladatelství VUTIUM, 2016, s. 190-208. </w:t>
            </w:r>
          </w:p>
          <w:p w:rsidR="003F428A" w:rsidRPr="001D7A11"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Fabián, O.</w:t>
            </w:r>
            <w:r w:rsidRPr="001D7A11">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i/>
                <w:iCs/>
                <w:sz w:val="20"/>
                <w:szCs w:val="20"/>
                <w:lang w:eastAsia="cs-CZ"/>
              </w:rPr>
              <w:t>Elektronické informační zdroje</w:t>
            </w:r>
            <w:r w:rsidRPr="001D7A11">
              <w:rPr>
                <w:rFonts w:ascii="Times New Roman" w:eastAsia="Times New Roman" w:hAnsi="Times New Roman" w:cs="Times New Roman"/>
                <w:sz w:val="20"/>
                <w:szCs w:val="20"/>
                <w:lang w:eastAsia="cs-CZ"/>
              </w:rPr>
              <w:t xml:space="preserve"> [online]. Bno, Centrum NAKLIV, KISK FF MU, 2012 [cit. 2012-12-10] Dostupné z: </w:t>
            </w:r>
            <w:hyperlink r:id="rId18" w:history="1">
              <w:r w:rsidRPr="001D7A11">
                <w:rPr>
                  <w:rFonts w:ascii="Times New Roman" w:eastAsia="Times New Roman" w:hAnsi="Times New Roman" w:cs="Times New Roman"/>
                  <w:color w:val="0000FF"/>
                  <w:sz w:val="20"/>
                  <w:szCs w:val="20"/>
                  <w:u w:val="single"/>
                  <w:lang w:eastAsia="cs-CZ"/>
                </w:rPr>
                <w:t>http://eknihy.knihovna.cz/kniha/elektronicke-informacni-zdroje</w:t>
              </w:r>
            </w:hyperlink>
          </w:p>
          <w:p w:rsidR="003F428A" w:rsidRPr="001D7A11" w:rsidRDefault="003F428A" w:rsidP="00CA4E79">
            <w:pPr>
              <w:spacing w:after="0" w:line="240" w:lineRule="auto"/>
              <w:rPr>
                <w:rFonts w:ascii="Times New Roman" w:eastAsia="Times New Roman" w:hAnsi="Times New Roman" w:cs="Times New Roman"/>
                <w:sz w:val="20"/>
                <w:lang w:eastAsia="cs-CZ"/>
              </w:rPr>
            </w:pPr>
            <w:r>
              <w:rPr>
                <w:rFonts w:ascii="Times New Roman" w:eastAsia="Times New Roman" w:hAnsi="Times New Roman" w:cs="Times New Roman"/>
                <w:sz w:val="20"/>
                <w:szCs w:val="20"/>
                <w:lang w:eastAsia="cs-CZ"/>
              </w:rPr>
              <w:t>Fabián, O., Budínský, L</w:t>
            </w:r>
            <w:r w:rsidRPr="001D7A11">
              <w:rPr>
                <w:rFonts w:ascii="Times New Roman" w:eastAsia="Times New Roman" w:hAnsi="Times New Roman" w:cs="Times New Roman"/>
                <w:sz w:val="20"/>
                <w:szCs w:val="20"/>
                <w:lang w:eastAsia="cs-CZ"/>
              </w:rPr>
              <w:t xml:space="preserve">. Podpora vědy a výzkumu v Knihovně UTB ve Zlíně – od vzniku publikačních výstupů po jejich evaluaci. In: Inforum 2016: 22. ročník konference o profesionálních informačních zdrojích, Praha 24.-25. května 2016 [online]. Praha: Albertina icome Praha, 2016 [cit. 2016-08-20]. ISSN 1801–2213. Dostupné z: </w:t>
            </w:r>
            <w:hyperlink r:id="rId19" w:history="1">
              <w:r w:rsidRPr="001D7A11">
                <w:rPr>
                  <w:rFonts w:ascii="Times New Roman" w:eastAsia="Times New Roman" w:hAnsi="Times New Roman" w:cs="Times New Roman"/>
                  <w:color w:val="0000FF"/>
                  <w:sz w:val="20"/>
                  <w:szCs w:val="20"/>
                  <w:u w:val="single"/>
                  <w:lang w:eastAsia="cs-CZ"/>
                </w:rPr>
                <w:t>http://www.inforum.cz/sbornik/2016/7</w:t>
              </w:r>
            </w:hyperlink>
            <w:r w:rsidRPr="001D7A11">
              <w:rPr>
                <w:rFonts w:ascii="Times New Roman" w:eastAsia="Times New Roman" w:hAnsi="Times New Roman" w:cs="Times New Roman"/>
                <w:sz w:val="20"/>
                <w:szCs w:val="20"/>
                <w:lang w:eastAsia="cs-CZ"/>
              </w:rPr>
              <w:t xml:space="preserve"> </w:t>
            </w:r>
          </w:p>
        </w:tc>
      </w:tr>
      <w:tr w:rsidR="003F428A" w:rsidRPr="001D7A11" w:rsidTr="00CA4E79">
        <w:trPr>
          <w:trHeight w:val="218"/>
        </w:trPr>
        <w:tc>
          <w:tcPr>
            <w:tcW w:w="9859" w:type="dxa"/>
            <w:gridSpan w:val="11"/>
            <w:shd w:val="clear" w:color="auto" w:fill="F7CAAC"/>
          </w:tcPr>
          <w:p w:rsidR="003F428A" w:rsidRPr="001D7A11" w:rsidRDefault="003F428A" w:rsidP="00CA4E79">
            <w:pPr>
              <w:spacing w:after="0" w:line="240" w:lineRule="auto"/>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Působení v zahraničí</w:t>
            </w:r>
          </w:p>
        </w:tc>
      </w:tr>
      <w:tr w:rsidR="003F428A" w:rsidRPr="001D7A11" w:rsidTr="00CA4E79">
        <w:trPr>
          <w:trHeight w:val="328"/>
        </w:trPr>
        <w:tc>
          <w:tcPr>
            <w:tcW w:w="9859" w:type="dxa"/>
            <w:gridSpan w:val="11"/>
          </w:tcPr>
          <w:p w:rsidR="003F428A" w:rsidRPr="001D7A11" w:rsidRDefault="003F428A" w:rsidP="00CA4E79">
            <w:pPr>
              <w:spacing w:after="0" w:line="240" w:lineRule="auto"/>
              <w:rPr>
                <w:rFonts w:ascii="Times New Roman" w:eastAsia="Times New Roman" w:hAnsi="Times New Roman" w:cs="Times New Roman"/>
                <w:sz w:val="20"/>
                <w:szCs w:val="20"/>
                <w:lang w:eastAsia="cs-CZ"/>
              </w:rPr>
            </w:pPr>
          </w:p>
        </w:tc>
      </w:tr>
      <w:tr w:rsidR="003F428A" w:rsidRPr="001D7A11" w:rsidTr="00CA4E79">
        <w:trPr>
          <w:cantSplit/>
          <w:trHeight w:val="470"/>
        </w:trPr>
        <w:tc>
          <w:tcPr>
            <w:tcW w:w="2518" w:type="dxa"/>
            <w:shd w:val="clear" w:color="auto" w:fill="F7CAAC"/>
          </w:tcPr>
          <w:p w:rsidR="003F428A" w:rsidRPr="001D7A11" w:rsidRDefault="003F428A" w:rsidP="00CA4E79">
            <w:pPr>
              <w:spacing w:after="0" w:line="240" w:lineRule="auto"/>
              <w:jc w:val="both"/>
              <w:rPr>
                <w:rFonts w:ascii="Times New Roman" w:eastAsia="Times New Roman" w:hAnsi="Times New Roman" w:cs="Times New Roman"/>
                <w:b/>
                <w:sz w:val="20"/>
                <w:szCs w:val="20"/>
                <w:lang w:eastAsia="cs-CZ"/>
              </w:rPr>
            </w:pPr>
            <w:r w:rsidRPr="001D7A11">
              <w:rPr>
                <w:rFonts w:ascii="Times New Roman" w:eastAsia="Times New Roman" w:hAnsi="Times New Roman" w:cs="Times New Roman"/>
                <w:b/>
                <w:sz w:val="20"/>
                <w:szCs w:val="20"/>
                <w:lang w:eastAsia="cs-CZ"/>
              </w:rPr>
              <w:t xml:space="preserve">Podpis </w:t>
            </w:r>
          </w:p>
        </w:tc>
        <w:tc>
          <w:tcPr>
            <w:tcW w:w="4536" w:type="dxa"/>
            <w:gridSpan w:val="5"/>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sz w:val="20"/>
                <w:szCs w:val="20"/>
                <w:lang w:eastAsia="cs-CZ"/>
              </w:rPr>
              <w:t>Ondřej Fab</w:t>
            </w:r>
            <w:r>
              <w:rPr>
                <w:rFonts w:ascii="Times New Roman" w:eastAsia="Times New Roman" w:hAnsi="Times New Roman" w:cs="Times New Roman"/>
                <w:sz w:val="20"/>
                <w:szCs w:val="20"/>
                <w:lang w:eastAsia="cs-CZ"/>
              </w:rPr>
              <w:t>ián</w:t>
            </w:r>
            <w:r w:rsidRPr="001D7A11">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Pr="001D7A11">
              <w:rPr>
                <w:rFonts w:ascii="Times New Roman" w:eastAsia="Times New Roman" w:hAnsi="Times New Roman" w:cs="Times New Roman"/>
                <w:sz w:val="20"/>
                <w:szCs w:val="20"/>
                <w:lang w:eastAsia="cs-CZ"/>
              </w:rPr>
              <w:t>r.</w:t>
            </w:r>
          </w:p>
        </w:tc>
        <w:tc>
          <w:tcPr>
            <w:tcW w:w="786" w:type="dxa"/>
            <w:gridSpan w:val="2"/>
            <w:shd w:val="clear" w:color="auto" w:fill="F7CAAC"/>
          </w:tcPr>
          <w:p w:rsidR="003F428A" w:rsidRPr="001D7A11" w:rsidRDefault="003F428A" w:rsidP="00CA4E79">
            <w:pPr>
              <w:spacing w:after="0" w:line="240" w:lineRule="auto"/>
              <w:jc w:val="both"/>
              <w:rPr>
                <w:rFonts w:ascii="Times New Roman" w:eastAsia="Times New Roman" w:hAnsi="Times New Roman" w:cs="Times New Roman"/>
                <w:sz w:val="20"/>
                <w:szCs w:val="20"/>
                <w:lang w:eastAsia="cs-CZ"/>
              </w:rPr>
            </w:pPr>
            <w:r w:rsidRPr="001D7A11">
              <w:rPr>
                <w:rFonts w:ascii="Times New Roman" w:eastAsia="Times New Roman" w:hAnsi="Times New Roman" w:cs="Times New Roman"/>
                <w:b/>
                <w:sz w:val="20"/>
                <w:szCs w:val="20"/>
                <w:lang w:eastAsia="cs-CZ"/>
              </w:rPr>
              <w:t>datum</w:t>
            </w:r>
          </w:p>
        </w:tc>
        <w:tc>
          <w:tcPr>
            <w:tcW w:w="2019" w:type="dxa"/>
            <w:gridSpan w:val="3"/>
          </w:tcPr>
          <w:p w:rsidR="003F428A" w:rsidRPr="001D7A11" w:rsidRDefault="004A2CD2"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r>
        <w:br w:type="page"/>
      </w:r>
    </w:p>
    <w:tbl>
      <w:tblPr>
        <w:tblpPr w:leftFromText="141" w:rightFromText="141" w:vertAnchor="text" w:horzAnchor="margin" w:tblpXSpec="center" w:tblpY="18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255854" w:rsidTr="00CA4E79">
        <w:tc>
          <w:tcPr>
            <w:tcW w:w="9859" w:type="dxa"/>
            <w:gridSpan w:val="11"/>
            <w:tcBorders>
              <w:bottom w:val="double" w:sz="4" w:space="0" w:color="auto"/>
            </w:tcBorders>
            <w:shd w:val="clear" w:color="auto" w:fill="BDD6EE"/>
          </w:tcPr>
          <w:p w:rsidR="003F428A" w:rsidRPr="00255854" w:rsidRDefault="003F428A" w:rsidP="00CA4E79">
            <w:pPr>
              <w:spacing w:after="0" w:line="240" w:lineRule="auto"/>
              <w:jc w:val="both"/>
              <w:rPr>
                <w:rFonts w:ascii="Times New Roman" w:eastAsia="Times New Roman" w:hAnsi="Times New Roman" w:cs="Times New Roman"/>
                <w:b/>
                <w:sz w:val="28"/>
                <w:szCs w:val="20"/>
                <w:lang w:eastAsia="cs-CZ"/>
              </w:rPr>
            </w:pPr>
            <w:r w:rsidRPr="00255854">
              <w:rPr>
                <w:rFonts w:ascii="Times New Roman" w:eastAsia="Times New Roman" w:hAnsi="Times New Roman" w:cs="Times New Roman"/>
                <w:b/>
                <w:sz w:val="28"/>
                <w:szCs w:val="20"/>
                <w:lang w:eastAsia="cs-CZ"/>
              </w:rPr>
              <w:lastRenderedPageBreak/>
              <w:t>C-I – Personální zabezpečení</w:t>
            </w:r>
          </w:p>
        </w:tc>
      </w:tr>
      <w:tr w:rsidR="003F428A" w:rsidRPr="00255854" w:rsidTr="00CA4E79">
        <w:tc>
          <w:tcPr>
            <w:tcW w:w="2518" w:type="dxa"/>
            <w:tcBorders>
              <w:top w:val="double" w:sz="4"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Vysoká škola</w:t>
            </w:r>
          </w:p>
        </w:tc>
        <w:tc>
          <w:tcPr>
            <w:tcW w:w="7341" w:type="dxa"/>
            <w:gridSpan w:val="10"/>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Tomáše Bati ve Zlíně</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Součást vysoké školy</w:t>
            </w:r>
          </w:p>
        </w:tc>
        <w:tc>
          <w:tcPr>
            <w:tcW w:w="7341" w:type="dxa"/>
            <w:gridSpan w:val="10"/>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Fakulta humanitních studií</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Název studijního programu</w:t>
            </w:r>
          </w:p>
        </w:tc>
        <w:tc>
          <w:tcPr>
            <w:tcW w:w="7341" w:type="dxa"/>
            <w:gridSpan w:val="10"/>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pedagogika</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Jméno a příjmení</w:t>
            </w:r>
          </w:p>
        </w:tc>
        <w:tc>
          <w:tcPr>
            <w:tcW w:w="4536" w:type="dxa"/>
            <w:gridSpan w:val="5"/>
          </w:tcPr>
          <w:p w:rsidR="003F428A" w:rsidRPr="00255854" w:rsidRDefault="003F428A" w:rsidP="00CA4E79">
            <w:pPr>
              <w:spacing w:after="0" w:line="240" w:lineRule="auto"/>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Ilavská</w:t>
            </w:r>
          </w:p>
        </w:tc>
        <w:tc>
          <w:tcPr>
            <w:tcW w:w="709"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Tituly</w:t>
            </w:r>
          </w:p>
        </w:tc>
        <w:tc>
          <w:tcPr>
            <w:tcW w:w="2096" w:type="dxa"/>
            <w:gridSpan w:val="4"/>
          </w:tcPr>
          <w:p w:rsidR="003F428A" w:rsidRPr="00255854" w:rsidRDefault="007A2539"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doc. PhDr., Ph</w:t>
            </w:r>
            <w:r w:rsidR="003F428A" w:rsidRPr="00255854">
              <w:rPr>
                <w:rFonts w:ascii="Times New Roman" w:eastAsia="Times New Roman" w:hAnsi="Times New Roman" w:cs="Times New Roman"/>
                <w:sz w:val="20"/>
                <w:szCs w:val="20"/>
                <w:lang w:eastAsia="cs-CZ"/>
              </w:rPr>
              <w:t>D.</w:t>
            </w:r>
          </w:p>
        </w:tc>
      </w:tr>
      <w:tr w:rsidR="003F428A" w:rsidRPr="00255854" w:rsidTr="00CA4E79">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Rok narození</w:t>
            </w:r>
          </w:p>
        </w:tc>
        <w:tc>
          <w:tcPr>
            <w:tcW w:w="829" w:type="dxa"/>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1978</w:t>
            </w:r>
          </w:p>
        </w:tc>
        <w:tc>
          <w:tcPr>
            <w:tcW w:w="1721"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k VŠ</w:t>
            </w:r>
          </w:p>
        </w:tc>
        <w:tc>
          <w:tcPr>
            <w:tcW w:w="992"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pp </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N </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5068" w:type="dxa"/>
            <w:gridSpan w:val="3"/>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PP</w:t>
            </w:r>
          </w:p>
        </w:tc>
        <w:tc>
          <w:tcPr>
            <w:tcW w:w="994"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c>
          <w:tcPr>
            <w:tcW w:w="709" w:type="dxa"/>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do kdy</w:t>
            </w:r>
          </w:p>
        </w:tc>
        <w:tc>
          <w:tcPr>
            <w:tcW w:w="138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N</w:t>
            </w:r>
          </w:p>
        </w:tc>
      </w:tr>
      <w:tr w:rsidR="003F428A" w:rsidRPr="00255854" w:rsidTr="00CA4E79">
        <w:tc>
          <w:tcPr>
            <w:tcW w:w="6060" w:type="dxa"/>
            <w:gridSpan w:val="5"/>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rozsah</w:t>
            </w: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6060"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255854" w:rsidTr="00CA4E79">
        <w:trPr>
          <w:trHeight w:val="322"/>
        </w:trPr>
        <w:tc>
          <w:tcPr>
            <w:tcW w:w="9859" w:type="dxa"/>
            <w:gridSpan w:val="11"/>
            <w:tcBorders>
              <w:top w:val="nil"/>
            </w:tcBorders>
          </w:tcPr>
          <w:p w:rsidR="003F428A" w:rsidRPr="00255854" w:rsidRDefault="003F428A" w:rsidP="00CA4E79">
            <w:pPr>
              <w:spacing w:after="0" w:line="240" w:lineRule="auto"/>
              <w:rPr>
                <w:rFonts w:ascii="Times New Roman" w:eastAsia="Times New Roman" w:hAnsi="Times New Roman" w:cs="Times New Roman"/>
                <w:sz w:val="20"/>
                <w:szCs w:val="20"/>
                <w:lang w:eastAsia="cs-CZ"/>
              </w:rPr>
            </w:pPr>
            <w:del w:id="206" w:author="*" w:date="2018-08-22T08:41:00Z">
              <w:r w:rsidRPr="006D37D3" w:rsidDel="004D11A7">
                <w:rPr>
                  <w:rFonts w:ascii="Times New Roman" w:hAnsi="Times New Roman" w:cs="Times New Roman"/>
                  <w:sz w:val="20"/>
                </w:rPr>
                <w:delText>Legislativa v soc</w:delText>
              </w:r>
              <w:r w:rsidDel="004D11A7">
                <w:rPr>
                  <w:rFonts w:ascii="Times New Roman" w:hAnsi="Times New Roman" w:cs="Times New Roman"/>
                  <w:sz w:val="20"/>
                </w:rPr>
                <w:delText>iální oblasti</w:delText>
              </w:r>
            </w:del>
            <w:ins w:id="207" w:author="*" w:date="2018-08-22T08:41:00Z">
              <w:r w:rsidR="004D11A7">
                <w:rPr>
                  <w:rFonts w:ascii="Times New Roman" w:hAnsi="Times New Roman" w:cs="Times New Roman"/>
                  <w:sz w:val="20"/>
                </w:rPr>
                <w:t>Sociální politika a sociální práce</w:t>
              </w:r>
            </w:ins>
            <w:r>
              <w:rPr>
                <w:rFonts w:ascii="Times New Roman" w:hAnsi="Times New Roman" w:cs="Times New Roman"/>
                <w:sz w:val="20"/>
              </w:rPr>
              <w:t xml:space="preserve"> (garant, přednášející</w:t>
            </w:r>
            <w:r w:rsidRPr="006D37D3">
              <w:rPr>
                <w:rFonts w:ascii="Times New Roman" w:hAnsi="Times New Roman" w:cs="Times New Roman"/>
                <w:sz w:val="20"/>
              </w:rPr>
              <w:t>), Supervize v pomáhajících profesích (garant, vyučující)</w:t>
            </w: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Údaje o vzdělání na VŠ </w:t>
            </w:r>
          </w:p>
        </w:tc>
      </w:tr>
      <w:tr w:rsidR="003F428A" w:rsidRPr="00255854" w:rsidTr="00CA4E79">
        <w:trPr>
          <w:trHeight w:val="307"/>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2002, Univerzita Konstantina Filozofa, FSV. (Mgr.)</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2003, Univerzita Konstantina Filozofa, FSV. (PhDr.)</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 2007, Univerzita Konstantina Filozofa, FSV. (Ph.D.)</w:t>
            </w: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Údaje o odborném působení od absolvování VŠ</w:t>
            </w:r>
          </w:p>
        </w:tc>
      </w:tr>
      <w:tr w:rsidR="003F428A" w:rsidRPr="00255854" w:rsidTr="00CA4E79">
        <w:trPr>
          <w:trHeight w:val="284"/>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Okresní úřad Liptovský Mikuláš, odbor sociálních věcí, 3 roky.</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Správa služeb diplomatickému sboru Bratislava, 2 roky.</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Úřad práce, sociálních věcí a rodiny Liptovský Mikuláš, 3 roky.</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Univerzita Konstantina Filozofa v Nitře, 7 let.</w:t>
            </w:r>
          </w:p>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UTB v Zlíně, FHS, 8 let.</w:t>
            </w:r>
          </w:p>
        </w:tc>
      </w:tr>
      <w:tr w:rsidR="003F428A" w:rsidRPr="00255854" w:rsidTr="00CA4E79">
        <w:trPr>
          <w:trHeight w:val="250"/>
        </w:trPr>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Zkušenosti s vedením kvalifikačních a rigorózních prací</w:t>
            </w:r>
          </w:p>
        </w:tc>
      </w:tr>
      <w:tr w:rsidR="003F428A" w:rsidRPr="00255854" w:rsidTr="00CA4E79">
        <w:trPr>
          <w:trHeight w:val="337"/>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Počet vedených a ob</w:t>
            </w:r>
            <w:r w:rsidR="003E2443">
              <w:rPr>
                <w:rFonts w:ascii="Times New Roman" w:eastAsia="Times New Roman" w:hAnsi="Times New Roman" w:cs="Times New Roman"/>
                <w:sz w:val="20"/>
                <w:szCs w:val="20"/>
                <w:lang w:eastAsia="cs-CZ"/>
              </w:rPr>
              <w:t>hájených bakalářských prací = 105</w:t>
            </w:r>
            <w:r w:rsidRPr="00255854">
              <w:rPr>
                <w:rFonts w:ascii="Times New Roman" w:eastAsia="Times New Roman" w:hAnsi="Times New Roman" w:cs="Times New Roman"/>
                <w:sz w:val="20"/>
                <w:szCs w:val="20"/>
                <w:lang w:eastAsia="cs-CZ"/>
              </w:rPr>
              <w:t>. Počet vedených a o</w:t>
            </w:r>
            <w:r w:rsidR="003E2443">
              <w:rPr>
                <w:rFonts w:ascii="Times New Roman" w:eastAsia="Times New Roman" w:hAnsi="Times New Roman" w:cs="Times New Roman"/>
                <w:sz w:val="20"/>
                <w:szCs w:val="20"/>
                <w:lang w:eastAsia="cs-CZ"/>
              </w:rPr>
              <w:t>bhájených diplomových prací = 16</w:t>
            </w:r>
            <w:r w:rsidRPr="00255854">
              <w:rPr>
                <w:rFonts w:ascii="Times New Roman" w:eastAsia="Times New Roman" w:hAnsi="Times New Roman" w:cs="Times New Roman"/>
                <w:sz w:val="20"/>
                <w:szCs w:val="20"/>
                <w:lang w:eastAsia="cs-CZ"/>
              </w:rPr>
              <w:t>0.</w:t>
            </w:r>
          </w:p>
        </w:tc>
      </w:tr>
      <w:tr w:rsidR="003F428A" w:rsidRPr="00255854" w:rsidTr="00CA4E79">
        <w:trPr>
          <w:cantSplit/>
        </w:trPr>
        <w:tc>
          <w:tcPr>
            <w:tcW w:w="3347" w:type="dxa"/>
            <w:gridSpan w:val="2"/>
            <w:tcBorders>
              <w:top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Ohlasy publikací</w:t>
            </w:r>
          </w:p>
        </w:tc>
      </w:tr>
      <w:tr w:rsidR="003F428A" w:rsidRPr="00255854" w:rsidTr="00CA4E79">
        <w:trPr>
          <w:cantSplit/>
        </w:trPr>
        <w:tc>
          <w:tcPr>
            <w:tcW w:w="334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Sociální práce</w:t>
            </w:r>
          </w:p>
        </w:tc>
        <w:tc>
          <w:tcPr>
            <w:tcW w:w="2245"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2009</w:t>
            </w:r>
          </w:p>
        </w:tc>
        <w:tc>
          <w:tcPr>
            <w:tcW w:w="2248" w:type="dxa"/>
            <w:gridSpan w:val="4"/>
            <w:tcBorders>
              <w:right w:val="single" w:sz="12" w:space="0" w:color="auto"/>
            </w:tcBorders>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KU Ružomberok</w:t>
            </w:r>
          </w:p>
        </w:tc>
        <w:tc>
          <w:tcPr>
            <w:tcW w:w="632" w:type="dxa"/>
            <w:tcBorders>
              <w:lef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WOS</w:t>
            </w:r>
          </w:p>
        </w:tc>
        <w:tc>
          <w:tcPr>
            <w:tcW w:w="693"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18"/>
                <w:szCs w:val="20"/>
                <w:lang w:eastAsia="cs-CZ"/>
              </w:rPr>
            </w:pPr>
            <w:r w:rsidRPr="00255854">
              <w:rPr>
                <w:rFonts w:ascii="Times New Roman" w:eastAsia="Times New Roman" w:hAnsi="Times New Roman" w:cs="Times New Roman"/>
                <w:b/>
                <w:sz w:val="18"/>
                <w:szCs w:val="20"/>
                <w:lang w:eastAsia="cs-CZ"/>
              </w:rPr>
              <w:t>Scopus</w:t>
            </w:r>
          </w:p>
        </w:tc>
        <w:tc>
          <w:tcPr>
            <w:tcW w:w="694"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18"/>
                <w:szCs w:val="20"/>
                <w:lang w:eastAsia="cs-CZ"/>
              </w:rPr>
              <w:t>ostatní</w:t>
            </w:r>
          </w:p>
        </w:tc>
      </w:tr>
      <w:tr w:rsidR="003F428A" w:rsidRPr="00255854" w:rsidTr="00CA4E79">
        <w:trPr>
          <w:cantSplit/>
          <w:trHeight w:val="70"/>
        </w:trPr>
        <w:tc>
          <w:tcPr>
            <w:tcW w:w="3347"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3</w:t>
            </w:r>
          </w:p>
        </w:tc>
        <w:tc>
          <w:tcPr>
            <w:tcW w:w="693" w:type="dxa"/>
            <w:vMerge w:val="restart"/>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w:t>
            </w:r>
          </w:p>
        </w:tc>
        <w:tc>
          <w:tcPr>
            <w:tcW w:w="694" w:type="dxa"/>
            <w:vMerge w:val="restart"/>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112</w:t>
            </w:r>
          </w:p>
        </w:tc>
      </w:tr>
      <w:tr w:rsidR="003F428A" w:rsidRPr="00255854" w:rsidTr="00CA4E79">
        <w:trPr>
          <w:trHeight w:val="205"/>
        </w:trPr>
        <w:tc>
          <w:tcPr>
            <w:tcW w:w="3347"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255854" w:rsidTr="00CA4E79">
        <w:tc>
          <w:tcPr>
            <w:tcW w:w="9859" w:type="dxa"/>
            <w:gridSpan w:val="11"/>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255854" w:rsidTr="00CA4E79">
        <w:trPr>
          <w:trHeight w:val="1961"/>
        </w:trPr>
        <w:tc>
          <w:tcPr>
            <w:tcW w:w="9859" w:type="dxa"/>
            <w:gridSpan w:val="11"/>
          </w:tcPr>
          <w:p w:rsidR="003E2443" w:rsidRPr="003E2443" w:rsidRDefault="003E2443" w:rsidP="003E2443">
            <w:pPr>
              <w:spacing w:after="0" w:line="240" w:lineRule="auto"/>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 xml:space="preserve">Haburajová Ilavská, L. (2014). </w:t>
            </w:r>
            <w:r w:rsidRPr="003E2443">
              <w:rPr>
                <w:rFonts w:ascii="Times New Roman" w:eastAsia="Times New Roman" w:hAnsi="Times New Roman" w:cs="Times New Roman"/>
                <w:i/>
                <w:sz w:val="20"/>
                <w:szCs w:val="20"/>
                <w:lang w:eastAsia="cs-CZ"/>
              </w:rPr>
              <w:t xml:space="preserve"> Perspectives of Social work in the Area of intervention and elimination of domestic violence against children. Asian Social Science</w:t>
            </w:r>
            <w:r w:rsidRPr="003E2443">
              <w:rPr>
                <w:rFonts w:ascii="Times New Roman" w:eastAsia="Times New Roman" w:hAnsi="Times New Roman" w:cs="Times New Roman"/>
                <w:sz w:val="20"/>
                <w:szCs w:val="20"/>
                <w:lang w:eastAsia="cs-CZ"/>
              </w:rPr>
              <w:t>. 10(2), s. 47 – 63. (databáze Scopus)</w:t>
            </w:r>
          </w:p>
          <w:p w:rsidR="003E2443" w:rsidRPr="003E2443" w:rsidRDefault="003E2443" w:rsidP="003E2443">
            <w:pPr>
              <w:spacing w:after="0" w:line="240" w:lineRule="auto"/>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Haburajová Ilavská, L. a kol. (2014).</w:t>
            </w:r>
            <w:r w:rsidRPr="003E2443">
              <w:rPr>
                <w:rFonts w:ascii="Times New Roman" w:eastAsia="Times New Roman" w:hAnsi="Times New Roman" w:cs="Times New Roman"/>
                <w:i/>
                <w:sz w:val="20"/>
                <w:szCs w:val="20"/>
                <w:lang w:eastAsia="cs-CZ"/>
              </w:rPr>
              <w:t xml:space="preserve"> </w:t>
            </w:r>
            <w:r w:rsidRPr="003E2443">
              <w:rPr>
                <w:rFonts w:ascii="Times New Roman" w:eastAsia="Times New Roman" w:hAnsi="Times New Roman" w:cs="Times New Roman"/>
                <w:i/>
                <w:sz w:val="20"/>
                <w:szCs w:val="20"/>
                <w:shd w:val="clear" w:color="auto" w:fill="FFFFFF"/>
                <w:lang w:eastAsia="cs-CZ"/>
              </w:rPr>
              <w:t xml:space="preserve"> Probation and mediation of its application practice in social work</w:t>
            </w:r>
            <w:r w:rsidRPr="003E2443">
              <w:rPr>
                <w:rFonts w:ascii="Times New Roman" w:eastAsia="Times New Roman" w:hAnsi="Times New Roman" w:cs="Times New Roman"/>
                <w:sz w:val="20"/>
                <w:szCs w:val="20"/>
                <w:lang w:val="sk-SK" w:eastAsia="cs-CZ"/>
              </w:rPr>
              <w:t xml:space="preserve">. Lodz: WSP. </w:t>
            </w:r>
            <w:r w:rsidRPr="003E2443">
              <w:rPr>
                <w:rFonts w:ascii="Times New Roman" w:eastAsia="Times New Roman" w:hAnsi="Times New Roman" w:cs="Times New Roman"/>
                <w:sz w:val="20"/>
                <w:szCs w:val="20"/>
                <w:lang w:eastAsia="cs-CZ"/>
              </w:rPr>
              <w:t>(spoluautorský podíl 60%)</w:t>
            </w:r>
          </w:p>
          <w:p w:rsidR="003E2443" w:rsidRPr="003E2443" w:rsidRDefault="003E2443" w:rsidP="003E2443">
            <w:pPr>
              <w:spacing w:after="0" w:line="240" w:lineRule="auto"/>
              <w:rPr>
                <w:rFonts w:ascii="Times New Roman" w:eastAsia="Times New Roman" w:hAnsi="Times New Roman" w:cs="Times New Roman"/>
                <w:bCs/>
                <w:sz w:val="20"/>
                <w:szCs w:val="20"/>
                <w:lang w:val="en-GB" w:eastAsia="cs-CZ"/>
              </w:rPr>
            </w:pPr>
            <w:r w:rsidRPr="003E2443">
              <w:rPr>
                <w:rFonts w:ascii="Times New Roman" w:eastAsia="Times New Roman" w:hAnsi="Times New Roman" w:cs="Times New Roman"/>
                <w:sz w:val="20"/>
                <w:szCs w:val="20"/>
                <w:lang w:eastAsia="cs-CZ"/>
              </w:rPr>
              <w:t xml:space="preserve">Haburajova Ilavska, L., (2015). Medzinárodná migrácia a jej prejavy v oblasti politiky zamestnanosti a trhu práce. </w:t>
            </w:r>
            <w:r w:rsidRPr="003E2443">
              <w:rPr>
                <w:rFonts w:ascii="Times New Roman" w:eastAsia="Times New Roman" w:hAnsi="Times New Roman" w:cs="Times New Roman"/>
                <w:sz w:val="20"/>
                <w:szCs w:val="20"/>
                <w:lang w:eastAsia="cs-CZ"/>
              </w:rPr>
              <w:br/>
              <w:t xml:space="preserve">In </w:t>
            </w:r>
            <w:r w:rsidRPr="003E2443">
              <w:rPr>
                <w:rFonts w:ascii="Times New Roman" w:eastAsia="Times New Roman" w:hAnsi="Times New Roman" w:cs="Times New Roman"/>
                <w:bCs/>
                <w:sz w:val="20"/>
                <w:szCs w:val="20"/>
                <w:lang w:val="en-GB" w:eastAsia="cs-CZ"/>
              </w:rPr>
              <w:t xml:space="preserve">Mareková, H. a kol. </w:t>
            </w:r>
            <w:r w:rsidRPr="003E2443">
              <w:rPr>
                <w:rFonts w:ascii="Times New Roman" w:eastAsia="Times New Roman" w:hAnsi="Times New Roman" w:cs="Times New Roman"/>
                <w:bCs/>
                <w:i/>
                <w:sz w:val="20"/>
                <w:szCs w:val="20"/>
                <w:lang w:val="en-GB" w:eastAsia="cs-CZ"/>
              </w:rPr>
              <w:t>Immigrants in the European Union</w:t>
            </w:r>
            <w:r w:rsidRPr="003E2443">
              <w:rPr>
                <w:rFonts w:ascii="Times New Roman" w:eastAsia="Times New Roman" w:hAnsi="Times New Roman" w:cs="Times New Roman"/>
                <w:bCs/>
                <w:sz w:val="20"/>
                <w:szCs w:val="20"/>
                <w:lang w:val="en-GB" w:eastAsia="cs-CZ"/>
              </w:rPr>
              <w:t xml:space="preserve">. Bački Petrovec: Srpsko razvojno udruženje, Srbsko. 2015. </w:t>
            </w:r>
            <w:r w:rsidRPr="003E2443">
              <w:rPr>
                <w:rFonts w:ascii="Times New Roman" w:eastAsia="Times New Roman" w:hAnsi="Times New Roman" w:cs="Times New Roman"/>
                <w:bCs/>
                <w:sz w:val="20"/>
                <w:szCs w:val="20"/>
                <w:lang w:val="en-GB" w:eastAsia="cs-CZ"/>
              </w:rPr>
              <w:br/>
              <w:t>s. 39-53.</w:t>
            </w:r>
          </w:p>
          <w:p w:rsidR="003E2443" w:rsidRPr="003E2443" w:rsidRDefault="003E2443" w:rsidP="003E244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val="sk-SK" w:eastAsia="sk-SK"/>
              </w:rPr>
            </w:pPr>
            <w:r w:rsidRPr="003E2443">
              <w:rPr>
                <w:rFonts w:ascii="Times New Roman" w:eastAsia="Times New Roman" w:hAnsi="Times New Roman" w:cs="Times New Roman"/>
                <w:sz w:val="20"/>
                <w:szCs w:val="20"/>
                <w:lang w:val="sk-SK" w:eastAsia="sk-SK"/>
              </w:rPr>
              <w:t xml:space="preserve">Hulová, Z., </w:t>
            </w:r>
            <w:r w:rsidRPr="003E2443">
              <w:rPr>
                <w:rFonts w:ascii="Times New Roman" w:eastAsia="Times New Roman" w:hAnsi="Times New Roman" w:cs="Times New Roman"/>
                <w:sz w:val="20"/>
                <w:szCs w:val="20"/>
                <w:lang w:eastAsia="cs-CZ"/>
              </w:rPr>
              <w:t>Haburajova Ilavska, L.</w:t>
            </w:r>
            <w:r w:rsidRPr="003E2443">
              <w:rPr>
                <w:rFonts w:ascii="Times New Roman" w:eastAsia="Times New Roman" w:hAnsi="Times New Roman" w:cs="Times New Roman"/>
                <w:sz w:val="20"/>
                <w:szCs w:val="20"/>
                <w:lang w:val="sk-SK" w:eastAsia="sk-SK"/>
              </w:rPr>
              <w:t xml:space="preserve"> a kol. (2017). </w:t>
            </w:r>
            <w:r w:rsidRPr="003E2443">
              <w:rPr>
                <w:rFonts w:ascii="Times New Roman" w:eastAsia="Times New Roman" w:hAnsi="Times New Roman" w:cs="Times New Roman"/>
                <w:i/>
                <w:sz w:val="20"/>
                <w:szCs w:val="20"/>
                <w:lang w:val="sk-SK" w:eastAsia="sk-SK"/>
              </w:rPr>
              <w:t>Kooperatívny prístup pedagogiky, sociálnej pedagogiky a iných vedných disciplín v edukačnom procese detí, žiakov a študentov</w:t>
            </w:r>
            <w:r w:rsidRPr="003E2443">
              <w:rPr>
                <w:rFonts w:ascii="Times New Roman" w:eastAsia="Times New Roman" w:hAnsi="Times New Roman" w:cs="Times New Roman"/>
                <w:sz w:val="20"/>
                <w:szCs w:val="20"/>
                <w:lang w:val="sk-SK" w:eastAsia="sk-SK"/>
              </w:rPr>
              <w:t xml:space="preserve">. Praha: Hnutí R, 2017. </w:t>
            </w:r>
            <w:r w:rsidRPr="003E2443">
              <w:rPr>
                <w:rFonts w:ascii="Times New Roman" w:eastAsia="Times New Roman" w:hAnsi="Times New Roman" w:cs="Times New Roman"/>
                <w:sz w:val="20"/>
                <w:szCs w:val="20"/>
                <w:lang w:eastAsia="cs-CZ"/>
              </w:rPr>
              <w:t>(spoluautorský podíl 50%)</w:t>
            </w:r>
          </w:p>
          <w:p w:rsidR="003F428A" w:rsidRPr="00255854" w:rsidRDefault="003E2443" w:rsidP="003E2443">
            <w:pPr>
              <w:widowControl w:val="0"/>
              <w:autoSpaceDE w:val="0"/>
              <w:autoSpaceDN w:val="0"/>
              <w:adjustRightInd w:val="0"/>
              <w:spacing w:after="0" w:line="240" w:lineRule="auto"/>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 xml:space="preserve">Haburajova Ilavska, L., Kwadrans, L. (2017) </w:t>
            </w:r>
            <w:r w:rsidRPr="003E2443">
              <w:rPr>
                <w:rFonts w:ascii="Times New Roman" w:eastAsia="Times New Roman" w:hAnsi="Times New Roman" w:cs="Times New Roman"/>
                <w:i/>
                <w:sz w:val="20"/>
                <w:szCs w:val="20"/>
                <w:lang w:eastAsia="cs-CZ"/>
              </w:rPr>
              <w:t>Roma identity and education- comparative research.</w:t>
            </w:r>
            <w:r w:rsidRPr="003E2443">
              <w:rPr>
                <w:rFonts w:ascii="Times New Roman" w:eastAsia="Times New Roman" w:hAnsi="Times New Roman" w:cs="Times New Roman"/>
                <w:sz w:val="20"/>
                <w:szCs w:val="20"/>
                <w:lang w:eastAsia="cs-CZ"/>
              </w:rPr>
              <w:t xml:space="preserve"> Online journal of Education Technology – december 2017, Cambridge USA  ITEC, 2017, vol 2, 218-224. (spoluautorský podíl 50%)</w:t>
            </w:r>
          </w:p>
        </w:tc>
      </w:tr>
      <w:tr w:rsidR="003F428A" w:rsidRPr="00255854" w:rsidTr="00CA4E79">
        <w:trPr>
          <w:trHeight w:val="218"/>
        </w:trPr>
        <w:tc>
          <w:tcPr>
            <w:tcW w:w="9859" w:type="dxa"/>
            <w:gridSpan w:val="11"/>
            <w:shd w:val="clear" w:color="auto" w:fill="F7CAAC"/>
          </w:tcPr>
          <w:p w:rsidR="003F428A" w:rsidRPr="00255854" w:rsidRDefault="003F428A" w:rsidP="00CA4E79">
            <w:pPr>
              <w:spacing w:after="0" w:line="240" w:lineRule="auto"/>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Působení v zahraničí</w:t>
            </w:r>
          </w:p>
        </w:tc>
      </w:tr>
      <w:tr w:rsidR="003F428A" w:rsidRPr="00255854" w:rsidTr="00CA4E79">
        <w:trPr>
          <w:trHeight w:val="328"/>
        </w:trPr>
        <w:tc>
          <w:tcPr>
            <w:tcW w:w="9859" w:type="dxa"/>
            <w:gridSpan w:val="11"/>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2008, stáž v Bayerische Rotes Kreuz, Stadt Passau, Rakousko.</w:t>
            </w:r>
          </w:p>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2012, expertizní činnost v rámci projektu mezinárodní rozvojové spolupráce „Podpora a budovanie systému sociálnej ochrany pre Bosnu a Hercegovinu“, Úřad vlády Srbské republiky.</w:t>
            </w:r>
          </w:p>
          <w:p w:rsidR="003E2443" w:rsidRPr="00255854" w:rsidRDefault="003E2443" w:rsidP="00CA4E79">
            <w:pPr>
              <w:spacing w:after="0" w:line="240" w:lineRule="auto"/>
              <w:jc w:val="both"/>
              <w:rPr>
                <w:rFonts w:ascii="Times New Roman" w:eastAsia="Times New Roman" w:hAnsi="Times New Roman" w:cs="Times New Roman"/>
                <w:sz w:val="20"/>
                <w:szCs w:val="20"/>
                <w:lang w:eastAsia="cs-CZ"/>
              </w:rPr>
            </w:pPr>
            <w:r w:rsidRPr="003E2443">
              <w:rPr>
                <w:rFonts w:ascii="Times New Roman" w:eastAsia="Times New Roman" w:hAnsi="Times New Roman" w:cs="Times New Roman"/>
                <w:sz w:val="20"/>
                <w:szCs w:val="20"/>
                <w:lang w:eastAsia="cs-CZ"/>
              </w:rPr>
              <w:t>2014 stáž Wysza Szkola Pedagogiczna w Lodzi, Polsko.</w:t>
            </w:r>
          </w:p>
        </w:tc>
      </w:tr>
      <w:tr w:rsidR="003F428A" w:rsidRPr="00255854" w:rsidTr="00CA4E79">
        <w:trPr>
          <w:cantSplit/>
          <w:trHeight w:val="470"/>
        </w:trPr>
        <w:tc>
          <w:tcPr>
            <w:tcW w:w="2518" w:type="dxa"/>
            <w:shd w:val="clear" w:color="auto" w:fill="F7CAAC"/>
          </w:tcPr>
          <w:p w:rsidR="003F428A" w:rsidRPr="00255854" w:rsidRDefault="003F428A" w:rsidP="00CA4E79">
            <w:pPr>
              <w:spacing w:after="0" w:line="240" w:lineRule="auto"/>
              <w:jc w:val="both"/>
              <w:rPr>
                <w:rFonts w:ascii="Times New Roman" w:eastAsia="Times New Roman" w:hAnsi="Times New Roman" w:cs="Times New Roman"/>
                <w:b/>
                <w:sz w:val="20"/>
                <w:szCs w:val="20"/>
                <w:lang w:eastAsia="cs-CZ"/>
              </w:rPr>
            </w:pPr>
            <w:r w:rsidRPr="00255854">
              <w:rPr>
                <w:rFonts w:ascii="Times New Roman" w:eastAsia="Times New Roman" w:hAnsi="Times New Roman" w:cs="Times New Roman"/>
                <w:b/>
                <w:sz w:val="20"/>
                <w:szCs w:val="20"/>
                <w:lang w:eastAsia="cs-CZ"/>
              </w:rPr>
              <w:t xml:space="preserve">Podpis </w:t>
            </w:r>
          </w:p>
        </w:tc>
        <w:tc>
          <w:tcPr>
            <w:tcW w:w="4536" w:type="dxa"/>
            <w:gridSpan w:val="5"/>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sz w:val="20"/>
                <w:szCs w:val="20"/>
                <w:lang w:eastAsia="cs-CZ"/>
              </w:rPr>
              <w:t>Lenka Haburajová Il</w:t>
            </w:r>
            <w:r w:rsidR="007A2539">
              <w:rPr>
                <w:rFonts w:ascii="Times New Roman" w:eastAsia="Times New Roman" w:hAnsi="Times New Roman" w:cs="Times New Roman"/>
                <w:sz w:val="20"/>
                <w:szCs w:val="20"/>
                <w:lang w:eastAsia="cs-CZ"/>
              </w:rPr>
              <w:t>a</w:t>
            </w:r>
            <w:r w:rsidRPr="00255854">
              <w:rPr>
                <w:rFonts w:ascii="Times New Roman" w:eastAsia="Times New Roman" w:hAnsi="Times New Roman" w:cs="Times New Roman"/>
                <w:sz w:val="20"/>
                <w:szCs w:val="20"/>
                <w:lang w:eastAsia="cs-CZ"/>
              </w:rPr>
              <w:t>vská v. r.</w:t>
            </w:r>
          </w:p>
        </w:tc>
        <w:tc>
          <w:tcPr>
            <w:tcW w:w="786" w:type="dxa"/>
            <w:gridSpan w:val="2"/>
            <w:shd w:val="clear" w:color="auto" w:fill="F7CAAC"/>
          </w:tcPr>
          <w:p w:rsidR="003F428A" w:rsidRPr="00255854" w:rsidRDefault="003F428A" w:rsidP="00CA4E79">
            <w:pPr>
              <w:spacing w:after="0" w:line="240" w:lineRule="auto"/>
              <w:jc w:val="both"/>
              <w:rPr>
                <w:rFonts w:ascii="Times New Roman" w:eastAsia="Times New Roman" w:hAnsi="Times New Roman" w:cs="Times New Roman"/>
                <w:sz w:val="20"/>
                <w:szCs w:val="20"/>
                <w:lang w:eastAsia="cs-CZ"/>
              </w:rPr>
            </w:pPr>
            <w:r w:rsidRPr="00255854">
              <w:rPr>
                <w:rFonts w:ascii="Times New Roman" w:eastAsia="Times New Roman" w:hAnsi="Times New Roman" w:cs="Times New Roman"/>
                <w:b/>
                <w:sz w:val="20"/>
                <w:szCs w:val="20"/>
                <w:lang w:eastAsia="cs-CZ"/>
              </w:rPr>
              <w:t>datum</w:t>
            </w:r>
          </w:p>
        </w:tc>
        <w:tc>
          <w:tcPr>
            <w:tcW w:w="2019" w:type="dxa"/>
            <w:gridSpan w:val="3"/>
          </w:tcPr>
          <w:p w:rsidR="003F428A" w:rsidRPr="00255854" w:rsidRDefault="004A2CD2"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37788" w:rsidTr="00CA4E79">
        <w:tc>
          <w:tcPr>
            <w:tcW w:w="9859" w:type="dxa"/>
            <w:gridSpan w:val="11"/>
            <w:tcBorders>
              <w:bottom w:val="double" w:sz="4" w:space="0" w:color="auto"/>
            </w:tcBorders>
            <w:shd w:val="clear" w:color="auto" w:fill="BDD6EE"/>
          </w:tcPr>
          <w:p w:rsidR="003F428A" w:rsidRPr="00E37788" w:rsidRDefault="003F428A" w:rsidP="00CA4E79">
            <w:pPr>
              <w:spacing w:after="0" w:line="240" w:lineRule="auto"/>
              <w:jc w:val="both"/>
              <w:rPr>
                <w:rFonts w:ascii="Times New Roman" w:eastAsia="Times New Roman" w:hAnsi="Times New Roman" w:cs="Times New Roman"/>
                <w:b/>
                <w:sz w:val="28"/>
                <w:szCs w:val="20"/>
                <w:lang w:eastAsia="cs-CZ"/>
              </w:rPr>
            </w:pPr>
            <w:r w:rsidRPr="00E37788">
              <w:rPr>
                <w:rFonts w:ascii="Times New Roman" w:eastAsia="Times New Roman" w:hAnsi="Times New Roman" w:cs="Times New Roman"/>
                <w:b/>
                <w:sz w:val="28"/>
                <w:szCs w:val="20"/>
                <w:lang w:eastAsia="cs-CZ"/>
              </w:rPr>
              <w:lastRenderedPageBreak/>
              <w:t>C-I – Personální zabezpečení</w:t>
            </w:r>
          </w:p>
        </w:tc>
      </w:tr>
      <w:tr w:rsidR="003F428A" w:rsidRPr="00E37788" w:rsidTr="00CA4E79">
        <w:tc>
          <w:tcPr>
            <w:tcW w:w="2518" w:type="dxa"/>
            <w:tcBorders>
              <w:top w:val="double" w:sz="4"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Vysoká škola</w:t>
            </w:r>
          </w:p>
        </w:tc>
        <w:tc>
          <w:tcPr>
            <w:tcW w:w="7341" w:type="dxa"/>
            <w:gridSpan w:val="10"/>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Univerzita Tomáše Bati ve Zlíně</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Součást vysoké školy</w:t>
            </w:r>
          </w:p>
        </w:tc>
        <w:tc>
          <w:tcPr>
            <w:tcW w:w="7341" w:type="dxa"/>
            <w:gridSpan w:val="10"/>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Fakulta humanitních studií</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Název studijního programu</w:t>
            </w:r>
          </w:p>
        </w:tc>
        <w:tc>
          <w:tcPr>
            <w:tcW w:w="7341" w:type="dxa"/>
            <w:gridSpan w:val="10"/>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Sociální pedagogika</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Jméno a příjmení</w:t>
            </w:r>
          </w:p>
        </w:tc>
        <w:tc>
          <w:tcPr>
            <w:tcW w:w="4536"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w:t>
            </w:r>
          </w:p>
        </w:tc>
        <w:tc>
          <w:tcPr>
            <w:tcW w:w="709"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Tituly</w:t>
            </w: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Mgr., Ph.D.</w:t>
            </w:r>
          </w:p>
        </w:tc>
      </w:tr>
      <w:tr w:rsidR="003F428A" w:rsidRPr="00E37788" w:rsidTr="00CA4E79">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Rok narození</w:t>
            </w:r>
          </w:p>
        </w:tc>
        <w:tc>
          <w:tcPr>
            <w:tcW w:w="829" w:type="dxa"/>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1980</w:t>
            </w:r>
          </w:p>
        </w:tc>
        <w:tc>
          <w:tcPr>
            <w:tcW w:w="1721"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k VŠ</w:t>
            </w:r>
          </w:p>
        </w:tc>
        <w:tc>
          <w:tcPr>
            <w:tcW w:w="992"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3F428A" w:rsidRPr="00E37788" w:rsidTr="00CA4E79">
        <w:tc>
          <w:tcPr>
            <w:tcW w:w="5068" w:type="dxa"/>
            <w:gridSpan w:val="3"/>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pp</w:t>
            </w:r>
          </w:p>
        </w:tc>
        <w:tc>
          <w:tcPr>
            <w:tcW w:w="994"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c>
          <w:tcPr>
            <w:tcW w:w="709" w:type="dxa"/>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do kdy</w:t>
            </w:r>
          </w:p>
        </w:tc>
        <w:tc>
          <w:tcPr>
            <w:tcW w:w="138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N</w:t>
            </w:r>
          </w:p>
        </w:tc>
      </w:tr>
      <w:tr w:rsidR="003F428A" w:rsidRPr="00E37788" w:rsidTr="00CA4E79">
        <w:tc>
          <w:tcPr>
            <w:tcW w:w="6060" w:type="dxa"/>
            <w:gridSpan w:val="5"/>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rozsah</w:t>
            </w: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6060"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E37788" w:rsidTr="00CA4E79">
        <w:trPr>
          <w:trHeight w:val="330"/>
        </w:trPr>
        <w:tc>
          <w:tcPr>
            <w:tcW w:w="9859" w:type="dxa"/>
            <w:gridSpan w:val="11"/>
            <w:tcBorders>
              <w:top w:val="nil"/>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Souvislá praxe (garant, vyučující), Diplomový seminář 1, 2 (garant)</w:t>
            </w: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Údaje o vzdělání na VŠ </w:t>
            </w:r>
          </w:p>
        </w:tc>
      </w:tr>
      <w:tr w:rsidR="003F428A" w:rsidRPr="00E37788" w:rsidTr="00CA4E79">
        <w:trPr>
          <w:trHeight w:val="307"/>
        </w:trPr>
        <w:tc>
          <w:tcPr>
            <w:tcW w:w="9859" w:type="dxa"/>
            <w:gridSpan w:val="11"/>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Pedagogika, 2009, UP v Olomouci, PdF. (Ph.D.)</w:t>
            </w: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Údaje o odborném působení od absolvování VŠ</w:t>
            </w:r>
          </w:p>
        </w:tc>
      </w:tr>
      <w:tr w:rsidR="003F428A" w:rsidRPr="00E37788" w:rsidTr="00CA4E79">
        <w:trPr>
          <w:trHeight w:val="284"/>
        </w:trPr>
        <w:tc>
          <w:tcPr>
            <w:tcW w:w="9859" w:type="dxa"/>
            <w:gridSpan w:val="11"/>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UTB ve Zlíně, 13 let, z toho na FHS 11 let.</w:t>
            </w:r>
          </w:p>
        </w:tc>
      </w:tr>
      <w:tr w:rsidR="003F428A" w:rsidRPr="00E37788" w:rsidTr="00CA4E79">
        <w:trPr>
          <w:trHeight w:val="250"/>
        </w:trPr>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Zkušenosti s vedením kvalifikačních a rigorózních prací</w:t>
            </w:r>
          </w:p>
        </w:tc>
      </w:tr>
      <w:tr w:rsidR="003F428A" w:rsidRPr="00E37788" w:rsidTr="00CA4E79">
        <w:trPr>
          <w:trHeight w:val="337"/>
        </w:trPr>
        <w:tc>
          <w:tcPr>
            <w:tcW w:w="9859" w:type="dxa"/>
            <w:gridSpan w:val="11"/>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Počet vedených a obhájených bakalářských prací = 129. Počet vedených a obhájených diplomových prací = 79.</w:t>
            </w:r>
          </w:p>
        </w:tc>
      </w:tr>
      <w:tr w:rsidR="003F428A" w:rsidRPr="00E37788" w:rsidTr="00CA4E79">
        <w:trPr>
          <w:cantSplit/>
        </w:trPr>
        <w:tc>
          <w:tcPr>
            <w:tcW w:w="3347" w:type="dxa"/>
            <w:gridSpan w:val="2"/>
            <w:tcBorders>
              <w:top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Ohlasy publikací</w:t>
            </w:r>
          </w:p>
        </w:tc>
      </w:tr>
      <w:tr w:rsidR="003F428A" w:rsidRPr="00E37788" w:rsidTr="00CA4E79">
        <w:trPr>
          <w:cantSplit/>
        </w:trPr>
        <w:tc>
          <w:tcPr>
            <w:tcW w:w="334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WOS</w:t>
            </w:r>
          </w:p>
        </w:tc>
        <w:tc>
          <w:tcPr>
            <w:tcW w:w="693"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18"/>
                <w:szCs w:val="20"/>
                <w:lang w:eastAsia="cs-CZ"/>
              </w:rPr>
            </w:pPr>
            <w:r w:rsidRPr="00E37788">
              <w:rPr>
                <w:rFonts w:ascii="Times New Roman" w:eastAsia="Times New Roman" w:hAnsi="Times New Roman" w:cs="Times New Roman"/>
                <w:b/>
                <w:sz w:val="18"/>
                <w:szCs w:val="20"/>
                <w:lang w:eastAsia="cs-CZ"/>
              </w:rPr>
              <w:t>Scopus</w:t>
            </w:r>
          </w:p>
        </w:tc>
        <w:tc>
          <w:tcPr>
            <w:tcW w:w="694"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18"/>
                <w:szCs w:val="20"/>
                <w:lang w:eastAsia="cs-CZ"/>
              </w:rPr>
              <w:t>ostatní</w:t>
            </w:r>
          </w:p>
        </w:tc>
      </w:tr>
      <w:tr w:rsidR="003F428A" w:rsidRPr="00E37788" w:rsidTr="00CA4E79">
        <w:trPr>
          <w:cantSplit/>
          <w:trHeight w:val="70"/>
        </w:trPr>
        <w:tc>
          <w:tcPr>
            <w:tcW w:w="3347"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4</w:t>
            </w:r>
          </w:p>
        </w:tc>
        <w:tc>
          <w:tcPr>
            <w:tcW w:w="693" w:type="dxa"/>
            <w:vMerge w:val="restart"/>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12</w:t>
            </w:r>
          </w:p>
        </w:tc>
        <w:tc>
          <w:tcPr>
            <w:tcW w:w="694" w:type="dxa"/>
            <w:vMerge w:val="restart"/>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11</w:t>
            </w:r>
            <w:r>
              <w:rPr>
                <w:rFonts w:ascii="Times New Roman" w:eastAsia="Times New Roman" w:hAnsi="Times New Roman" w:cs="Times New Roman"/>
                <w:sz w:val="20"/>
                <w:szCs w:val="20"/>
                <w:lang w:eastAsia="cs-CZ"/>
              </w:rPr>
              <w:t>2</w:t>
            </w:r>
          </w:p>
        </w:tc>
      </w:tr>
      <w:tr w:rsidR="003F428A" w:rsidRPr="00E37788" w:rsidTr="00CA4E79">
        <w:trPr>
          <w:trHeight w:val="205"/>
        </w:trPr>
        <w:tc>
          <w:tcPr>
            <w:tcW w:w="3347"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37788" w:rsidTr="00CA4E79">
        <w:tc>
          <w:tcPr>
            <w:tcW w:w="9859" w:type="dxa"/>
            <w:gridSpan w:val="11"/>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E37788" w:rsidTr="00CA4E79">
        <w:trPr>
          <w:trHeight w:val="2347"/>
        </w:trPr>
        <w:tc>
          <w:tcPr>
            <w:tcW w:w="9859" w:type="dxa"/>
            <w:gridSpan w:val="11"/>
          </w:tcPr>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Hladík, J., &amp; Pagáčová, V. (2013). Komparace hodnocení významu multikulturních subkompetencí učiteli a žáky na ZŠ. </w:t>
            </w:r>
            <w:r w:rsidRPr="00E37788">
              <w:rPr>
                <w:rFonts w:ascii="Times New Roman" w:eastAsia="Times New Roman" w:hAnsi="Times New Roman" w:cs="Times New Roman"/>
                <w:i/>
                <w:sz w:val="20"/>
                <w:lang w:eastAsia="cs-CZ"/>
              </w:rPr>
              <w:t>Pedagogika</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63</w:t>
            </w:r>
            <w:r w:rsidRPr="00E37788">
              <w:rPr>
                <w:rFonts w:ascii="Times New Roman" w:eastAsia="Times New Roman" w:hAnsi="Times New Roman" w:cs="Times New Roman"/>
                <w:sz w:val="20"/>
                <w:lang w:eastAsia="cs-CZ"/>
              </w:rPr>
              <w:t>(1), 25-40. (databáze ERIH C) (spoluautorský podíl 90 %)</w:t>
            </w:r>
          </w:p>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(2014). Design and Development of a Multicultural Competence Scale in Helping-Profession Students. </w:t>
            </w:r>
            <w:r w:rsidRPr="00E37788">
              <w:rPr>
                <w:rFonts w:ascii="Times New Roman" w:eastAsia="Times New Roman" w:hAnsi="Times New Roman" w:cs="Times New Roman"/>
                <w:i/>
                <w:iCs/>
                <w:sz w:val="20"/>
                <w:lang w:eastAsia="cs-CZ"/>
              </w:rPr>
              <w:t>Asian Social Science</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iCs/>
                <w:sz w:val="20"/>
                <w:lang w:eastAsia="cs-CZ"/>
              </w:rPr>
              <w:t>10</w:t>
            </w:r>
            <w:r w:rsidRPr="00E37788">
              <w:rPr>
                <w:rFonts w:ascii="Times New Roman" w:eastAsia="Times New Roman" w:hAnsi="Times New Roman" w:cs="Times New Roman"/>
                <w:sz w:val="20"/>
                <w:lang w:eastAsia="cs-CZ"/>
              </w:rPr>
              <w:t>(9), 162-170. (databáze Scopus)</w:t>
            </w:r>
          </w:p>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bCs/>
                <w:sz w:val="20"/>
                <w:lang w:eastAsia="cs-CZ"/>
              </w:rPr>
            </w:pPr>
            <w:r w:rsidRPr="00E37788">
              <w:rPr>
                <w:rFonts w:ascii="Times New Roman" w:eastAsia="Times New Roman" w:hAnsi="Times New Roman" w:cs="Times New Roman"/>
                <w:sz w:val="20"/>
                <w:lang w:eastAsia="cs-CZ"/>
              </w:rPr>
              <w:t xml:space="preserve">Hladík, J. (2014). </w:t>
            </w:r>
            <w:r w:rsidRPr="00E37788">
              <w:rPr>
                <w:rFonts w:ascii="Times New Roman" w:eastAsia="Times New Roman" w:hAnsi="Times New Roman" w:cs="Times New Roman"/>
                <w:i/>
                <w:iCs/>
                <w:sz w:val="20"/>
                <w:lang w:eastAsia="cs-CZ"/>
              </w:rPr>
              <w:t>Multikulturní kompetence studentů pomáhajících profesí</w:t>
            </w:r>
            <w:r w:rsidRPr="00E37788">
              <w:rPr>
                <w:rFonts w:ascii="Times New Roman" w:eastAsia="Times New Roman" w:hAnsi="Times New Roman" w:cs="Times New Roman"/>
                <w:sz w:val="20"/>
                <w:lang w:eastAsia="cs-CZ"/>
              </w:rPr>
              <w:t>. Zlín: Univerzita Tomáše Bati ve Zlíně.</w:t>
            </w:r>
          </w:p>
          <w:p w:rsidR="003F428A" w:rsidRPr="00E3778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18"/>
                <w:lang w:eastAsia="cs-CZ"/>
              </w:rPr>
            </w:pPr>
            <w:r w:rsidRPr="00E37788">
              <w:rPr>
                <w:rFonts w:ascii="Times New Roman" w:eastAsia="Times New Roman" w:hAnsi="Times New Roman" w:cs="Times New Roman"/>
                <w:sz w:val="20"/>
                <w:szCs w:val="20"/>
                <w:lang w:val="en-US" w:eastAsia="cs-CZ"/>
              </w:rPr>
              <w:t xml:space="preserve">Hladik, J., &amp; Jadama, L. M. (2016). Multicultural Competence of Helping Profession Students: Cross-cultural Comparison between Europe and Africa. </w:t>
            </w:r>
            <w:r w:rsidRPr="00E37788">
              <w:rPr>
                <w:rFonts w:ascii="Times New Roman" w:eastAsia="Times New Roman" w:hAnsi="Times New Roman" w:cs="Times New Roman"/>
                <w:i/>
                <w:sz w:val="20"/>
                <w:szCs w:val="20"/>
                <w:lang w:val="en-US" w:eastAsia="cs-CZ"/>
              </w:rPr>
              <w:t>Procedia-Social and Behavioral Sciences</w:t>
            </w:r>
            <w:r w:rsidRPr="00E37788">
              <w:rPr>
                <w:rFonts w:ascii="Times New Roman" w:eastAsia="Times New Roman" w:hAnsi="Times New Roman" w:cs="Times New Roman"/>
                <w:sz w:val="20"/>
                <w:szCs w:val="20"/>
                <w:lang w:val="en-US" w:eastAsia="cs-CZ"/>
              </w:rPr>
              <w:t xml:space="preserve">, </w:t>
            </w:r>
            <w:r w:rsidRPr="00E37788">
              <w:rPr>
                <w:rFonts w:ascii="Times New Roman" w:eastAsia="Times New Roman" w:hAnsi="Times New Roman" w:cs="Times New Roman"/>
                <w:i/>
                <w:sz w:val="20"/>
                <w:szCs w:val="20"/>
                <w:lang w:val="en-US" w:eastAsia="cs-CZ"/>
              </w:rPr>
              <w:t>217</w:t>
            </w:r>
            <w:r w:rsidRPr="00E37788">
              <w:rPr>
                <w:rFonts w:ascii="Times New Roman" w:eastAsia="Times New Roman" w:hAnsi="Times New Roman" w:cs="Times New Roman"/>
                <w:sz w:val="20"/>
                <w:szCs w:val="20"/>
                <w:lang w:val="en-US" w:eastAsia="cs-CZ"/>
              </w:rPr>
              <w:t xml:space="preserve">, 669-678. </w:t>
            </w:r>
            <w:r w:rsidRPr="00E37788">
              <w:rPr>
                <w:rFonts w:ascii="Times New Roman" w:eastAsia="Times New Roman" w:hAnsi="Times New Roman" w:cs="Times New Roman"/>
                <w:sz w:val="20"/>
                <w:lang w:eastAsia="cs-CZ"/>
              </w:rPr>
              <w:t>(spoluautorský podíl 70 %) (databázeWoS)</w:t>
            </w:r>
          </w:p>
          <w:p w:rsidR="003F428A" w:rsidRDefault="003F428A" w:rsidP="00F46044">
            <w:pPr>
              <w:tabs>
                <w:tab w:val="left" w:pos="473"/>
                <w:tab w:val="left" w:pos="8844"/>
                <w:tab w:val="left" w:pos="9066"/>
              </w:tabs>
              <w:spacing w:after="0" w:line="240" w:lineRule="auto"/>
              <w:jc w:val="both"/>
              <w:rPr>
                <w:ins w:id="208" w:author="*" w:date="2018-08-21T10:19:00Z"/>
                <w:rFonts w:ascii="Times New Roman" w:eastAsia="Times New Roman" w:hAnsi="Times New Roman" w:cs="Times New Roman"/>
                <w:sz w:val="20"/>
                <w:lang w:eastAsia="cs-CZ"/>
              </w:rPr>
            </w:pPr>
            <w:r w:rsidRPr="00E37788">
              <w:rPr>
                <w:rFonts w:ascii="Times New Roman" w:eastAsia="Times New Roman" w:hAnsi="Times New Roman" w:cs="Times New Roman"/>
                <w:sz w:val="20"/>
                <w:lang w:eastAsia="cs-CZ"/>
              </w:rPr>
              <w:t xml:space="preserve">Hladik, J. (2016). Assessing Multicultural Competence of Helping-Profession Students. </w:t>
            </w:r>
            <w:r w:rsidRPr="00E37788">
              <w:rPr>
                <w:rFonts w:ascii="Times New Roman" w:eastAsia="Times New Roman" w:hAnsi="Times New Roman" w:cs="Times New Roman"/>
                <w:i/>
                <w:sz w:val="20"/>
                <w:lang w:eastAsia="cs-CZ"/>
              </w:rPr>
              <w:t>Multicultural Perspectives</w:t>
            </w:r>
            <w:r w:rsidRPr="00E37788">
              <w:rPr>
                <w:rFonts w:ascii="Times New Roman" w:eastAsia="Times New Roman" w:hAnsi="Times New Roman" w:cs="Times New Roman"/>
                <w:sz w:val="20"/>
                <w:lang w:eastAsia="cs-CZ"/>
              </w:rPr>
              <w:t xml:space="preserve">, </w:t>
            </w:r>
            <w:r w:rsidRPr="00E37788">
              <w:rPr>
                <w:rFonts w:ascii="Times New Roman" w:eastAsia="Times New Roman" w:hAnsi="Times New Roman" w:cs="Times New Roman"/>
                <w:i/>
                <w:sz w:val="20"/>
                <w:lang w:eastAsia="cs-CZ"/>
              </w:rPr>
              <w:t>18</w:t>
            </w:r>
            <w:r w:rsidRPr="00E37788">
              <w:rPr>
                <w:rFonts w:ascii="Times New Roman" w:eastAsia="Times New Roman" w:hAnsi="Times New Roman" w:cs="Times New Roman"/>
                <w:sz w:val="20"/>
                <w:lang w:eastAsia="cs-CZ"/>
              </w:rPr>
              <w:t>(1), 42-47. (databáze Scopus)</w:t>
            </w:r>
          </w:p>
          <w:p w:rsidR="00D66C1D" w:rsidRDefault="00D66C1D" w:rsidP="00D66C1D">
            <w:pPr>
              <w:tabs>
                <w:tab w:val="left" w:pos="473"/>
                <w:tab w:val="left" w:pos="8844"/>
                <w:tab w:val="left" w:pos="9066"/>
              </w:tabs>
              <w:spacing w:after="0" w:line="240" w:lineRule="auto"/>
              <w:jc w:val="both"/>
              <w:rPr>
                <w:ins w:id="209" w:author="*" w:date="2018-08-21T10:19:00Z"/>
                <w:rFonts w:ascii="Times New Roman" w:eastAsia="Times New Roman" w:hAnsi="Times New Roman" w:cs="Times New Roman"/>
                <w:sz w:val="20"/>
                <w:lang w:eastAsia="cs-CZ"/>
              </w:rPr>
            </w:pPr>
            <w:ins w:id="210" w:author="*" w:date="2018-08-21T10:19:00Z">
              <w:r w:rsidRPr="00835E7A">
                <w:rPr>
                  <w:rFonts w:ascii="Times New Roman" w:eastAsia="Times New Roman" w:hAnsi="Times New Roman" w:cs="Times New Roman"/>
                  <w:sz w:val="20"/>
                  <w:lang w:eastAsia="cs-CZ"/>
                </w:rPr>
                <w:t>Hrbáčková, K., &amp; Hladík, J. (2018). Autoregulace žáků v závislosti na vnímaných projevech rizikového chování. Studia paedagogica, 23(1), 81-104. (databáze Scopus) (spoluautorský podíl 50 %)</w:t>
              </w:r>
            </w:ins>
          </w:p>
          <w:p w:rsidR="00D66C1D" w:rsidRPr="00E37788" w:rsidRDefault="00D66C1D" w:rsidP="00D66C1D">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ins w:id="211" w:author="*" w:date="2018-08-21T10:19:00Z">
              <w:r w:rsidRPr="00835E7A">
                <w:rPr>
                  <w:rFonts w:ascii="Times New Roman" w:eastAsia="Times New Roman" w:hAnsi="Times New Roman" w:cs="Times New Roman"/>
                  <w:sz w:val="20"/>
                  <w:lang w:eastAsia="cs-CZ"/>
                </w:rPr>
                <w:t>Hladik, J., Hrbackova, K. (2018). The Role of Self-Efficacy and Self-Improvement in Metacognitive Regulation in Students of Helping Professions. In Stefaniak, J. E. (Ed.). Self-Regulated Learners: Strategies, Performance, and Individual Differences. New York: Nova Publishing. ISBN 978-1-53613-618-0.</w:t>
              </w:r>
            </w:ins>
            <w:ins w:id="212" w:author="*" w:date="2018-08-21T10:20:00Z">
              <w:r w:rsidR="006A1606">
                <w:rPr>
                  <w:rFonts w:ascii="Times New Roman" w:eastAsia="Times New Roman" w:hAnsi="Times New Roman" w:cs="Times New Roman"/>
                  <w:sz w:val="20"/>
                  <w:lang w:eastAsia="cs-CZ"/>
                </w:rPr>
                <w:t xml:space="preserve"> </w:t>
              </w:r>
              <w:r w:rsidR="006A1606" w:rsidRPr="00835E7A">
                <w:rPr>
                  <w:rFonts w:ascii="Times New Roman" w:eastAsia="Times New Roman" w:hAnsi="Times New Roman" w:cs="Times New Roman"/>
                  <w:sz w:val="20"/>
                  <w:lang w:eastAsia="cs-CZ"/>
                </w:rPr>
                <w:t>(spoluautorský podíl 50 %)</w:t>
              </w:r>
            </w:ins>
          </w:p>
        </w:tc>
      </w:tr>
      <w:tr w:rsidR="003F428A" w:rsidRPr="00E37788" w:rsidTr="00CA4E79">
        <w:trPr>
          <w:trHeight w:val="218"/>
        </w:trPr>
        <w:tc>
          <w:tcPr>
            <w:tcW w:w="9859" w:type="dxa"/>
            <w:gridSpan w:val="11"/>
            <w:shd w:val="clear" w:color="auto" w:fill="F7CAAC"/>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Působení v zahraničí</w:t>
            </w:r>
          </w:p>
        </w:tc>
      </w:tr>
      <w:tr w:rsidR="003F428A" w:rsidRPr="00E37788" w:rsidTr="00CA4E79">
        <w:trPr>
          <w:trHeight w:val="328"/>
        </w:trPr>
        <w:tc>
          <w:tcPr>
            <w:tcW w:w="9859" w:type="dxa"/>
            <w:gridSpan w:val="11"/>
          </w:tcPr>
          <w:p w:rsidR="003F428A" w:rsidRPr="00E3778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E37788" w:rsidTr="00CA4E79">
        <w:trPr>
          <w:cantSplit/>
          <w:trHeight w:val="470"/>
        </w:trPr>
        <w:tc>
          <w:tcPr>
            <w:tcW w:w="2518" w:type="dxa"/>
            <w:shd w:val="clear" w:color="auto" w:fill="F7CAAC"/>
          </w:tcPr>
          <w:p w:rsidR="003F428A" w:rsidRPr="00E37788" w:rsidRDefault="003F428A" w:rsidP="00CA4E79">
            <w:pPr>
              <w:spacing w:after="0" w:line="240" w:lineRule="auto"/>
              <w:jc w:val="both"/>
              <w:rPr>
                <w:rFonts w:ascii="Times New Roman" w:eastAsia="Times New Roman" w:hAnsi="Times New Roman" w:cs="Times New Roman"/>
                <w:b/>
                <w:sz w:val="20"/>
                <w:szCs w:val="20"/>
                <w:lang w:eastAsia="cs-CZ"/>
              </w:rPr>
            </w:pPr>
            <w:r w:rsidRPr="00E37788">
              <w:rPr>
                <w:rFonts w:ascii="Times New Roman" w:eastAsia="Times New Roman" w:hAnsi="Times New Roman" w:cs="Times New Roman"/>
                <w:b/>
                <w:sz w:val="20"/>
                <w:szCs w:val="20"/>
                <w:lang w:eastAsia="cs-CZ"/>
              </w:rPr>
              <w:t xml:space="preserve">Podpis </w:t>
            </w:r>
          </w:p>
        </w:tc>
        <w:tc>
          <w:tcPr>
            <w:tcW w:w="4536" w:type="dxa"/>
            <w:gridSpan w:val="5"/>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sz w:val="20"/>
                <w:szCs w:val="20"/>
                <w:lang w:eastAsia="cs-CZ"/>
              </w:rPr>
              <w:t>Jakub Hladík v. r.</w:t>
            </w:r>
          </w:p>
        </w:tc>
        <w:tc>
          <w:tcPr>
            <w:tcW w:w="786" w:type="dxa"/>
            <w:gridSpan w:val="2"/>
            <w:shd w:val="clear" w:color="auto" w:fill="F7CAAC"/>
          </w:tcPr>
          <w:p w:rsidR="003F428A" w:rsidRPr="00E37788" w:rsidRDefault="003F428A" w:rsidP="00CA4E79">
            <w:pPr>
              <w:spacing w:after="0" w:line="240" w:lineRule="auto"/>
              <w:jc w:val="both"/>
              <w:rPr>
                <w:rFonts w:ascii="Times New Roman" w:eastAsia="Times New Roman" w:hAnsi="Times New Roman" w:cs="Times New Roman"/>
                <w:sz w:val="20"/>
                <w:szCs w:val="20"/>
                <w:lang w:eastAsia="cs-CZ"/>
              </w:rPr>
            </w:pPr>
            <w:r w:rsidRPr="00E37788">
              <w:rPr>
                <w:rFonts w:ascii="Times New Roman" w:eastAsia="Times New Roman" w:hAnsi="Times New Roman" w:cs="Times New Roman"/>
                <w:b/>
                <w:sz w:val="20"/>
                <w:szCs w:val="20"/>
                <w:lang w:eastAsia="cs-CZ"/>
              </w:rPr>
              <w:t>datum</w:t>
            </w:r>
          </w:p>
        </w:tc>
        <w:tc>
          <w:tcPr>
            <w:tcW w:w="2019" w:type="dxa"/>
            <w:gridSpan w:val="3"/>
          </w:tcPr>
          <w:p w:rsidR="003F428A" w:rsidRPr="00E37788" w:rsidRDefault="004A2CD2"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XSpec="center" w:tblpY="-11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FC526B" w:rsidTr="00CA4E79">
        <w:tc>
          <w:tcPr>
            <w:tcW w:w="9859" w:type="dxa"/>
            <w:gridSpan w:val="11"/>
            <w:tcBorders>
              <w:bottom w:val="double" w:sz="4" w:space="0" w:color="auto"/>
            </w:tcBorders>
            <w:shd w:val="clear" w:color="auto" w:fill="BDD6EE"/>
          </w:tcPr>
          <w:p w:rsidR="003F428A" w:rsidRPr="00FC526B" w:rsidRDefault="003F428A" w:rsidP="00CA4E79">
            <w:pPr>
              <w:spacing w:after="0" w:line="240" w:lineRule="auto"/>
              <w:jc w:val="both"/>
              <w:rPr>
                <w:rFonts w:ascii="Times New Roman" w:eastAsia="Times New Roman" w:hAnsi="Times New Roman" w:cs="Times New Roman"/>
                <w:b/>
                <w:sz w:val="28"/>
                <w:szCs w:val="20"/>
                <w:lang w:eastAsia="cs-CZ"/>
              </w:rPr>
            </w:pPr>
            <w:r w:rsidRPr="00FC526B">
              <w:rPr>
                <w:rFonts w:ascii="Times New Roman" w:eastAsia="Times New Roman" w:hAnsi="Times New Roman" w:cs="Times New Roman"/>
                <w:b/>
                <w:sz w:val="28"/>
                <w:szCs w:val="20"/>
                <w:lang w:eastAsia="cs-CZ"/>
              </w:rPr>
              <w:lastRenderedPageBreak/>
              <w:t>C-I – Personální zabezpečení</w:t>
            </w:r>
          </w:p>
        </w:tc>
      </w:tr>
      <w:tr w:rsidR="003F428A" w:rsidRPr="00FC526B" w:rsidTr="00CA4E79">
        <w:tc>
          <w:tcPr>
            <w:tcW w:w="2518" w:type="dxa"/>
            <w:tcBorders>
              <w:top w:val="double" w:sz="4"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Vysoká škola</w:t>
            </w:r>
          </w:p>
        </w:tc>
        <w:tc>
          <w:tcPr>
            <w:tcW w:w="7341" w:type="dxa"/>
            <w:gridSpan w:val="10"/>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Univerzita Tomáše Bati ve Zlíně</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Součást vysoké školy</w:t>
            </w:r>
          </w:p>
        </w:tc>
        <w:tc>
          <w:tcPr>
            <w:tcW w:w="7341" w:type="dxa"/>
            <w:gridSpan w:val="10"/>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Fakulta humanitních studií</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Název studijního programu</w:t>
            </w:r>
          </w:p>
        </w:tc>
        <w:tc>
          <w:tcPr>
            <w:tcW w:w="7341" w:type="dxa"/>
            <w:gridSpan w:val="10"/>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Sociální pedagogika</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Jméno a příjmení</w:t>
            </w:r>
          </w:p>
        </w:tc>
        <w:tc>
          <w:tcPr>
            <w:tcW w:w="4536"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Karla Hrbáčková</w:t>
            </w:r>
          </w:p>
        </w:tc>
        <w:tc>
          <w:tcPr>
            <w:tcW w:w="709"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Tituly</w:t>
            </w: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Mgr., Ph.D.</w:t>
            </w:r>
          </w:p>
        </w:tc>
      </w:tr>
      <w:tr w:rsidR="003F428A" w:rsidRPr="00FC526B" w:rsidTr="00CA4E79">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Rok narození</w:t>
            </w:r>
          </w:p>
        </w:tc>
        <w:tc>
          <w:tcPr>
            <w:tcW w:w="829" w:type="dxa"/>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1978</w:t>
            </w:r>
          </w:p>
        </w:tc>
        <w:tc>
          <w:tcPr>
            <w:tcW w:w="1721"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k VŠ</w:t>
            </w:r>
          </w:p>
        </w:tc>
        <w:tc>
          <w:tcPr>
            <w:tcW w:w="992"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pp </w:t>
            </w:r>
          </w:p>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N </w:t>
            </w:r>
          </w:p>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5068" w:type="dxa"/>
            <w:gridSpan w:val="3"/>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pp</w:t>
            </w:r>
          </w:p>
        </w:tc>
        <w:tc>
          <w:tcPr>
            <w:tcW w:w="994"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c>
          <w:tcPr>
            <w:tcW w:w="709" w:type="dxa"/>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do kdy</w:t>
            </w:r>
          </w:p>
        </w:tc>
        <w:tc>
          <w:tcPr>
            <w:tcW w:w="138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N</w:t>
            </w:r>
          </w:p>
        </w:tc>
      </w:tr>
      <w:tr w:rsidR="003F428A" w:rsidRPr="00FC526B" w:rsidTr="00CA4E79">
        <w:tc>
          <w:tcPr>
            <w:tcW w:w="6060" w:type="dxa"/>
            <w:gridSpan w:val="5"/>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rozsah</w:t>
            </w: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6060"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FC526B" w:rsidTr="00CA4E79">
        <w:trPr>
          <w:trHeight w:val="608"/>
        </w:trPr>
        <w:tc>
          <w:tcPr>
            <w:tcW w:w="9859" w:type="dxa"/>
            <w:gridSpan w:val="11"/>
            <w:tcBorders>
              <w:top w:val="nil"/>
            </w:tcBorders>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Metodologie v sociálních vědách (garant, přednášející), Mediace v pomáhajících profesích (vyučující), Principy terapeutických technik pro sociální pedagogy (garant, vyučující)</w:t>
            </w: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Údaje o vzdělání na VŠ </w:t>
            </w:r>
          </w:p>
        </w:tc>
      </w:tr>
      <w:tr w:rsidR="003F428A" w:rsidRPr="00FC526B" w:rsidTr="00CA4E79">
        <w:trPr>
          <w:trHeight w:val="307"/>
        </w:trPr>
        <w:tc>
          <w:tcPr>
            <w:tcW w:w="9859" w:type="dxa"/>
            <w:gridSpan w:val="11"/>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Pedagogika, 2010, MU v Brně, PdF. (Ph.D.)</w:t>
            </w: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Údaje o odborném působení od absolvování VŠ</w:t>
            </w:r>
          </w:p>
        </w:tc>
      </w:tr>
      <w:tr w:rsidR="003F428A" w:rsidRPr="00FC526B" w:rsidTr="00CA4E79">
        <w:trPr>
          <w:trHeight w:val="284"/>
        </w:trPr>
        <w:tc>
          <w:tcPr>
            <w:tcW w:w="9859" w:type="dxa"/>
            <w:gridSpan w:val="11"/>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ZŠ Liptál, 7 let.</w:t>
            </w:r>
          </w:p>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UTB ve Zlíně, 13 let, z toho na FHS 11 let.</w:t>
            </w:r>
          </w:p>
        </w:tc>
      </w:tr>
      <w:tr w:rsidR="003F428A" w:rsidRPr="00FC526B" w:rsidTr="00CA4E79">
        <w:trPr>
          <w:trHeight w:val="250"/>
        </w:trPr>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Zkušenosti s vedením kvalifikačních a rigorózních prací</w:t>
            </w:r>
          </w:p>
        </w:tc>
      </w:tr>
      <w:tr w:rsidR="003F428A" w:rsidRPr="00FC526B" w:rsidTr="00CA4E79">
        <w:trPr>
          <w:trHeight w:val="337"/>
        </w:trPr>
        <w:tc>
          <w:tcPr>
            <w:tcW w:w="9859" w:type="dxa"/>
            <w:gridSpan w:val="11"/>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Počet vedených a obhájených bakalářských prací = 119. Počet vedených a obhájených diplomových prací = 159.</w:t>
            </w:r>
          </w:p>
        </w:tc>
      </w:tr>
      <w:tr w:rsidR="003F428A" w:rsidRPr="00FC526B" w:rsidTr="00CA4E79">
        <w:trPr>
          <w:cantSplit/>
        </w:trPr>
        <w:tc>
          <w:tcPr>
            <w:tcW w:w="3347" w:type="dxa"/>
            <w:gridSpan w:val="2"/>
            <w:tcBorders>
              <w:top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Ohlasy publikací</w:t>
            </w:r>
          </w:p>
        </w:tc>
      </w:tr>
      <w:tr w:rsidR="003F428A" w:rsidRPr="00FC526B" w:rsidTr="00CA4E79">
        <w:trPr>
          <w:cantSplit/>
        </w:trPr>
        <w:tc>
          <w:tcPr>
            <w:tcW w:w="334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WOS</w:t>
            </w:r>
          </w:p>
        </w:tc>
        <w:tc>
          <w:tcPr>
            <w:tcW w:w="693"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18"/>
                <w:szCs w:val="20"/>
                <w:lang w:eastAsia="cs-CZ"/>
              </w:rPr>
            </w:pPr>
            <w:r w:rsidRPr="00FC526B">
              <w:rPr>
                <w:rFonts w:ascii="Times New Roman" w:eastAsia="Times New Roman" w:hAnsi="Times New Roman" w:cs="Times New Roman"/>
                <w:b/>
                <w:sz w:val="18"/>
                <w:szCs w:val="20"/>
                <w:lang w:eastAsia="cs-CZ"/>
              </w:rPr>
              <w:t>Scopus</w:t>
            </w:r>
          </w:p>
        </w:tc>
        <w:tc>
          <w:tcPr>
            <w:tcW w:w="694"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18"/>
                <w:szCs w:val="20"/>
                <w:lang w:eastAsia="cs-CZ"/>
              </w:rPr>
              <w:t>ostatní</w:t>
            </w:r>
          </w:p>
        </w:tc>
      </w:tr>
      <w:tr w:rsidR="003F428A" w:rsidRPr="00FC526B" w:rsidTr="00CA4E79">
        <w:trPr>
          <w:cantSplit/>
          <w:trHeight w:val="70"/>
        </w:trPr>
        <w:tc>
          <w:tcPr>
            <w:tcW w:w="3347"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FC526B" w:rsidRDefault="003F428A" w:rsidP="00CA4E79">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4</w:t>
            </w:r>
          </w:p>
        </w:tc>
        <w:tc>
          <w:tcPr>
            <w:tcW w:w="693" w:type="dxa"/>
            <w:vMerge w:val="restart"/>
          </w:tcPr>
          <w:p w:rsidR="003F428A" w:rsidRPr="00FC526B" w:rsidRDefault="003F428A" w:rsidP="00CA4E79">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6</w:t>
            </w:r>
          </w:p>
        </w:tc>
        <w:tc>
          <w:tcPr>
            <w:tcW w:w="694" w:type="dxa"/>
            <w:vMerge w:val="restart"/>
          </w:tcPr>
          <w:p w:rsidR="003F428A" w:rsidRPr="00FC526B" w:rsidRDefault="003F428A" w:rsidP="00CA4E79">
            <w:pPr>
              <w:spacing w:after="0" w:line="240" w:lineRule="auto"/>
              <w:jc w:val="center"/>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26</w:t>
            </w:r>
          </w:p>
        </w:tc>
      </w:tr>
      <w:tr w:rsidR="003F428A" w:rsidRPr="00FC526B" w:rsidTr="00CA4E79">
        <w:trPr>
          <w:trHeight w:val="205"/>
        </w:trPr>
        <w:tc>
          <w:tcPr>
            <w:tcW w:w="3347"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FC526B" w:rsidTr="00CA4E79">
        <w:tc>
          <w:tcPr>
            <w:tcW w:w="9859" w:type="dxa"/>
            <w:gridSpan w:val="11"/>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FC526B" w:rsidTr="00CA4E79">
        <w:trPr>
          <w:trHeight w:val="2347"/>
        </w:trPr>
        <w:tc>
          <w:tcPr>
            <w:tcW w:w="9859" w:type="dxa"/>
            <w:gridSpan w:val="11"/>
          </w:tcPr>
          <w:p w:rsidR="00A54355"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Suchánková, E. a kol. (2014). </w:t>
            </w:r>
            <w:r w:rsidRPr="00FC526B">
              <w:rPr>
                <w:rFonts w:ascii="Times New Roman" w:eastAsia="Times New Roman" w:hAnsi="Times New Roman" w:cs="Times New Roman"/>
                <w:i/>
                <w:sz w:val="20"/>
                <w:szCs w:val="20"/>
                <w:lang w:eastAsia="cs-CZ"/>
              </w:rPr>
              <w:t>Mentoring jako metodická podpora vzdělávání učitelů</w:t>
            </w:r>
            <w:r w:rsidRPr="00FC526B">
              <w:rPr>
                <w:rFonts w:ascii="Times New Roman" w:eastAsia="Times New Roman" w:hAnsi="Times New Roman" w:cs="Times New Roman"/>
                <w:sz w:val="20"/>
                <w:szCs w:val="20"/>
                <w:lang w:eastAsia="cs-CZ"/>
              </w:rPr>
              <w:t xml:space="preserve">. Zlín: Univerzita Tomáše Bati ve Zlíně, FHS. (spoluautorský podíl 50%)Hrbáčková, K., &amp; Hladík, J. (2015). Metacognitive learning and students’ self-improvement in higher education. </w:t>
            </w:r>
            <w:r w:rsidRPr="00FC526B">
              <w:rPr>
                <w:rFonts w:ascii="Times New Roman" w:eastAsia="Times New Roman" w:hAnsi="Times New Roman" w:cs="Times New Roman"/>
                <w:i/>
                <w:sz w:val="20"/>
                <w:szCs w:val="20"/>
                <w:lang w:eastAsia="cs-CZ"/>
              </w:rPr>
              <w:t>The Turkish Online Journal of Educational Technology</w:t>
            </w:r>
            <w:r w:rsidRPr="00FC526B">
              <w:rPr>
                <w:rFonts w:ascii="Times New Roman" w:eastAsia="Times New Roman" w:hAnsi="Times New Roman" w:cs="Times New Roman"/>
                <w:sz w:val="20"/>
                <w:szCs w:val="20"/>
                <w:lang w:eastAsia="cs-CZ"/>
              </w:rPr>
              <w:t xml:space="preserve">, </w:t>
            </w:r>
            <w:r w:rsidRPr="00FC526B">
              <w:rPr>
                <w:rFonts w:ascii="Times New Roman" w:eastAsia="Times New Roman" w:hAnsi="Times New Roman" w:cs="Times New Roman"/>
                <w:i/>
                <w:sz w:val="20"/>
                <w:szCs w:val="20"/>
                <w:lang w:eastAsia="cs-CZ"/>
              </w:rPr>
              <w:t>2015</w:t>
            </w:r>
            <w:r w:rsidRPr="00FC526B">
              <w:rPr>
                <w:rFonts w:ascii="Times New Roman" w:eastAsia="Times New Roman" w:hAnsi="Times New Roman" w:cs="Times New Roman"/>
                <w:sz w:val="20"/>
                <w:szCs w:val="20"/>
                <w:lang w:eastAsia="cs-CZ"/>
              </w:rPr>
              <w:t>(8), 400-407. (spoluautorský podíl 50%)</w:t>
            </w:r>
          </w:p>
          <w:p w:rsidR="00A54355"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Vávrová, S. (2015). Self-regulation in Children and Minors in Institutional Care. </w:t>
            </w:r>
            <w:r w:rsidRPr="00FC526B">
              <w:rPr>
                <w:rFonts w:ascii="Times New Roman" w:eastAsia="Times New Roman" w:hAnsi="Times New Roman" w:cs="Times New Roman"/>
                <w:i/>
                <w:sz w:val="20"/>
                <w:szCs w:val="20"/>
                <w:lang w:eastAsia="cs-CZ"/>
              </w:rPr>
              <w:t>International Education Studies</w:t>
            </w:r>
            <w:r w:rsidRPr="00FC526B">
              <w:rPr>
                <w:rFonts w:ascii="Times New Roman" w:eastAsia="Times New Roman" w:hAnsi="Times New Roman" w:cs="Times New Roman"/>
                <w:sz w:val="20"/>
                <w:szCs w:val="20"/>
                <w:lang w:eastAsia="cs-CZ"/>
              </w:rPr>
              <w:t xml:space="preserve">, </w:t>
            </w:r>
            <w:r w:rsidRPr="00FC526B">
              <w:rPr>
                <w:rFonts w:ascii="Times New Roman" w:eastAsia="Times New Roman" w:hAnsi="Times New Roman" w:cs="Times New Roman"/>
                <w:i/>
                <w:sz w:val="20"/>
                <w:szCs w:val="20"/>
                <w:lang w:eastAsia="cs-CZ"/>
              </w:rPr>
              <w:t>8</w:t>
            </w:r>
            <w:r w:rsidRPr="00FC526B">
              <w:rPr>
                <w:rFonts w:ascii="Times New Roman" w:eastAsia="Times New Roman" w:hAnsi="Times New Roman" w:cs="Times New Roman"/>
                <w:sz w:val="20"/>
                <w:szCs w:val="20"/>
                <w:lang w:eastAsia="cs-CZ"/>
              </w:rPr>
              <w:t>(5), 139–149. (spoluautorský podíl 50%)</w:t>
            </w:r>
          </w:p>
          <w:p w:rsidR="00A54355" w:rsidRPr="00FC526B" w:rsidRDefault="00A54355" w:rsidP="00A54355">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Hrbáčková, K., &amp; Suchánková, E. (2016). Self-DeterminationApproach to Understanding of Motivation in Students</w:t>
            </w:r>
            <w:r w:rsidRPr="00FC526B">
              <w:rPr>
                <w:rFonts w:ascii="Times New Roman" w:eastAsia="Times New Roman" w:hAnsi="Times New Roman" w:cs="Times New Roman"/>
                <w:sz w:val="20"/>
                <w:szCs w:val="20"/>
                <w:lang w:eastAsia="cs-CZ"/>
              </w:rPr>
              <w:br/>
              <w:t xml:space="preserve">of HelpingProfessions. </w:t>
            </w:r>
            <w:r w:rsidRPr="00FC526B">
              <w:rPr>
                <w:rFonts w:ascii="Times New Roman" w:eastAsia="Times New Roman" w:hAnsi="Times New Roman" w:cs="Times New Roman"/>
                <w:i/>
                <w:sz w:val="20"/>
                <w:szCs w:val="20"/>
                <w:lang w:eastAsia="cs-CZ"/>
              </w:rPr>
              <w:t>Procedia Social and BehavioralSciences</w:t>
            </w:r>
            <w:r w:rsidRPr="00FC526B">
              <w:rPr>
                <w:rFonts w:ascii="Times New Roman" w:eastAsia="Times New Roman" w:hAnsi="Times New Roman" w:cs="Times New Roman"/>
                <w:sz w:val="20"/>
                <w:szCs w:val="20"/>
                <w:lang w:eastAsia="cs-CZ"/>
              </w:rPr>
              <w:t>, 688-696. DOI: 10.1016/j.sbspro.2016.02.120 (spoluautorský podíl 50%)</w:t>
            </w:r>
          </w:p>
          <w:p w:rsidR="003F428A" w:rsidRDefault="00A54355" w:rsidP="00A54355">
            <w:pPr>
              <w:spacing w:after="0" w:line="240" w:lineRule="auto"/>
              <w:jc w:val="both"/>
              <w:rPr>
                <w:ins w:id="213" w:author="*" w:date="2018-08-21T10:20:00Z"/>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Hrbáčková, K., &amp; Šafránková, A. (2016). Self-Regulation of Behaviour in Children and Adolescents in the Natural and InstitutionalEnvironment. </w:t>
            </w:r>
            <w:r w:rsidRPr="00FC526B">
              <w:rPr>
                <w:rFonts w:ascii="Times New Roman" w:eastAsia="Times New Roman" w:hAnsi="Times New Roman" w:cs="Times New Roman"/>
                <w:i/>
                <w:sz w:val="20"/>
                <w:szCs w:val="20"/>
                <w:lang w:eastAsia="cs-CZ"/>
              </w:rPr>
              <w:t>Procedia Social and Behavioral Sciences</w:t>
            </w:r>
            <w:r w:rsidRPr="00FC526B">
              <w:rPr>
                <w:rFonts w:ascii="Times New Roman" w:eastAsia="Times New Roman" w:hAnsi="Times New Roman" w:cs="Times New Roman"/>
                <w:sz w:val="20"/>
                <w:szCs w:val="20"/>
                <w:lang w:eastAsia="cs-CZ"/>
              </w:rPr>
              <w:t>, 679-687. DOI: 10.1016/j.sbspro.2016.0</w:t>
            </w:r>
            <w:r>
              <w:rPr>
                <w:rFonts w:ascii="Times New Roman" w:eastAsia="Times New Roman" w:hAnsi="Times New Roman" w:cs="Times New Roman"/>
                <w:sz w:val="20"/>
                <w:szCs w:val="20"/>
                <w:lang w:eastAsia="cs-CZ"/>
              </w:rPr>
              <w:t>2.119 (spoluautorský podíl 50%)</w:t>
            </w:r>
          </w:p>
          <w:p w:rsidR="006A1606" w:rsidRDefault="006A1606" w:rsidP="006A1606">
            <w:pPr>
              <w:tabs>
                <w:tab w:val="left" w:pos="473"/>
                <w:tab w:val="left" w:pos="8844"/>
                <w:tab w:val="left" w:pos="9066"/>
              </w:tabs>
              <w:spacing w:after="0" w:line="240" w:lineRule="auto"/>
              <w:jc w:val="both"/>
              <w:rPr>
                <w:ins w:id="214" w:author="*" w:date="2018-08-21T10:20:00Z"/>
                <w:rFonts w:ascii="Times New Roman" w:eastAsia="Times New Roman" w:hAnsi="Times New Roman" w:cs="Times New Roman"/>
                <w:sz w:val="20"/>
                <w:lang w:eastAsia="cs-CZ"/>
              </w:rPr>
            </w:pPr>
            <w:ins w:id="215" w:author="*" w:date="2018-08-21T10:20:00Z">
              <w:r w:rsidRPr="00835E7A">
                <w:rPr>
                  <w:rFonts w:ascii="Times New Roman" w:eastAsia="Times New Roman" w:hAnsi="Times New Roman" w:cs="Times New Roman"/>
                  <w:sz w:val="20"/>
                  <w:lang w:eastAsia="cs-CZ"/>
                </w:rPr>
                <w:t>Hrbáčková, K., &amp; Hladík, J. (2018). Autoregulace žáků v závislosti na vnímaných projevech rizikového chování. Studia paedagogica, 23(1), 81-104. (databáze Scopus) (spoluautorský podíl 50 %)</w:t>
              </w:r>
            </w:ins>
          </w:p>
          <w:p w:rsidR="006A1606" w:rsidRPr="00FC526B" w:rsidRDefault="006A1606" w:rsidP="006A1606">
            <w:pPr>
              <w:spacing w:after="0" w:line="240" w:lineRule="auto"/>
              <w:jc w:val="both"/>
              <w:rPr>
                <w:rFonts w:ascii="Times New Roman" w:eastAsia="Times New Roman" w:hAnsi="Times New Roman" w:cs="Times New Roman"/>
                <w:sz w:val="20"/>
                <w:szCs w:val="20"/>
                <w:lang w:eastAsia="cs-CZ"/>
              </w:rPr>
            </w:pPr>
            <w:ins w:id="216" w:author="*" w:date="2018-08-21T10:20:00Z">
              <w:r w:rsidRPr="00835E7A">
                <w:rPr>
                  <w:rFonts w:ascii="Times New Roman" w:eastAsia="Times New Roman" w:hAnsi="Times New Roman" w:cs="Times New Roman"/>
                  <w:sz w:val="20"/>
                  <w:lang w:eastAsia="cs-CZ"/>
                </w:rPr>
                <w:t>Hladik, J., Hrbackova, K. (2018). The Role of Self-Efficacy and Self-Improvement in Metacognitive Regulation in Students of Helping Professions. In Stefaniak, J. E. (Ed.). Self-Regulated Learners: Strategies, Performance, and Individual Differences. New York: Nova Publishing. ISBN 978-1-53613-618-0.</w:t>
              </w:r>
              <w:r>
                <w:rPr>
                  <w:rFonts w:ascii="Times New Roman" w:eastAsia="Times New Roman" w:hAnsi="Times New Roman" w:cs="Times New Roman"/>
                  <w:sz w:val="20"/>
                  <w:lang w:eastAsia="cs-CZ"/>
                </w:rPr>
                <w:t xml:space="preserve"> </w:t>
              </w:r>
              <w:r w:rsidRPr="00835E7A">
                <w:rPr>
                  <w:rFonts w:ascii="Times New Roman" w:eastAsia="Times New Roman" w:hAnsi="Times New Roman" w:cs="Times New Roman"/>
                  <w:sz w:val="20"/>
                  <w:lang w:eastAsia="cs-CZ"/>
                </w:rPr>
                <w:t>(spoluautorský podíl 50 %)</w:t>
              </w:r>
            </w:ins>
          </w:p>
        </w:tc>
      </w:tr>
      <w:tr w:rsidR="003F428A" w:rsidRPr="00FC526B" w:rsidTr="00CA4E79">
        <w:trPr>
          <w:trHeight w:val="218"/>
        </w:trPr>
        <w:tc>
          <w:tcPr>
            <w:tcW w:w="9859" w:type="dxa"/>
            <w:gridSpan w:val="11"/>
            <w:shd w:val="clear" w:color="auto" w:fill="F7CAAC"/>
          </w:tcPr>
          <w:p w:rsidR="003F428A" w:rsidRPr="00FC526B" w:rsidRDefault="003F428A" w:rsidP="00CA4E79">
            <w:pPr>
              <w:spacing w:after="0" w:line="240" w:lineRule="auto"/>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Působení v zahraničí</w:t>
            </w:r>
          </w:p>
        </w:tc>
      </w:tr>
      <w:tr w:rsidR="003F428A" w:rsidRPr="00FC526B" w:rsidTr="00CA4E79">
        <w:trPr>
          <w:trHeight w:val="328"/>
        </w:trPr>
        <w:tc>
          <w:tcPr>
            <w:tcW w:w="9859" w:type="dxa"/>
            <w:gridSpan w:val="11"/>
          </w:tcPr>
          <w:p w:rsidR="003F428A" w:rsidRPr="00FC526B" w:rsidRDefault="003F428A" w:rsidP="00CA4E79">
            <w:pPr>
              <w:spacing w:after="0" w:line="240" w:lineRule="auto"/>
              <w:rPr>
                <w:rFonts w:ascii="Times New Roman" w:eastAsia="Times New Roman" w:hAnsi="Times New Roman" w:cs="Times New Roman"/>
                <w:sz w:val="20"/>
                <w:szCs w:val="20"/>
                <w:lang w:eastAsia="cs-CZ"/>
              </w:rPr>
            </w:pPr>
            <w:r w:rsidRPr="00FC526B">
              <w:rPr>
                <w:rFonts w:ascii="Times New Roman" w:eastAsia="Times New Roman" w:hAnsi="Times New Roman" w:cs="Times New Roman"/>
                <w:sz w:val="20"/>
                <w:szCs w:val="20"/>
                <w:lang w:eastAsia="cs-CZ"/>
              </w:rPr>
              <w:t xml:space="preserve"> </w:t>
            </w:r>
          </w:p>
        </w:tc>
      </w:tr>
      <w:tr w:rsidR="003F428A" w:rsidRPr="00FC526B" w:rsidTr="00CA4E79">
        <w:trPr>
          <w:cantSplit/>
          <w:trHeight w:val="470"/>
        </w:trPr>
        <w:tc>
          <w:tcPr>
            <w:tcW w:w="2518" w:type="dxa"/>
            <w:shd w:val="clear" w:color="auto" w:fill="F7CAAC"/>
          </w:tcPr>
          <w:p w:rsidR="003F428A" w:rsidRPr="00FC526B" w:rsidRDefault="003F428A" w:rsidP="00CA4E79">
            <w:pPr>
              <w:spacing w:after="0" w:line="240" w:lineRule="auto"/>
              <w:jc w:val="both"/>
              <w:rPr>
                <w:rFonts w:ascii="Times New Roman" w:eastAsia="Times New Roman" w:hAnsi="Times New Roman" w:cs="Times New Roman"/>
                <w:b/>
                <w:sz w:val="20"/>
                <w:szCs w:val="20"/>
                <w:lang w:eastAsia="cs-CZ"/>
              </w:rPr>
            </w:pPr>
            <w:r w:rsidRPr="00FC526B">
              <w:rPr>
                <w:rFonts w:ascii="Times New Roman" w:eastAsia="Times New Roman" w:hAnsi="Times New Roman" w:cs="Times New Roman"/>
                <w:b/>
                <w:sz w:val="20"/>
                <w:szCs w:val="20"/>
                <w:lang w:eastAsia="cs-CZ"/>
              </w:rPr>
              <w:t xml:space="preserve">Podpis </w:t>
            </w:r>
          </w:p>
        </w:tc>
        <w:tc>
          <w:tcPr>
            <w:tcW w:w="4536" w:type="dxa"/>
            <w:gridSpan w:val="5"/>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Karla Hrbáčková v. r.</w:t>
            </w:r>
          </w:p>
        </w:tc>
        <w:tc>
          <w:tcPr>
            <w:tcW w:w="786" w:type="dxa"/>
            <w:gridSpan w:val="2"/>
            <w:shd w:val="clear" w:color="auto" w:fill="F7CAAC"/>
          </w:tcPr>
          <w:p w:rsidR="003F428A" w:rsidRPr="00FC526B" w:rsidRDefault="003F428A" w:rsidP="00CA4E79">
            <w:pPr>
              <w:spacing w:after="0" w:line="240" w:lineRule="auto"/>
              <w:jc w:val="both"/>
              <w:rPr>
                <w:rFonts w:ascii="Times New Roman" w:eastAsia="Times New Roman" w:hAnsi="Times New Roman" w:cs="Times New Roman"/>
                <w:sz w:val="20"/>
                <w:szCs w:val="20"/>
                <w:lang w:eastAsia="cs-CZ"/>
              </w:rPr>
            </w:pPr>
            <w:r w:rsidRPr="00FC526B">
              <w:rPr>
                <w:rFonts w:ascii="Times New Roman" w:eastAsia="Times New Roman" w:hAnsi="Times New Roman" w:cs="Times New Roman"/>
                <w:b/>
                <w:sz w:val="20"/>
                <w:szCs w:val="20"/>
                <w:lang w:eastAsia="cs-CZ"/>
              </w:rPr>
              <w:t>datum</w:t>
            </w:r>
          </w:p>
        </w:tc>
        <w:tc>
          <w:tcPr>
            <w:tcW w:w="2019" w:type="dxa"/>
            <w:gridSpan w:val="3"/>
          </w:tcPr>
          <w:p w:rsidR="003F428A" w:rsidRPr="00FC526B" w:rsidRDefault="006A1606"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XSpec="center" w:tblpY="26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025BB6" w:rsidTr="00CA4E79">
        <w:tc>
          <w:tcPr>
            <w:tcW w:w="9859" w:type="dxa"/>
            <w:gridSpan w:val="11"/>
            <w:tcBorders>
              <w:bottom w:val="double" w:sz="4" w:space="0" w:color="auto"/>
            </w:tcBorders>
            <w:shd w:val="clear" w:color="auto" w:fill="BDD6EE"/>
          </w:tcPr>
          <w:p w:rsidR="003F428A" w:rsidRPr="00025BB6" w:rsidRDefault="003F428A" w:rsidP="00CA4E79">
            <w:pPr>
              <w:spacing w:after="0" w:line="240" w:lineRule="auto"/>
              <w:jc w:val="both"/>
              <w:rPr>
                <w:rFonts w:ascii="Times New Roman" w:eastAsia="Times New Roman" w:hAnsi="Times New Roman" w:cs="Times New Roman"/>
                <w:b/>
                <w:sz w:val="28"/>
                <w:szCs w:val="20"/>
                <w:lang w:eastAsia="cs-CZ"/>
              </w:rPr>
            </w:pPr>
            <w:r w:rsidRPr="00025BB6">
              <w:rPr>
                <w:rFonts w:ascii="Times New Roman" w:eastAsia="Times New Roman" w:hAnsi="Times New Roman" w:cs="Times New Roman"/>
                <w:b/>
                <w:sz w:val="28"/>
                <w:szCs w:val="20"/>
                <w:lang w:eastAsia="cs-CZ"/>
              </w:rPr>
              <w:lastRenderedPageBreak/>
              <w:t>C-I – Personální zabezpečení</w:t>
            </w:r>
          </w:p>
        </w:tc>
      </w:tr>
      <w:tr w:rsidR="003F428A" w:rsidRPr="00025BB6" w:rsidTr="00CA4E79">
        <w:tc>
          <w:tcPr>
            <w:tcW w:w="2518" w:type="dxa"/>
            <w:tcBorders>
              <w:top w:val="double" w:sz="4"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Vysoká škola</w:t>
            </w:r>
          </w:p>
        </w:tc>
        <w:tc>
          <w:tcPr>
            <w:tcW w:w="7341" w:type="dxa"/>
            <w:gridSpan w:val="10"/>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Univerzita Tomáše Bati ve Zlíně</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Součást vysoké školy</w:t>
            </w:r>
          </w:p>
        </w:tc>
        <w:tc>
          <w:tcPr>
            <w:tcW w:w="7341" w:type="dxa"/>
            <w:gridSpan w:val="10"/>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Fakulta humanitních studií</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Název studijního programu</w:t>
            </w:r>
          </w:p>
        </w:tc>
        <w:tc>
          <w:tcPr>
            <w:tcW w:w="7341" w:type="dxa"/>
            <w:gridSpan w:val="10"/>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Sociální pedagogika</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Jméno a příjmení</w:t>
            </w:r>
          </w:p>
        </w:tc>
        <w:tc>
          <w:tcPr>
            <w:tcW w:w="4536"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Zuzana Hrnčiříková</w:t>
            </w:r>
          </w:p>
        </w:tc>
        <w:tc>
          <w:tcPr>
            <w:tcW w:w="709"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Tituly</w:t>
            </w:r>
          </w:p>
        </w:tc>
        <w:tc>
          <w:tcPr>
            <w:tcW w:w="2096" w:type="dxa"/>
            <w:gridSpan w:val="4"/>
          </w:tcPr>
          <w:p w:rsidR="003F428A" w:rsidRPr="00025BB6" w:rsidRDefault="00C50498"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PhDr.</w:t>
            </w:r>
            <w:r w:rsidR="003F428A" w:rsidRPr="00025BB6">
              <w:rPr>
                <w:rFonts w:ascii="Times New Roman" w:eastAsia="Times New Roman" w:hAnsi="Times New Roman" w:cs="Times New Roman"/>
                <w:sz w:val="20"/>
                <w:szCs w:val="20"/>
                <w:lang w:eastAsia="cs-CZ"/>
              </w:rPr>
              <w:t>, Ph.D.</w:t>
            </w:r>
          </w:p>
        </w:tc>
      </w:tr>
      <w:tr w:rsidR="003F428A" w:rsidRPr="00025BB6" w:rsidTr="00CA4E79">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Rok narození</w:t>
            </w:r>
          </w:p>
        </w:tc>
        <w:tc>
          <w:tcPr>
            <w:tcW w:w="829" w:type="dxa"/>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1965</w:t>
            </w:r>
          </w:p>
        </w:tc>
        <w:tc>
          <w:tcPr>
            <w:tcW w:w="1721"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k VŠ</w:t>
            </w:r>
          </w:p>
        </w:tc>
        <w:tc>
          <w:tcPr>
            <w:tcW w:w="992"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pp  </w:t>
            </w:r>
          </w:p>
        </w:tc>
        <w:tc>
          <w:tcPr>
            <w:tcW w:w="994"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3F428A" w:rsidRPr="00025BB6" w:rsidTr="00CA4E79">
        <w:tc>
          <w:tcPr>
            <w:tcW w:w="5068" w:type="dxa"/>
            <w:gridSpan w:val="3"/>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pp</w:t>
            </w:r>
          </w:p>
        </w:tc>
        <w:tc>
          <w:tcPr>
            <w:tcW w:w="994"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c>
          <w:tcPr>
            <w:tcW w:w="709" w:type="dxa"/>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do kdy</w:t>
            </w:r>
          </w:p>
        </w:tc>
        <w:tc>
          <w:tcPr>
            <w:tcW w:w="138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7/2018</w:t>
            </w:r>
          </w:p>
        </w:tc>
      </w:tr>
      <w:tr w:rsidR="003F428A" w:rsidRPr="00025BB6" w:rsidTr="00CA4E79">
        <w:tc>
          <w:tcPr>
            <w:tcW w:w="6060" w:type="dxa"/>
            <w:gridSpan w:val="5"/>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rozsah</w:t>
            </w: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6060"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025BB6" w:rsidTr="00CA4E79">
        <w:trPr>
          <w:trHeight w:val="324"/>
        </w:trPr>
        <w:tc>
          <w:tcPr>
            <w:tcW w:w="9859" w:type="dxa"/>
            <w:gridSpan w:val="11"/>
            <w:tcBorders>
              <w:top w:val="nil"/>
            </w:tcBorders>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Andragogika a gerontagogika (garant, vyučující)</w:t>
            </w: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Údaje o vzdělání na VŠ </w:t>
            </w:r>
          </w:p>
        </w:tc>
      </w:tr>
      <w:tr w:rsidR="003F428A" w:rsidRPr="00025BB6" w:rsidTr="00CA4E79">
        <w:trPr>
          <w:trHeight w:val="307"/>
        </w:trPr>
        <w:tc>
          <w:tcPr>
            <w:tcW w:w="9859" w:type="dxa"/>
            <w:gridSpan w:val="11"/>
          </w:tcPr>
          <w:p w:rsidR="003F428A" w:rsidRPr="00025BB6" w:rsidRDefault="003F428A" w:rsidP="00CA4E79">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Pedagogika, 2007, UP v Olomouci, PdF. (Ph.D.)</w:t>
            </w: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Údaje o odborném působení od absolvování VŠ</w:t>
            </w:r>
          </w:p>
        </w:tc>
      </w:tr>
      <w:tr w:rsidR="003F428A" w:rsidRPr="00025BB6" w:rsidTr="00CA4E79">
        <w:trPr>
          <w:trHeight w:val="284"/>
        </w:trPr>
        <w:tc>
          <w:tcPr>
            <w:tcW w:w="9859" w:type="dxa"/>
            <w:gridSpan w:val="11"/>
          </w:tcPr>
          <w:p w:rsidR="003F428A" w:rsidRPr="00025BB6" w:rsidRDefault="003F428A" w:rsidP="00CA4E79">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rPr>
              <w:t>UP v Olomouci, PdF, 10 let.</w:t>
            </w:r>
          </w:p>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rPr>
              <w:t>UTB ve Zlíně, FHS, 4 roky.</w:t>
            </w:r>
          </w:p>
        </w:tc>
      </w:tr>
      <w:tr w:rsidR="003F428A" w:rsidRPr="00025BB6" w:rsidTr="00CA4E79">
        <w:trPr>
          <w:trHeight w:val="250"/>
        </w:trPr>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Zkušenosti s vedením kvalifikačních a rigorózních prací</w:t>
            </w:r>
          </w:p>
        </w:tc>
      </w:tr>
      <w:tr w:rsidR="003F428A" w:rsidRPr="00025BB6" w:rsidTr="00CA4E79">
        <w:trPr>
          <w:trHeight w:val="337"/>
        </w:trPr>
        <w:tc>
          <w:tcPr>
            <w:tcW w:w="9859" w:type="dxa"/>
            <w:gridSpan w:val="11"/>
          </w:tcPr>
          <w:p w:rsidR="003F428A" w:rsidRPr="00025BB6" w:rsidRDefault="003F428A" w:rsidP="00CA4E79">
            <w:pPr>
              <w:spacing w:after="0"/>
              <w:jc w:val="both"/>
              <w:rPr>
                <w:rFonts w:ascii="Times New Roman" w:eastAsia="Times New Roman" w:hAnsi="Times New Roman" w:cs="Times New Roman"/>
                <w:sz w:val="20"/>
                <w:szCs w:val="20"/>
              </w:rPr>
            </w:pPr>
            <w:r w:rsidRPr="00025BB6">
              <w:rPr>
                <w:rFonts w:ascii="Times New Roman" w:eastAsia="Times New Roman" w:hAnsi="Times New Roman" w:cs="Times New Roman"/>
                <w:sz w:val="20"/>
                <w:szCs w:val="20"/>
                <w:lang w:eastAsia="cs-CZ"/>
              </w:rPr>
              <w:t>Počet vedených a obhájených bakalářských prací = 62. Počet vedených a obhájených diplomových prací = 108.</w:t>
            </w:r>
          </w:p>
        </w:tc>
      </w:tr>
      <w:tr w:rsidR="003F428A" w:rsidRPr="00025BB6" w:rsidTr="00CA4E79">
        <w:trPr>
          <w:cantSplit/>
        </w:trPr>
        <w:tc>
          <w:tcPr>
            <w:tcW w:w="3347" w:type="dxa"/>
            <w:gridSpan w:val="2"/>
            <w:tcBorders>
              <w:top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Ohlasy publikací</w:t>
            </w:r>
          </w:p>
        </w:tc>
      </w:tr>
      <w:tr w:rsidR="003F428A" w:rsidRPr="00025BB6" w:rsidTr="00CA4E79">
        <w:trPr>
          <w:cantSplit/>
        </w:trPr>
        <w:tc>
          <w:tcPr>
            <w:tcW w:w="334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WOS</w:t>
            </w:r>
          </w:p>
        </w:tc>
        <w:tc>
          <w:tcPr>
            <w:tcW w:w="693"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18"/>
                <w:szCs w:val="20"/>
                <w:lang w:eastAsia="cs-CZ"/>
              </w:rPr>
            </w:pPr>
            <w:r w:rsidRPr="00025BB6">
              <w:rPr>
                <w:rFonts w:ascii="Times New Roman" w:eastAsia="Times New Roman" w:hAnsi="Times New Roman" w:cs="Times New Roman"/>
                <w:b/>
                <w:sz w:val="18"/>
                <w:szCs w:val="20"/>
                <w:lang w:eastAsia="cs-CZ"/>
              </w:rPr>
              <w:t>Scopus</w:t>
            </w:r>
          </w:p>
        </w:tc>
        <w:tc>
          <w:tcPr>
            <w:tcW w:w="694"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18"/>
                <w:szCs w:val="20"/>
                <w:lang w:eastAsia="cs-CZ"/>
              </w:rPr>
              <w:t>ostatní</w:t>
            </w:r>
          </w:p>
        </w:tc>
      </w:tr>
      <w:tr w:rsidR="003F428A" w:rsidRPr="00025BB6" w:rsidTr="00CA4E79">
        <w:trPr>
          <w:cantSplit/>
          <w:trHeight w:val="70"/>
        </w:trPr>
        <w:tc>
          <w:tcPr>
            <w:tcW w:w="3347"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18</w:t>
            </w:r>
          </w:p>
        </w:tc>
      </w:tr>
      <w:tr w:rsidR="003F428A" w:rsidRPr="00025BB6" w:rsidTr="00CA4E79">
        <w:trPr>
          <w:trHeight w:val="205"/>
        </w:trPr>
        <w:tc>
          <w:tcPr>
            <w:tcW w:w="3347"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025BB6" w:rsidTr="00CA4E79">
        <w:tc>
          <w:tcPr>
            <w:tcW w:w="9859" w:type="dxa"/>
            <w:gridSpan w:val="11"/>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025BB6" w:rsidTr="00CA4E79">
        <w:trPr>
          <w:trHeight w:val="1439"/>
        </w:trPr>
        <w:tc>
          <w:tcPr>
            <w:tcW w:w="9859" w:type="dxa"/>
            <w:gridSpan w:val="11"/>
          </w:tcPr>
          <w:p w:rsidR="003F428A" w:rsidRPr="00025BB6" w:rsidDel="006A1606" w:rsidRDefault="003F428A" w:rsidP="00CA4E79">
            <w:pPr>
              <w:tabs>
                <w:tab w:val="left" w:pos="473"/>
                <w:tab w:val="left" w:pos="8844"/>
                <w:tab w:val="left" w:pos="9066"/>
              </w:tabs>
              <w:spacing w:after="0"/>
              <w:jc w:val="both"/>
              <w:rPr>
                <w:del w:id="217" w:author="*" w:date="2018-08-21T10:23:00Z"/>
                <w:rFonts w:ascii="Times New Roman" w:eastAsia="Times New Roman" w:hAnsi="Times New Roman" w:cs="Times New Roman"/>
                <w:sz w:val="20"/>
              </w:rPr>
            </w:pPr>
            <w:del w:id="218" w:author="*" w:date="2018-08-21T10:23:00Z">
              <w:r w:rsidRPr="00025BB6" w:rsidDel="006A1606">
                <w:rPr>
                  <w:rFonts w:ascii="Times New Roman" w:eastAsia="Times New Roman" w:hAnsi="Times New Roman" w:cs="Times New Roman"/>
                  <w:sz w:val="20"/>
                </w:rPr>
                <w:delText>Pozn.: Do roku 2013 publikuje pod jménem Tichá</w:delText>
              </w:r>
            </w:del>
          </w:p>
          <w:p w:rsidR="003F428A" w:rsidRPr="00025BB6" w:rsidDel="006A1606" w:rsidRDefault="003F428A" w:rsidP="00CA4E79">
            <w:pPr>
              <w:autoSpaceDE w:val="0"/>
              <w:autoSpaceDN w:val="0"/>
              <w:adjustRightInd w:val="0"/>
              <w:spacing w:after="0" w:line="240" w:lineRule="auto"/>
              <w:jc w:val="both"/>
              <w:rPr>
                <w:del w:id="219" w:author="*" w:date="2018-08-21T10:23:00Z"/>
                <w:rFonts w:ascii="Times New Roman" w:eastAsia="Times New Roman" w:hAnsi="Times New Roman" w:cs="Times New Roman"/>
                <w:bCs/>
                <w:sz w:val="20"/>
                <w:szCs w:val="20"/>
                <w:lang w:eastAsia="cs-CZ"/>
              </w:rPr>
            </w:pPr>
            <w:del w:id="220" w:author="*" w:date="2018-08-21T10:23:00Z">
              <w:r w:rsidRPr="00025BB6" w:rsidDel="006A1606">
                <w:rPr>
                  <w:rFonts w:ascii="Times New Roman" w:eastAsia="Times New Roman" w:hAnsi="Times New Roman" w:cs="Times New Roman"/>
                  <w:sz w:val="20"/>
                  <w:szCs w:val="20"/>
                  <w:lang w:eastAsia="cs-CZ"/>
                </w:rPr>
                <w:delText xml:space="preserve">Tichá, Z. (2012). Výzkum resilience u vybraných skupin studentů Pedagogické fakulty UP. In </w:delText>
              </w:r>
              <w:r w:rsidRPr="00025BB6" w:rsidDel="006A1606">
                <w:rPr>
                  <w:rFonts w:ascii="Times New Roman" w:eastAsia="Times New Roman" w:hAnsi="Times New Roman" w:cs="Times New Roman"/>
                  <w:i/>
                  <w:sz w:val="20"/>
                  <w:szCs w:val="20"/>
                  <w:lang w:eastAsia="cs-CZ"/>
                </w:rPr>
                <w:delText>Evropské pedagogické fórum 2012. Sborník příspěvků z mezinárodní konference</w:delText>
              </w:r>
              <w:r w:rsidRPr="00025BB6" w:rsidDel="006A1606">
                <w:rPr>
                  <w:rFonts w:ascii="Times New Roman" w:eastAsia="Times New Roman" w:hAnsi="Times New Roman" w:cs="Times New Roman"/>
                  <w:sz w:val="20"/>
                  <w:szCs w:val="20"/>
                  <w:lang w:eastAsia="cs-CZ"/>
                </w:rPr>
                <w:delText>. Hradec Králové: Magnanimitas. s. 255-260.</w:delText>
              </w:r>
            </w:del>
          </w:p>
          <w:p w:rsidR="003F428A" w:rsidRPr="00025BB6" w:rsidRDefault="003F428A" w:rsidP="00CA4E79">
            <w:pPr>
              <w:spacing w:after="0" w:line="240" w:lineRule="auto"/>
              <w:rPr>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(2013).</w:t>
            </w:r>
            <w:r w:rsidRPr="00025BB6">
              <w:rPr>
                <w:rFonts w:ascii="Times New Roman" w:eastAsia="Times New Roman" w:hAnsi="Times New Roman" w:cs="Times New Roman"/>
                <w:i/>
                <w:sz w:val="20"/>
                <w:szCs w:val="20"/>
                <w:lang w:eastAsia="cs-CZ"/>
              </w:rPr>
              <w:t xml:space="preserve"> </w:t>
            </w:r>
            <w:r w:rsidRPr="006A1606">
              <w:rPr>
                <w:rFonts w:ascii="Times New Roman" w:eastAsia="Times New Roman" w:hAnsi="Times New Roman" w:cs="Times New Roman"/>
                <w:sz w:val="20"/>
                <w:szCs w:val="20"/>
                <w:lang w:eastAsia="cs-CZ"/>
              </w:rPr>
              <w:t>Řízení lidských zdrojů. Studijní materiál pro projekt „Systém dalšího vzdělávání pro sektor zdravotnictví v Kraji Vysočina“</w:t>
            </w:r>
            <w:r w:rsidRPr="00025BB6">
              <w:rPr>
                <w:rFonts w:ascii="Times New Roman" w:eastAsia="Times New Roman" w:hAnsi="Times New Roman" w:cs="Times New Roman"/>
                <w:sz w:val="20"/>
                <w:szCs w:val="20"/>
                <w:lang w:eastAsia="cs-CZ"/>
              </w:rPr>
              <w:t>. Olomouc: Efekt Plus. 60 s.</w:t>
            </w:r>
          </w:p>
          <w:p w:rsidR="003F428A" w:rsidRDefault="003F428A" w:rsidP="00CA4E79">
            <w:pPr>
              <w:spacing w:after="0" w:line="240" w:lineRule="auto"/>
              <w:rPr>
                <w:ins w:id="221" w:author="*" w:date="2018-08-21T10:24:00Z"/>
                <w:rFonts w:ascii="Times New Roman" w:eastAsia="Times New Roman" w:hAnsi="Times New Roman" w:cs="Times New Roman"/>
                <w:sz w:val="20"/>
                <w:szCs w:val="20"/>
                <w:lang w:eastAsia="cs-CZ"/>
              </w:rPr>
            </w:pPr>
            <w:r w:rsidRPr="00025BB6">
              <w:rPr>
                <w:rFonts w:ascii="Times New Roman" w:eastAsia="Times New Roman" w:hAnsi="Times New Roman" w:cs="Times New Roman"/>
                <w:sz w:val="20"/>
                <w:szCs w:val="20"/>
                <w:lang w:eastAsia="cs-CZ"/>
              </w:rPr>
              <w:t>Hrnčiříková, Z. (2014).</w:t>
            </w:r>
            <w:r w:rsidRPr="00025BB6">
              <w:rPr>
                <w:rFonts w:ascii="Times New Roman" w:eastAsia="Times New Roman" w:hAnsi="Times New Roman" w:cs="Times New Roman"/>
                <w:i/>
                <w:sz w:val="20"/>
                <w:szCs w:val="20"/>
                <w:lang w:eastAsia="cs-CZ"/>
              </w:rPr>
              <w:t xml:space="preserve"> </w:t>
            </w:r>
            <w:r w:rsidRPr="006A1606">
              <w:rPr>
                <w:rFonts w:ascii="Times New Roman" w:eastAsia="Times New Roman" w:hAnsi="Times New Roman" w:cs="Times New Roman"/>
                <w:sz w:val="20"/>
                <w:szCs w:val="20"/>
                <w:lang w:eastAsia="cs-CZ"/>
              </w:rPr>
              <w:t>Management lidských zdrojů se zaměřením na školství</w:t>
            </w:r>
            <w:r w:rsidRPr="00025BB6">
              <w:rPr>
                <w:rFonts w:ascii="Times New Roman" w:eastAsia="Times New Roman" w:hAnsi="Times New Roman" w:cs="Times New Roman"/>
                <w:i/>
                <w:sz w:val="20"/>
                <w:szCs w:val="20"/>
                <w:lang w:eastAsia="cs-CZ"/>
              </w:rPr>
              <w:t>.</w:t>
            </w:r>
            <w:r w:rsidRPr="00025BB6">
              <w:rPr>
                <w:rFonts w:ascii="Times New Roman" w:eastAsia="Times New Roman" w:hAnsi="Times New Roman" w:cs="Times New Roman"/>
                <w:sz w:val="20"/>
                <w:szCs w:val="20"/>
                <w:lang w:eastAsia="cs-CZ"/>
              </w:rPr>
              <w:t xml:space="preserve"> Olomouc: PdF UP. 60s. </w:t>
            </w:r>
          </w:p>
          <w:p w:rsidR="006A1606" w:rsidRPr="00025BB6" w:rsidRDefault="006A1606" w:rsidP="00CA4E79">
            <w:pPr>
              <w:spacing w:after="0" w:line="240" w:lineRule="auto"/>
              <w:rPr>
                <w:rFonts w:ascii="Times New Roman" w:eastAsia="Times New Roman" w:hAnsi="Times New Roman" w:cs="Times New Roman"/>
                <w:sz w:val="20"/>
                <w:szCs w:val="20"/>
                <w:lang w:eastAsia="cs-CZ"/>
              </w:rPr>
            </w:pPr>
            <w:ins w:id="222" w:author="*" w:date="2018-08-21T10:24:00Z">
              <w:r w:rsidRPr="00F76E8F">
                <w:rPr>
                  <w:rFonts w:ascii="Times New Roman" w:eastAsia="Times New Roman" w:hAnsi="Times New Roman" w:cs="Times New Roman"/>
                  <w:sz w:val="20"/>
                  <w:szCs w:val="20"/>
                  <w:lang w:eastAsia="cs-CZ"/>
                </w:rPr>
                <w:t>Hrnčiříková, Z. (2018). Protective and risk factors of reislience in education. SAE conference. UAE: Abu Dhabi. (v tisku).</w:t>
              </w:r>
            </w:ins>
          </w:p>
        </w:tc>
      </w:tr>
      <w:tr w:rsidR="003F428A" w:rsidRPr="00025BB6" w:rsidTr="00CA4E79">
        <w:trPr>
          <w:trHeight w:val="218"/>
        </w:trPr>
        <w:tc>
          <w:tcPr>
            <w:tcW w:w="9859" w:type="dxa"/>
            <w:gridSpan w:val="11"/>
            <w:shd w:val="clear" w:color="auto" w:fill="F7CAAC"/>
          </w:tcPr>
          <w:p w:rsidR="003F428A" w:rsidRPr="00025BB6" w:rsidRDefault="003F428A" w:rsidP="00CA4E79">
            <w:pPr>
              <w:spacing w:after="0" w:line="240" w:lineRule="auto"/>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Působení v zahraničí</w:t>
            </w:r>
          </w:p>
        </w:tc>
      </w:tr>
      <w:tr w:rsidR="003F428A" w:rsidRPr="00025BB6" w:rsidTr="00CA4E79">
        <w:trPr>
          <w:trHeight w:val="328"/>
        </w:trPr>
        <w:tc>
          <w:tcPr>
            <w:tcW w:w="9859" w:type="dxa"/>
            <w:gridSpan w:val="11"/>
          </w:tcPr>
          <w:p w:rsidR="003F428A" w:rsidRPr="00025BB6" w:rsidRDefault="003F428A" w:rsidP="00CA4E79">
            <w:pPr>
              <w:spacing w:after="0" w:line="240" w:lineRule="auto"/>
              <w:rPr>
                <w:rFonts w:ascii="Times New Roman" w:eastAsia="Times New Roman" w:hAnsi="Times New Roman" w:cs="Times New Roman"/>
                <w:sz w:val="20"/>
                <w:szCs w:val="20"/>
                <w:lang w:eastAsia="cs-CZ"/>
              </w:rPr>
            </w:pPr>
          </w:p>
        </w:tc>
      </w:tr>
      <w:tr w:rsidR="003F428A" w:rsidRPr="00025BB6" w:rsidTr="00CA4E79">
        <w:trPr>
          <w:cantSplit/>
          <w:trHeight w:val="470"/>
        </w:trPr>
        <w:tc>
          <w:tcPr>
            <w:tcW w:w="2518" w:type="dxa"/>
            <w:shd w:val="clear" w:color="auto" w:fill="F7CAAC"/>
          </w:tcPr>
          <w:p w:rsidR="003F428A" w:rsidRPr="00025BB6" w:rsidRDefault="003F428A" w:rsidP="00CA4E79">
            <w:pPr>
              <w:spacing w:after="0" w:line="240" w:lineRule="auto"/>
              <w:jc w:val="both"/>
              <w:rPr>
                <w:rFonts w:ascii="Times New Roman" w:eastAsia="Times New Roman" w:hAnsi="Times New Roman" w:cs="Times New Roman"/>
                <w:b/>
                <w:sz w:val="20"/>
                <w:szCs w:val="20"/>
                <w:lang w:eastAsia="cs-CZ"/>
              </w:rPr>
            </w:pPr>
            <w:r w:rsidRPr="00025BB6">
              <w:rPr>
                <w:rFonts w:ascii="Times New Roman" w:eastAsia="Times New Roman" w:hAnsi="Times New Roman" w:cs="Times New Roman"/>
                <w:b/>
                <w:sz w:val="20"/>
                <w:szCs w:val="20"/>
                <w:lang w:eastAsia="cs-CZ"/>
              </w:rPr>
              <w:t xml:space="preserve">Podpis </w:t>
            </w:r>
          </w:p>
        </w:tc>
        <w:tc>
          <w:tcPr>
            <w:tcW w:w="4536" w:type="dxa"/>
            <w:gridSpan w:val="5"/>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Zuzana Hrnčiříková v. r.</w:t>
            </w:r>
          </w:p>
        </w:tc>
        <w:tc>
          <w:tcPr>
            <w:tcW w:w="786" w:type="dxa"/>
            <w:gridSpan w:val="2"/>
            <w:shd w:val="clear" w:color="auto" w:fill="F7CAAC"/>
          </w:tcPr>
          <w:p w:rsidR="003F428A" w:rsidRPr="00025BB6" w:rsidRDefault="003F428A" w:rsidP="00CA4E79">
            <w:pPr>
              <w:spacing w:after="0" w:line="240" w:lineRule="auto"/>
              <w:jc w:val="both"/>
              <w:rPr>
                <w:rFonts w:ascii="Times New Roman" w:eastAsia="Times New Roman" w:hAnsi="Times New Roman" w:cs="Times New Roman"/>
                <w:sz w:val="20"/>
                <w:szCs w:val="20"/>
                <w:lang w:eastAsia="cs-CZ"/>
              </w:rPr>
            </w:pPr>
            <w:r w:rsidRPr="00025BB6">
              <w:rPr>
                <w:rFonts w:ascii="Times New Roman" w:eastAsia="Times New Roman" w:hAnsi="Times New Roman" w:cs="Times New Roman"/>
                <w:b/>
                <w:sz w:val="20"/>
                <w:szCs w:val="20"/>
                <w:lang w:eastAsia="cs-CZ"/>
              </w:rPr>
              <w:t>datum</w:t>
            </w:r>
          </w:p>
        </w:tc>
        <w:tc>
          <w:tcPr>
            <w:tcW w:w="2019" w:type="dxa"/>
            <w:gridSpan w:val="3"/>
          </w:tcPr>
          <w:p w:rsidR="003F428A" w:rsidRPr="00025BB6" w:rsidRDefault="006A1606"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584479" w:rsidTr="00CA4E79">
        <w:tc>
          <w:tcPr>
            <w:tcW w:w="9859" w:type="dxa"/>
            <w:gridSpan w:val="11"/>
            <w:tcBorders>
              <w:bottom w:val="double" w:sz="4" w:space="0" w:color="auto"/>
            </w:tcBorders>
            <w:shd w:val="clear" w:color="auto" w:fill="BDD6EE"/>
          </w:tcPr>
          <w:p w:rsidR="003F428A" w:rsidRPr="00584479" w:rsidRDefault="003F428A" w:rsidP="00CA4E79">
            <w:pPr>
              <w:spacing w:after="0" w:line="240" w:lineRule="auto"/>
              <w:jc w:val="both"/>
              <w:rPr>
                <w:rFonts w:ascii="Times New Roman" w:eastAsia="Times New Roman" w:hAnsi="Times New Roman" w:cs="Times New Roman"/>
                <w:b/>
                <w:sz w:val="28"/>
                <w:szCs w:val="20"/>
                <w:lang w:eastAsia="cs-CZ"/>
              </w:rPr>
            </w:pPr>
            <w:r w:rsidRPr="00584479">
              <w:rPr>
                <w:rFonts w:ascii="Times New Roman" w:eastAsia="Times New Roman" w:hAnsi="Times New Roman" w:cs="Times New Roman"/>
                <w:b/>
                <w:sz w:val="28"/>
                <w:szCs w:val="20"/>
                <w:lang w:eastAsia="cs-CZ"/>
              </w:rPr>
              <w:lastRenderedPageBreak/>
              <w:t>C-I – Personální zabezpečení</w:t>
            </w:r>
          </w:p>
        </w:tc>
      </w:tr>
      <w:tr w:rsidR="003F428A" w:rsidRPr="00584479" w:rsidTr="00CA4E79">
        <w:tc>
          <w:tcPr>
            <w:tcW w:w="2518" w:type="dxa"/>
            <w:tcBorders>
              <w:top w:val="double" w:sz="4"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Vysoká škola</w:t>
            </w:r>
          </w:p>
        </w:tc>
        <w:tc>
          <w:tcPr>
            <w:tcW w:w="7341" w:type="dxa"/>
            <w:gridSpan w:val="10"/>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Univerzita Tomáše Bati ve Zlíně</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Součást vysoké školy</w:t>
            </w:r>
          </w:p>
        </w:tc>
        <w:tc>
          <w:tcPr>
            <w:tcW w:w="7341" w:type="dxa"/>
            <w:gridSpan w:val="10"/>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Fakulta humanitních studií</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Název studijního programu</w:t>
            </w:r>
          </w:p>
        </w:tc>
        <w:tc>
          <w:tcPr>
            <w:tcW w:w="7341" w:type="dxa"/>
            <w:gridSpan w:val="10"/>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Sociální pedagogika</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Jméno a příjmení</w:t>
            </w:r>
          </w:p>
        </w:tc>
        <w:tc>
          <w:tcPr>
            <w:tcW w:w="4536"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Tomáš Karger</w:t>
            </w:r>
          </w:p>
        </w:tc>
        <w:tc>
          <w:tcPr>
            <w:tcW w:w="709"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Tituly</w:t>
            </w: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Mgr., Ph.D.</w:t>
            </w:r>
          </w:p>
        </w:tc>
      </w:tr>
      <w:tr w:rsidR="003F428A" w:rsidRPr="00584479" w:rsidTr="00CA4E79">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Rok narození</w:t>
            </w:r>
          </w:p>
        </w:tc>
        <w:tc>
          <w:tcPr>
            <w:tcW w:w="829" w:type="dxa"/>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1988</w:t>
            </w:r>
          </w:p>
        </w:tc>
        <w:tc>
          <w:tcPr>
            <w:tcW w:w="1721"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k VŠ</w:t>
            </w:r>
          </w:p>
        </w:tc>
        <w:tc>
          <w:tcPr>
            <w:tcW w:w="992"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3F428A" w:rsidRPr="00584479" w:rsidTr="00CA4E79">
        <w:tc>
          <w:tcPr>
            <w:tcW w:w="5068" w:type="dxa"/>
            <w:gridSpan w:val="3"/>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pp</w:t>
            </w:r>
          </w:p>
        </w:tc>
        <w:tc>
          <w:tcPr>
            <w:tcW w:w="994"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c>
          <w:tcPr>
            <w:tcW w:w="709" w:type="dxa"/>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do kdy</w:t>
            </w:r>
          </w:p>
        </w:tc>
        <w:tc>
          <w:tcPr>
            <w:tcW w:w="138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10/2018</w:t>
            </w:r>
          </w:p>
        </w:tc>
      </w:tr>
      <w:tr w:rsidR="003F428A" w:rsidRPr="00584479" w:rsidTr="00CA4E79">
        <w:tc>
          <w:tcPr>
            <w:tcW w:w="6060" w:type="dxa"/>
            <w:gridSpan w:val="5"/>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rozsah</w:t>
            </w: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6060"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584479" w:rsidTr="00CA4E79">
        <w:trPr>
          <w:trHeight w:val="321"/>
        </w:trPr>
        <w:tc>
          <w:tcPr>
            <w:tcW w:w="9859" w:type="dxa"/>
            <w:gridSpan w:val="11"/>
            <w:tcBorders>
              <w:top w:val="nil"/>
            </w:tcBorders>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Aktuální sociologické problémy (vyučující</w:t>
            </w:r>
            <w:r w:rsidRPr="00584479">
              <w:rPr>
                <w:rFonts w:ascii="Times New Roman" w:eastAsia="Times New Roman" w:hAnsi="Times New Roman" w:cs="Times New Roman"/>
                <w:sz w:val="20"/>
                <w:szCs w:val="20"/>
                <w:lang w:eastAsia="cs-CZ"/>
              </w:rPr>
              <w:t>).</w:t>
            </w: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Údaje o vzdělání na VŠ </w:t>
            </w:r>
          </w:p>
        </w:tc>
      </w:tr>
      <w:tr w:rsidR="003F428A" w:rsidRPr="00584479" w:rsidTr="00CA4E79">
        <w:trPr>
          <w:trHeight w:val="307"/>
        </w:trPr>
        <w:tc>
          <w:tcPr>
            <w:tcW w:w="9859" w:type="dxa"/>
            <w:gridSpan w:val="11"/>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Sociologie, 2015, UP v Olomouci, FF. (Ph.D.)</w:t>
            </w: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Údaje o odborném působení od absolvování VŠ</w:t>
            </w:r>
          </w:p>
        </w:tc>
      </w:tr>
      <w:tr w:rsidR="003F428A" w:rsidRPr="00584479" w:rsidTr="00CA4E79">
        <w:trPr>
          <w:trHeight w:val="284"/>
        </w:trPr>
        <w:tc>
          <w:tcPr>
            <w:tcW w:w="9859" w:type="dxa"/>
            <w:gridSpan w:val="11"/>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UP v Olomouci, FF, 1 rok.</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UTB ve Zlíně, FHS, 3 roky.</w:t>
            </w:r>
          </w:p>
        </w:tc>
      </w:tr>
      <w:tr w:rsidR="003F428A" w:rsidRPr="00584479" w:rsidTr="00CA4E79">
        <w:trPr>
          <w:trHeight w:val="250"/>
        </w:trPr>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Zkušenosti s vedením kvalifikačních a rigorózních prací</w:t>
            </w:r>
          </w:p>
        </w:tc>
      </w:tr>
      <w:tr w:rsidR="003F428A" w:rsidRPr="00584479" w:rsidTr="00CA4E79">
        <w:trPr>
          <w:trHeight w:val="337"/>
        </w:trPr>
        <w:tc>
          <w:tcPr>
            <w:tcW w:w="9859" w:type="dxa"/>
            <w:gridSpan w:val="11"/>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Počet vedených a obhájených bakalářských prací = 4. Počet vedených a obhájených diplomových prací = 1.</w:t>
            </w:r>
          </w:p>
        </w:tc>
      </w:tr>
      <w:tr w:rsidR="003F428A" w:rsidRPr="00584479" w:rsidTr="00CA4E79">
        <w:trPr>
          <w:cantSplit/>
        </w:trPr>
        <w:tc>
          <w:tcPr>
            <w:tcW w:w="3347" w:type="dxa"/>
            <w:gridSpan w:val="2"/>
            <w:tcBorders>
              <w:top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Ohlasy publikací</w:t>
            </w:r>
          </w:p>
        </w:tc>
      </w:tr>
      <w:tr w:rsidR="003F428A" w:rsidRPr="00584479" w:rsidTr="00CA4E79">
        <w:trPr>
          <w:cantSplit/>
        </w:trPr>
        <w:tc>
          <w:tcPr>
            <w:tcW w:w="334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WOS</w:t>
            </w:r>
          </w:p>
        </w:tc>
        <w:tc>
          <w:tcPr>
            <w:tcW w:w="693"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18"/>
                <w:szCs w:val="20"/>
                <w:lang w:eastAsia="cs-CZ"/>
              </w:rPr>
            </w:pPr>
            <w:r w:rsidRPr="00584479">
              <w:rPr>
                <w:rFonts w:ascii="Times New Roman" w:eastAsia="Times New Roman" w:hAnsi="Times New Roman" w:cs="Times New Roman"/>
                <w:b/>
                <w:sz w:val="18"/>
                <w:szCs w:val="20"/>
                <w:lang w:eastAsia="cs-CZ"/>
              </w:rPr>
              <w:t>Scopus</w:t>
            </w:r>
          </w:p>
        </w:tc>
        <w:tc>
          <w:tcPr>
            <w:tcW w:w="694"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18"/>
                <w:szCs w:val="20"/>
                <w:lang w:eastAsia="cs-CZ"/>
              </w:rPr>
              <w:t>ostatní</w:t>
            </w:r>
          </w:p>
        </w:tc>
      </w:tr>
      <w:tr w:rsidR="003F428A" w:rsidRPr="00584479" w:rsidTr="00CA4E79">
        <w:trPr>
          <w:cantSplit/>
          <w:trHeight w:val="70"/>
        </w:trPr>
        <w:tc>
          <w:tcPr>
            <w:tcW w:w="3347"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3" w:type="dxa"/>
            <w:vMerge w:val="restart"/>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0</w:t>
            </w:r>
          </w:p>
        </w:tc>
        <w:tc>
          <w:tcPr>
            <w:tcW w:w="694" w:type="dxa"/>
            <w:vMerge w:val="restart"/>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5</w:t>
            </w:r>
          </w:p>
        </w:tc>
      </w:tr>
      <w:tr w:rsidR="003F428A" w:rsidRPr="00584479" w:rsidTr="00CA4E79">
        <w:trPr>
          <w:trHeight w:val="205"/>
        </w:trPr>
        <w:tc>
          <w:tcPr>
            <w:tcW w:w="3347"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584479" w:rsidTr="00CA4E79">
        <w:tc>
          <w:tcPr>
            <w:tcW w:w="9859" w:type="dxa"/>
            <w:gridSpan w:val="11"/>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584479" w:rsidTr="00CA4E79">
        <w:trPr>
          <w:trHeight w:val="1823"/>
        </w:trPr>
        <w:tc>
          <w:tcPr>
            <w:tcW w:w="9859" w:type="dxa"/>
            <w:gridSpan w:val="11"/>
          </w:tcPr>
          <w:p w:rsidR="003F428A" w:rsidRPr="00584479" w:rsidRDefault="003F428A" w:rsidP="00CA4E79">
            <w:pPr>
              <w:spacing w:after="0" w:line="240" w:lineRule="auto"/>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Kalenda, J. &amp; Karger, T. (2014). První světová válka v prezidentských projevech. In: </w:t>
            </w:r>
            <w:r w:rsidRPr="00584479">
              <w:rPr>
                <w:rFonts w:ascii="Times New Roman" w:eastAsia="Times New Roman" w:hAnsi="Times New Roman" w:cs="Times New Roman"/>
                <w:i/>
                <w:iCs/>
                <w:sz w:val="20"/>
                <w:szCs w:val="20"/>
                <w:lang w:eastAsia="cs-CZ"/>
              </w:rPr>
              <w:t>Historická sociologie</w:t>
            </w:r>
            <w:r w:rsidRPr="00584479">
              <w:rPr>
                <w:rFonts w:ascii="Times New Roman" w:eastAsia="Times New Roman" w:hAnsi="Times New Roman" w:cs="Times New Roman"/>
                <w:sz w:val="20"/>
                <w:szCs w:val="20"/>
                <w:lang w:eastAsia="cs-CZ"/>
              </w:rPr>
              <w:t>, 7(2), 127–143. (autorský podíl 50%)</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Kalenda, J., &amp; Karger, T. (2016).  Political memory and symboli</w:t>
            </w:r>
            <w:r w:rsidR="00832BA1">
              <w:rPr>
                <w:rFonts w:ascii="Times New Roman" w:eastAsia="Times New Roman" w:hAnsi="Times New Roman" w:cs="Times New Roman"/>
                <w:sz w:val="20"/>
                <w:szCs w:val="20"/>
                <w:lang w:eastAsia="cs-CZ"/>
              </w:rPr>
              <w:t>c boundaries: Czech presidentia</w:t>
            </w:r>
            <w:r w:rsidRPr="00584479">
              <w:rPr>
                <w:rFonts w:ascii="Times New Roman" w:eastAsia="Times New Roman" w:hAnsi="Times New Roman" w:cs="Times New Roman"/>
                <w:sz w:val="20"/>
                <w:szCs w:val="20"/>
                <w:lang w:eastAsia="cs-CZ"/>
              </w:rPr>
              <w:t>l</w:t>
            </w:r>
            <w:r w:rsidR="00832BA1">
              <w:rPr>
                <w:rFonts w:ascii="Times New Roman" w:eastAsia="Times New Roman" w:hAnsi="Times New Roman" w:cs="Times New Roman"/>
                <w:sz w:val="20"/>
                <w:szCs w:val="20"/>
                <w:lang w:eastAsia="cs-CZ"/>
              </w:rPr>
              <w:t xml:space="preserve"> </w:t>
            </w:r>
            <w:r w:rsidRPr="00584479">
              <w:rPr>
                <w:rFonts w:ascii="Times New Roman" w:eastAsia="Times New Roman" w:hAnsi="Times New Roman" w:cs="Times New Roman"/>
                <w:sz w:val="20"/>
                <w:szCs w:val="20"/>
                <w:lang w:eastAsia="cs-CZ"/>
              </w:rPr>
              <w:t xml:space="preserve">speeches after 1989. In: </w:t>
            </w:r>
            <w:r w:rsidRPr="00584479">
              <w:rPr>
                <w:rFonts w:ascii="Times New Roman" w:eastAsia="Times New Roman" w:hAnsi="Times New Roman" w:cs="Times New Roman"/>
                <w:i/>
                <w:iCs/>
                <w:sz w:val="20"/>
                <w:szCs w:val="20"/>
                <w:lang w:eastAsia="cs-CZ"/>
              </w:rPr>
              <w:t>International Journal of Media &amp; Cultural Politics</w:t>
            </w:r>
            <w:r w:rsidRPr="00584479">
              <w:rPr>
                <w:rFonts w:ascii="Times New Roman" w:eastAsia="Times New Roman" w:hAnsi="Times New Roman" w:cs="Times New Roman"/>
                <w:sz w:val="20"/>
                <w:szCs w:val="20"/>
                <w:lang w:eastAsia="cs-CZ"/>
              </w:rPr>
              <w:t xml:space="preserve"> 12 (1), 43–58. (spoluautorský podíl 50%)</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Internetové pirátství: struktura pozic v ČR. </w:t>
            </w:r>
            <w:r w:rsidRPr="00584479">
              <w:rPr>
                <w:rFonts w:ascii="Times New Roman" w:eastAsia="Times New Roman" w:hAnsi="Times New Roman" w:cs="Times New Roman"/>
                <w:i/>
                <w:sz w:val="20"/>
                <w:szCs w:val="20"/>
                <w:lang w:eastAsia="cs-CZ"/>
              </w:rPr>
              <w:t>Mediální studia</w:t>
            </w:r>
            <w:r w:rsidRPr="00584479">
              <w:rPr>
                <w:rFonts w:ascii="Times New Roman" w:eastAsia="Times New Roman" w:hAnsi="Times New Roman" w:cs="Times New Roman"/>
                <w:sz w:val="20"/>
                <w:szCs w:val="20"/>
                <w:lang w:eastAsia="cs-CZ"/>
              </w:rPr>
              <w:t>, 10 (1),  6-28.</w:t>
            </w:r>
          </w:p>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sz w:val="20"/>
                <w:szCs w:val="20"/>
                <w:lang w:eastAsia="cs-CZ"/>
              </w:rPr>
              <w:t xml:space="preserve">Karger, T. (2016). </w:t>
            </w:r>
            <w:r w:rsidRPr="00584479">
              <w:rPr>
                <w:rFonts w:ascii="Times New Roman" w:eastAsia="Times New Roman" w:hAnsi="Times New Roman" w:cs="Times New Roman"/>
                <w:i/>
                <w:sz w:val="20"/>
                <w:szCs w:val="20"/>
                <w:lang w:eastAsia="cs-CZ"/>
              </w:rPr>
              <w:t>The weight of the intangible: knowledge networks in free and open source software development</w:t>
            </w:r>
            <w:r w:rsidRPr="00584479">
              <w:rPr>
                <w:rFonts w:ascii="Times New Roman" w:eastAsia="Times New Roman" w:hAnsi="Times New Roman" w:cs="Times New Roman"/>
                <w:sz w:val="20"/>
                <w:szCs w:val="20"/>
                <w:lang w:eastAsia="cs-CZ"/>
              </w:rPr>
              <w:t>. 1st edition. Olomouc: Palacký University Olomouc, Faculty of Arts. 170 stran. SocioPolis; vol. 1.</w:t>
            </w:r>
          </w:p>
        </w:tc>
      </w:tr>
      <w:tr w:rsidR="003F428A" w:rsidRPr="00584479" w:rsidTr="00CA4E79">
        <w:trPr>
          <w:trHeight w:val="218"/>
        </w:trPr>
        <w:tc>
          <w:tcPr>
            <w:tcW w:w="9859" w:type="dxa"/>
            <w:gridSpan w:val="11"/>
            <w:shd w:val="clear" w:color="auto" w:fill="F7CAAC"/>
          </w:tcPr>
          <w:p w:rsidR="003F428A" w:rsidRPr="00584479" w:rsidRDefault="003F428A" w:rsidP="00CA4E79">
            <w:pPr>
              <w:spacing w:after="0" w:line="240" w:lineRule="auto"/>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Působení v zahraničí</w:t>
            </w:r>
          </w:p>
        </w:tc>
      </w:tr>
      <w:tr w:rsidR="003F428A" w:rsidRPr="00584479" w:rsidTr="00CA4E79">
        <w:trPr>
          <w:trHeight w:val="328"/>
        </w:trPr>
        <w:tc>
          <w:tcPr>
            <w:tcW w:w="9859" w:type="dxa"/>
            <w:gridSpan w:val="11"/>
          </w:tcPr>
          <w:p w:rsidR="003F428A" w:rsidRPr="00584479" w:rsidRDefault="003F428A" w:rsidP="00CA4E79">
            <w:pPr>
              <w:spacing w:after="0" w:line="240" w:lineRule="auto"/>
              <w:rPr>
                <w:rFonts w:ascii="Times New Roman" w:eastAsia="Times New Roman" w:hAnsi="Times New Roman" w:cs="Times New Roman"/>
                <w:sz w:val="20"/>
                <w:szCs w:val="20"/>
                <w:lang w:eastAsia="cs-CZ"/>
              </w:rPr>
            </w:pPr>
          </w:p>
        </w:tc>
      </w:tr>
      <w:tr w:rsidR="003F428A" w:rsidRPr="00584479" w:rsidTr="00CA4E79">
        <w:trPr>
          <w:cantSplit/>
          <w:trHeight w:val="470"/>
        </w:trPr>
        <w:tc>
          <w:tcPr>
            <w:tcW w:w="2518" w:type="dxa"/>
            <w:shd w:val="clear" w:color="auto" w:fill="F7CAAC"/>
          </w:tcPr>
          <w:p w:rsidR="003F428A" w:rsidRPr="00584479" w:rsidRDefault="003F428A" w:rsidP="00CA4E79">
            <w:pPr>
              <w:spacing w:after="0" w:line="240" w:lineRule="auto"/>
              <w:jc w:val="both"/>
              <w:rPr>
                <w:rFonts w:ascii="Times New Roman" w:eastAsia="Times New Roman" w:hAnsi="Times New Roman" w:cs="Times New Roman"/>
                <w:b/>
                <w:sz w:val="20"/>
                <w:szCs w:val="20"/>
                <w:lang w:eastAsia="cs-CZ"/>
              </w:rPr>
            </w:pPr>
            <w:r w:rsidRPr="00584479">
              <w:rPr>
                <w:rFonts w:ascii="Times New Roman" w:eastAsia="Times New Roman" w:hAnsi="Times New Roman" w:cs="Times New Roman"/>
                <w:b/>
                <w:sz w:val="20"/>
                <w:szCs w:val="20"/>
                <w:lang w:eastAsia="cs-CZ"/>
              </w:rPr>
              <w:t xml:space="preserve">Podpis </w:t>
            </w:r>
          </w:p>
        </w:tc>
        <w:tc>
          <w:tcPr>
            <w:tcW w:w="4536" w:type="dxa"/>
            <w:gridSpan w:val="5"/>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Tomáš Karger v. r.</w:t>
            </w:r>
          </w:p>
        </w:tc>
        <w:tc>
          <w:tcPr>
            <w:tcW w:w="786" w:type="dxa"/>
            <w:gridSpan w:val="2"/>
            <w:shd w:val="clear" w:color="auto" w:fill="F7CAAC"/>
          </w:tcPr>
          <w:p w:rsidR="003F428A" w:rsidRPr="00584479" w:rsidRDefault="003F428A" w:rsidP="00CA4E79">
            <w:pPr>
              <w:spacing w:after="0" w:line="240" w:lineRule="auto"/>
              <w:jc w:val="both"/>
              <w:rPr>
                <w:rFonts w:ascii="Times New Roman" w:eastAsia="Times New Roman" w:hAnsi="Times New Roman" w:cs="Times New Roman"/>
                <w:sz w:val="20"/>
                <w:szCs w:val="20"/>
                <w:lang w:eastAsia="cs-CZ"/>
              </w:rPr>
            </w:pPr>
            <w:r w:rsidRPr="00584479">
              <w:rPr>
                <w:rFonts w:ascii="Times New Roman" w:eastAsia="Times New Roman" w:hAnsi="Times New Roman" w:cs="Times New Roman"/>
                <w:b/>
                <w:sz w:val="20"/>
                <w:szCs w:val="20"/>
                <w:lang w:eastAsia="cs-CZ"/>
              </w:rPr>
              <w:t>datum</w:t>
            </w:r>
          </w:p>
        </w:tc>
        <w:tc>
          <w:tcPr>
            <w:tcW w:w="2019" w:type="dxa"/>
            <w:gridSpan w:val="3"/>
          </w:tcPr>
          <w:p w:rsidR="003F428A" w:rsidRPr="00584479" w:rsidRDefault="00E96165"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XSpec="center" w:tblpY="14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49448B" w:rsidTr="00CA4E79">
        <w:tc>
          <w:tcPr>
            <w:tcW w:w="9859" w:type="dxa"/>
            <w:gridSpan w:val="11"/>
            <w:tcBorders>
              <w:bottom w:val="double" w:sz="4" w:space="0" w:color="auto"/>
            </w:tcBorders>
            <w:shd w:val="clear" w:color="auto" w:fill="BDD6EE"/>
          </w:tcPr>
          <w:p w:rsidR="003F428A" w:rsidRPr="0049448B" w:rsidRDefault="003F428A" w:rsidP="00CA4E79">
            <w:pPr>
              <w:spacing w:after="0" w:line="240" w:lineRule="auto"/>
              <w:jc w:val="both"/>
              <w:rPr>
                <w:rFonts w:ascii="Times New Roman" w:eastAsia="Times New Roman" w:hAnsi="Times New Roman" w:cs="Times New Roman"/>
                <w:b/>
                <w:sz w:val="28"/>
                <w:szCs w:val="20"/>
                <w:lang w:eastAsia="cs-CZ"/>
              </w:rPr>
            </w:pPr>
            <w:r w:rsidRPr="0049448B">
              <w:rPr>
                <w:rFonts w:ascii="Times New Roman" w:eastAsia="Times New Roman" w:hAnsi="Times New Roman" w:cs="Times New Roman"/>
                <w:b/>
                <w:sz w:val="28"/>
                <w:szCs w:val="20"/>
                <w:lang w:eastAsia="cs-CZ"/>
              </w:rPr>
              <w:lastRenderedPageBreak/>
              <w:t>C-I – Personální zabezpečení</w:t>
            </w:r>
          </w:p>
        </w:tc>
      </w:tr>
      <w:tr w:rsidR="003F428A" w:rsidRPr="0049448B" w:rsidTr="00CA4E79">
        <w:tc>
          <w:tcPr>
            <w:tcW w:w="2518" w:type="dxa"/>
            <w:tcBorders>
              <w:top w:val="double" w:sz="4"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Vysoká škola</w:t>
            </w:r>
          </w:p>
        </w:tc>
        <w:tc>
          <w:tcPr>
            <w:tcW w:w="7341" w:type="dxa"/>
            <w:gridSpan w:val="10"/>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Univerzita Tomáše Bati ve Zlíně</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Součást vysoké školy</w:t>
            </w:r>
          </w:p>
        </w:tc>
        <w:tc>
          <w:tcPr>
            <w:tcW w:w="7341" w:type="dxa"/>
            <w:gridSpan w:val="10"/>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Fakulta humanitních studií</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Název studijního programu</w:t>
            </w:r>
          </w:p>
        </w:tc>
        <w:tc>
          <w:tcPr>
            <w:tcW w:w="7341" w:type="dxa"/>
            <w:gridSpan w:val="10"/>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Sociální pedagogika</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Jméno a příjmení</w:t>
            </w:r>
          </w:p>
        </w:tc>
        <w:tc>
          <w:tcPr>
            <w:tcW w:w="4536"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Ludmila Kozubíková</w:t>
            </w:r>
          </w:p>
        </w:tc>
        <w:tc>
          <w:tcPr>
            <w:tcW w:w="709"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Tituly</w:t>
            </w: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Ing., Ph.D.</w:t>
            </w:r>
          </w:p>
        </w:tc>
      </w:tr>
      <w:tr w:rsidR="003F428A" w:rsidRPr="0049448B" w:rsidTr="00CA4E79">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Rok narození</w:t>
            </w:r>
          </w:p>
        </w:tc>
        <w:tc>
          <w:tcPr>
            <w:tcW w:w="829" w:type="dxa"/>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1977</w:t>
            </w:r>
          </w:p>
        </w:tc>
        <w:tc>
          <w:tcPr>
            <w:tcW w:w="1721"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k VŠ</w:t>
            </w:r>
          </w:p>
        </w:tc>
        <w:tc>
          <w:tcPr>
            <w:tcW w:w="992"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pp</w:t>
            </w:r>
          </w:p>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8/2019</w:t>
            </w:r>
          </w:p>
        </w:tc>
      </w:tr>
      <w:tr w:rsidR="003F428A" w:rsidRPr="0049448B" w:rsidTr="00CA4E79">
        <w:tc>
          <w:tcPr>
            <w:tcW w:w="5068" w:type="dxa"/>
            <w:gridSpan w:val="3"/>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c>
          <w:tcPr>
            <w:tcW w:w="709" w:type="dxa"/>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do kdy</w:t>
            </w:r>
          </w:p>
        </w:tc>
        <w:tc>
          <w:tcPr>
            <w:tcW w:w="138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rozsah</w:t>
            </w: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6060"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49448B" w:rsidTr="00CA4E79">
        <w:trPr>
          <w:trHeight w:val="322"/>
        </w:trPr>
        <w:tc>
          <w:tcPr>
            <w:tcW w:w="9859" w:type="dxa"/>
            <w:gridSpan w:val="11"/>
            <w:tcBorders>
              <w:top w:val="nil"/>
            </w:tcBorders>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49448B">
              <w:rPr>
                <w:rFonts w:ascii="Times New Roman" w:eastAsia="Times New Roman" w:hAnsi="Times New Roman" w:cs="Times New Roman"/>
                <w:sz w:val="20"/>
                <w:szCs w:val="20"/>
                <w:lang w:eastAsia="cs-CZ"/>
              </w:rPr>
              <w:t xml:space="preserve"> (přednášející). </w:t>
            </w: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Údaje o vzdělání na VŠ </w:t>
            </w:r>
          </w:p>
        </w:tc>
      </w:tr>
      <w:tr w:rsidR="003F428A" w:rsidRPr="0049448B" w:rsidTr="00CA4E79">
        <w:trPr>
          <w:trHeight w:val="307"/>
        </w:trPr>
        <w:tc>
          <w:tcPr>
            <w:tcW w:w="9859" w:type="dxa"/>
            <w:gridSpan w:val="11"/>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Teorie vyučování ekonomických předmětů, 2004, VŠE v Praze, Fakulta financí a účetnictví. (Ph.D.)</w:t>
            </w: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Údaje o odborném působení od absolvování VŠ</w:t>
            </w:r>
          </w:p>
        </w:tc>
      </w:tr>
      <w:tr w:rsidR="003F428A" w:rsidRPr="0049448B" w:rsidTr="00CA4E79">
        <w:trPr>
          <w:trHeight w:val="284"/>
        </w:trPr>
        <w:tc>
          <w:tcPr>
            <w:tcW w:w="9859" w:type="dxa"/>
            <w:gridSpan w:val="11"/>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Členka akreditační komise pro neuniverzitní vysoké školy, 1 rok.</w:t>
            </w:r>
          </w:p>
          <w:p w:rsidR="003F428A" w:rsidRPr="0049448B" w:rsidRDefault="003F428A" w:rsidP="00CA4E79">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sz w:val="20"/>
                <w:szCs w:val="20"/>
                <w:lang w:eastAsia="cs-CZ"/>
              </w:rPr>
              <w:t xml:space="preserve">OA T. Bati a VOŠE Zlín, učitelka odborných ekonomických předmětů v bakalářských studijních programech, 12 let. </w:t>
            </w:r>
          </w:p>
          <w:p w:rsidR="003F428A" w:rsidRPr="0049448B" w:rsidRDefault="003F428A" w:rsidP="00CA4E79">
            <w:pPr>
              <w:overflowPunct w:val="0"/>
              <w:autoSpaceDE w:val="0"/>
              <w:autoSpaceDN w:val="0"/>
              <w:adjustRightInd w:val="0"/>
              <w:spacing w:after="0" w:line="240" w:lineRule="auto"/>
              <w:jc w:val="both"/>
              <w:rPr>
                <w:rFonts w:ascii="Times New Roman" w:eastAsia="Times New Roman" w:hAnsi="Times New Roman" w:cs="Times New Roman"/>
                <w:i/>
                <w:iCs/>
                <w:sz w:val="20"/>
                <w:szCs w:val="20"/>
                <w:lang w:eastAsia="cs-CZ"/>
              </w:rPr>
            </w:pPr>
            <w:r w:rsidRPr="0049448B">
              <w:rPr>
                <w:rFonts w:ascii="Times New Roman" w:eastAsia="Times New Roman" w:hAnsi="Times New Roman" w:cs="Times New Roman"/>
                <w:sz w:val="20"/>
                <w:szCs w:val="20"/>
                <w:lang w:eastAsia="cs-CZ"/>
              </w:rPr>
              <w:t>UTB ve Zlíně, FAME, 5 let.</w:t>
            </w:r>
          </w:p>
        </w:tc>
      </w:tr>
      <w:tr w:rsidR="003F428A" w:rsidRPr="0049448B" w:rsidTr="00CA4E79">
        <w:trPr>
          <w:trHeight w:val="250"/>
        </w:trPr>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Zkušenosti s vedením kvalifikačních a rigorózních prací</w:t>
            </w:r>
          </w:p>
        </w:tc>
      </w:tr>
      <w:tr w:rsidR="003F428A" w:rsidRPr="0049448B" w:rsidTr="00CA4E79">
        <w:trPr>
          <w:trHeight w:val="337"/>
        </w:trPr>
        <w:tc>
          <w:tcPr>
            <w:tcW w:w="9859" w:type="dxa"/>
            <w:gridSpan w:val="11"/>
          </w:tcPr>
          <w:p w:rsidR="003F428A" w:rsidRPr="0049448B" w:rsidRDefault="003F428A" w:rsidP="00CA4E79">
            <w:pPr>
              <w:spacing w:after="0" w:line="240" w:lineRule="auto"/>
              <w:jc w:val="both"/>
              <w:rPr>
                <w:rFonts w:ascii="Times New Roman" w:eastAsia="Times New Roman" w:hAnsi="Times New Roman" w:cs="Times New Roman"/>
                <w:sz w:val="20"/>
                <w:szCs w:val="20"/>
                <w:highlight w:val="yellow"/>
                <w:lang w:eastAsia="cs-CZ"/>
              </w:rPr>
            </w:pPr>
            <w:r w:rsidRPr="0049448B">
              <w:rPr>
                <w:rFonts w:ascii="Times New Roman" w:eastAsia="Times New Roman" w:hAnsi="Times New Roman" w:cs="Times New Roman"/>
                <w:sz w:val="20"/>
                <w:szCs w:val="20"/>
                <w:lang w:eastAsia="cs-CZ"/>
              </w:rPr>
              <w:t>Vedení desítek bakalářských a diplomových kvalifikačních prací. Počet vedených a obhájených bakalářských prací na UTB =11. Počet vedených a obhájených diplomových prací na UTB = 3.</w:t>
            </w:r>
          </w:p>
        </w:tc>
      </w:tr>
      <w:tr w:rsidR="003F428A" w:rsidRPr="0049448B" w:rsidTr="00CA4E79">
        <w:trPr>
          <w:cantSplit/>
        </w:trPr>
        <w:tc>
          <w:tcPr>
            <w:tcW w:w="3347" w:type="dxa"/>
            <w:gridSpan w:val="2"/>
            <w:tcBorders>
              <w:top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Ohlasy publikací</w:t>
            </w:r>
          </w:p>
        </w:tc>
      </w:tr>
      <w:tr w:rsidR="003F428A" w:rsidRPr="0049448B" w:rsidTr="00CA4E79">
        <w:trPr>
          <w:cantSplit/>
        </w:trPr>
        <w:tc>
          <w:tcPr>
            <w:tcW w:w="334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WOS</w:t>
            </w:r>
          </w:p>
        </w:tc>
        <w:tc>
          <w:tcPr>
            <w:tcW w:w="693"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18"/>
                <w:szCs w:val="20"/>
                <w:lang w:eastAsia="cs-CZ"/>
              </w:rPr>
            </w:pPr>
            <w:r w:rsidRPr="0049448B">
              <w:rPr>
                <w:rFonts w:ascii="Times New Roman" w:eastAsia="Times New Roman" w:hAnsi="Times New Roman" w:cs="Times New Roman"/>
                <w:b/>
                <w:sz w:val="18"/>
                <w:szCs w:val="20"/>
                <w:lang w:eastAsia="cs-CZ"/>
              </w:rPr>
              <w:t>Scopus</w:t>
            </w:r>
          </w:p>
        </w:tc>
        <w:tc>
          <w:tcPr>
            <w:tcW w:w="694"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18"/>
                <w:szCs w:val="20"/>
                <w:lang w:eastAsia="cs-CZ"/>
              </w:rPr>
              <w:t>ostatní</w:t>
            </w:r>
          </w:p>
        </w:tc>
      </w:tr>
      <w:tr w:rsidR="003F428A" w:rsidRPr="0049448B" w:rsidTr="00CA4E79">
        <w:trPr>
          <w:cantSplit/>
          <w:trHeight w:val="70"/>
        </w:trPr>
        <w:tc>
          <w:tcPr>
            <w:tcW w:w="3347"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49448B" w:rsidTr="00CA4E79">
        <w:trPr>
          <w:trHeight w:val="205"/>
        </w:trPr>
        <w:tc>
          <w:tcPr>
            <w:tcW w:w="3347"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49448B" w:rsidTr="00CA4E79">
        <w:tc>
          <w:tcPr>
            <w:tcW w:w="9859" w:type="dxa"/>
            <w:gridSpan w:val="11"/>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49448B" w:rsidTr="00CA4E79">
        <w:trPr>
          <w:trHeight w:val="2347"/>
        </w:trPr>
        <w:tc>
          <w:tcPr>
            <w:tcW w:w="9859" w:type="dxa"/>
            <w:gridSpan w:val="11"/>
          </w:tcPr>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Belas, J., Kljucnikov,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Virglerova, Z. (2015). Differences in approach to selected constructs of entrepreneurial orientation in SME segment regarding the selected socio-demographic factors. </w:t>
            </w:r>
            <w:r w:rsidRPr="0049448B">
              <w:rPr>
                <w:rFonts w:ascii="Times New Roman" w:eastAsia="Calibri" w:hAnsi="Times New Roman" w:cs="Times New Roman"/>
                <w:i/>
                <w:color w:val="000000"/>
                <w:sz w:val="20"/>
                <w:szCs w:val="20"/>
                <w:lang w:eastAsia="cs-CZ"/>
              </w:rPr>
              <w:t xml:space="preserve">Transformations in Business </w:t>
            </w:r>
            <w:r w:rsidRPr="0049448B">
              <w:rPr>
                <w:rFonts w:ascii="Times New Roman" w:eastAsia="Calibri" w:hAnsi="Times New Roman" w:cs="Times New Roman"/>
                <w:i/>
                <w:color w:val="000000"/>
                <w:sz w:val="20"/>
                <w:szCs w:val="20"/>
                <w:lang w:eastAsia="cs-CZ"/>
              </w:rPr>
              <w:sym w:font="Symbol" w:char="F026"/>
            </w:r>
            <w:r w:rsidRPr="0049448B">
              <w:rPr>
                <w:rFonts w:ascii="Times New Roman" w:eastAsia="Calibri" w:hAnsi="Times New Roman" w:cs="Times New Roman"/>
                <w:i/>
                <w:color w:val="000000"/>
                <w:sz w:val="20"/>
                <w:szCs w:val="20"/>
                <w:lang w:eastAsia="cs-CZ"/>
              </w:rPr>
              <w:t xml:space="preserve"> Economics, </w:t>
            </w:r>
            <w:r w:rsidRPr="0049448B">
              <w:rPr>
                <w:rFonts w:ascii="Times New Roman" w:eastAsia="Calibri" w:hAnsi="Times New Roman" w:cs="Times New Roman"/>
                <w:color w:val="000000"/>
                <w:sz w:val="20"/>
                <w:szCs w:val="20"/>
                <w:lang w:eastAsia="cs-CZ"/>
              </w:rPr>
              <w:t>Vol. 14, No 3C, pp. 333-355. (spoluautorský podíl 25%)</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Kozubikova, L., Vojtovic, S., Rahman, A., </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Smrcka, L. (2016). The Role of Entrepreneur´s Gender, Age and Firm´s Age in Autonomy. The Case Study from the Czech Republic. </w:t>
            </w:r>
            <w:r w:rsidRPr="0049448B">
              <w:rPr>
                <w:rFonts w:ascii="Times New Roman" w:eastAsia="Calibri" w:hAnsi="Times New Roman" w:cs="Times New Roman"/>
                <w:i/>
                <w:color w:val="000000"/>
                <w:sz w:val="20"/>
                <w:szCs w:val="20"/>
                <w:lang w:eastAsia="cs-CZ"/>
              </w:rPr>
              <w:t xml:space="preserve">Economics and Sociology, </w:t>
            </w:r>
            <w:r w:rsidRPr="0049448B">
              <w:rPr>
                <w:rFonts w:ascii="Times New Roman" w:eastAsia="Calibri" w:hAnsi="Times New Roman" w:cs="Times New Roman"/>
                <w:color w:val="000000"/>
                <w:sz w:val="20"/>
                <w:szCs w:val="20"/>
                <w:lang w:eastAsia="cs-CZ"/>
              </w:rPr>
              <w:t>Vol. 9, No 2, pp. 168-182. (spoluautorský podíl 25%)</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Kozubikova, L.,</w:t>
            </w:r>
            <w:r w:rsidRPr="0049448B">
              <w:rPr>
                <w:rFonts w:ascii="Times New Roman" w:eastAsia="Times New Roman" w:hAnsi="Times New Roman" w:cs="Times New Roman"/>
                <w:sz w:val="20"/>
                <w:szCs w:val="20"/>
                <w:lang w:eastAsia="cs-CZ"/>
              </w:rPr>
              <w:t>&amp;</w:t>
            </w:r>
            <w:r w:rsidRPr="0049448B">
              <w:rPr>
                <w:rFonts w:ascii="Times New Roman" w:eastAsia="Calibri" w:hAnsi="Times New Roman" w:cs="Times New Roman"/>
                <w:color w:val="000000"/>
                <w:sz w:val="20"/>
                <w:szCs w:val="20"/>
                <w:lang w:eastAsia="cs-CZ"/>
              </w:rPr>
              <w:t xml:space="preserve"> Zoubkova, A. (2016). Entrepreneur´s attitude towards innovativeness and competitive aggressiveness.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9, No 1, pp. 192-204. (spoluautorský podíl 50%)</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Civelek, M., </w:t>
            </w:r>
            <w:r w:rsidRPr="0049448B">
              <w:rPr>
                <w:rFonts w:ascii="Times New Roman" w:eastAsia="Times New Roman" w:hAnsi="Times New Roman" w:cs="Times New Roman"/>
                <w:sz w:val="20"/>
                <w:szCs w:val="20"/>
                <w:lang w:eastAsia="cs-CZ"/>
              </w:rPr>
              <w:t xml:space="preserve">&amp; </w:t>
            </w:r>
            <w:r w:rsidRPr="0049448B">
              <w:rPr>
                <w:rFonts w:ascii="Times New Roman" w:eastAsia="Calibri" w:hAnsi="Times New Roman" w:cs="Times New Roman"/>
                <w:color w:val="000000"/>
                <w:sz w:val="20"/>
                <w:szCs w:val="20"/>
                <w:lang w:eastAsia="cs-CZ"/>
              </w:rPr>
              <w:t xml:space="preserve">Kozubikova, L. (2016). Proactiveness, Competitive Aggressiveness and Autonomy: A Comparative Study from the Czech Republic. </w:t>
            </w:r>
            <w:r w:rsidRPr="0049448B">
              <w:rPr>
                <w:rFonts w:ascii="Times New Roman" w:eastAsia="Calibri" w:hAnsi="Times New Roman" w:cs="Times New Roman"/>
                <w:i/>
                <w:color w:val="000000"/>
                <w:sz w:val="20"/>
                <w:szCs w:val="20"/>
                <w:lang w:eastAsia="cs-CZ"/>
              </w:rPr>
              <w:t>Equilibrium-Quarterly Journal of Economics and Economic Policy</w:t>
            </w:r>
            <w:r w:rsidRPr="0049448B">
              <w:rPr>
                <w:rFonts w:ascii="Times New Roman" w:eastAsia="Calibri" w:hAnsi="Times New Roman" w:cs="Times New Roman"/>
                <w:color w:val="000000"/>
                <w:sz w:val="20"/>
                <w:szCs w:val="20"/>
                <w:lang w:eastAsia="cs-CZ"/>
              </w:rPr>
              <w:t>, Vol. 11, No 3, pp. 631-650. (spoluautorský podíl 30%)</w:t>
            </w:r>
          </w:p>
          <w:p w:rsidR="003F428A" w:rsidRPr="0049448B" w:rsidRDefault="003F428A" w:rsidP="00CA4E79">
            <w:pPr>
              <w:autoSpaceDE w:val="0"/>
              <w:autoSpaceDN w:val="0"/>
              <w:adjustRightInd w:val="0"/>
              <w:spacing w:after="0" w:line="240" w:lineRule="auto"/>
              <w:jc w:val="both"/>
              <w:rPr>
                <w:rFonts w:ascii="Times New Roman" w:eastAsia="Calibri" w:hAnsi="Times New Roman" w:cs="Times New Roman"/>
                <w:color w:val="000000"/>
                <w:sz w:val="20"/>
                <w:szCs w:val="20"/>
                <w:lang w:eastAsia="cs-CZ"/>
              </w:rPr>
            </w:pPr>
            <w:r w:rsidRPr="0049448B">
              <w:rPr>
                <w:rFonts w:ascii="Times New Roman" w:eastAsia="Calibri" w:hAnsi="Times New Roman" w:cs="Times New Roman"/>
                <w:color w:val="000000"/>
                <w:sz w:val="20"/>
                <w:szCs w:val="20"/>
                <w:lang w:eastAsia="cs-CZ"/>
              </w:rPr>
              <w:t xml:space="preserve">Rahman, A., Rozsa, Z., Kozubikova, L., </w:t>
            </w:r>
            <w:r w:rsidRPr="0049448B">
              <w:rPr>
                <w:rFonts w:ascii="Times New Roman" w:eastAsia="Calibri" w:hAnsi="Times New Roman" w:cs="Times New Roman"/>
                <w:color w:val="000000"/>
                <w:sz w:val="20"/>
                <w:szCs w:val="20"/>
                <w:lang w:eastAsia="cs-CZ"/>
              </w:rPr>
              <w:sym w:font="Symbol" w:char="F026"/>
            </w:r>
            <w:r w:rsidRPr="0049448B">
              <w:rPr>
                <w:rFonts w:ascii="Times New Roman" w:eastAsia="Calibri" w:hAnsi="Times New Roman" w:cs="Times New Roman"/>
                <w:color w:val="000000"/>
                <w:sz w:val="20"/>
                <w:szCs w:val="20"/>
                <w:lang w:eastAsia="cs-CZ"/>
              </w:rPr>
              <w:t xml:space="preserve"> Cepel, M. (2017). Determinants of loan maturity in small business lending. </w:t>
            </w:r>
            <w:r w:rsidRPr="0049448B">
              <w:rPr>
                <w:rFonts w:ascii="Times New Roman" w:eastAsia="Calibri" w:hAnsi="Times New Roman" w:cs="Times New Roman"/>
                <w:i/>
                <w:color w:val="000000"/>
                <w:sz w:val="20"/>
                <w:szCs w:val="20"/>
                <w:lang w:eastAsia="cs-CZ"/>
              </w:rPr>
              <w:t xml:space="preserve">Journal of International Studies, </w:t>
            </w:r>
            <w:r w:rsidRPr="0049448B">
              <w:rPr>
                <w:rFonts w:ascii="Times New Roman" w:eastAsia="Calibri" w:hAnsi="Times New Roman" w:cs="Times New Roman"/>
                <w:color w:val="000000"/>
                <w:sz w:val="20"/>
                <w:szCs w:val="20"/>
                <w:lang w:eastAsia="cs-CZ"/>
              </w:rPr>
              <w:t>Vol. 10, No 2, pp. 104-118. doi: 10.14254/2071-8330.2017/10-2/7. (spoluaturoský podíl 25%)</w:t>
            </w:r>
          </w:p>
        </w:tc>
      </w:tr>
      <w:tr w:rsidR="003F428A" w:rsidRPr="0049448B" w:rsidTr="00CA4E79">
        <w:trPr>
          <w:trHeight w:val="218"/>
        </w:trPr>
        <w:tc>
          <w:tcPr>
            <w:tcW w:w="9859" w:type="dxa"/>
            <w:gridSpan w:val="11"/>
            <w:shd w:val="clear" w:color="auto" w:fill="F7CAAC"/>
          </w:tcPr>
          <w:p w:rsidR="003F428A" w:rsidRPr="0049448B" w:rsidRDefault="003F428A" w:rsidP="00CA4E79">
            <w:pPr>
              <w:spacing w:after="0" w:line="240" w:lineRule="auto"/>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Působení v zahraničí</w:t>
            </w:r>
          </w:p>
        </w:tc>
      </w:tr>
      <w:tr w:rsidR="003F428A" w:rsidRPr="0049448B" w:rsidTr="00CA4E79">
        <w:trPr>
          <w:trHeight w:val="328"/>
        </w:trPr>
        <w:tc>
          <w:tcPr>
            <w:tcW w:w="9859" w:type="dxa"/>
            <w:gridSpan w:val="11"/>
          </w:tcPr>
          <w:p w:rsidR="003F428A" w:rsidRPr="0049448B" w:rsidRDefault="003F428A" w:rsidP="00CA4E79">
            <w:pPr>
              <w:spacing w:after="0" w:line="240" w:lineRule="auto"/>
              <w:rPr>
                <w:rFonts w:ascii="Times New Roman" w:eastAsia="Times New Roman" w:hAnsi="Times New Roman" w:cs="Times New Roman"/>
                <w:sz w:val="20"/>
                <w:szCs w:val="20"/>
                <w:lang w:eastAsia="cs-CZ"/>
              </w:rPr>
            </w:pPr>
          </w:p>
        </w:tc>
      </w:tr>
      <w:tr w:rsidR="003F428A" w:rsidRPr="0049448B" w:rsidTr="00CA4E79">
        <w:trPr>
          <w:cantSplit/>
          <w:trHeight w:val="470"/>
        </w:trPr>
        <w:tc>
          <w:tcPr>
            <w:tcW w:w="2518" w:type="dxa"/>
            <w:shd w:val="clear" w:color="auto" w:fill="F7CAAC"/>
          </w:tcPr>
          <w:p w:rsidR="003F428A" w:rsidRPr="0049448B" w:rsidRDefault="003F428A" w:rsidP="00CA4E79">
            <w:pPr>
              <w:spacing w:after="0" w:line="240" w:lineRule="auto"/>
              <w:jc w:val="both"/>
              <w:rPr>
                <w:rFonts w:ascii="Times New Roman" w:eastAsia="Times New Roman" w:hAnsi="Times New Roman" w:cs="Times New Roman"/>
                <w:b/>
                <w:sz w:val="20"/>
                <w:szCs w:val="20"/>
                <w:lang w:eastAsia="cs-CZ"/>
              </w:rPr>
            </w:pPr>
            <w:r w:rsidRPr="0049448B">
              <w:rPr>
                <w:rFonts w:ascii="Times New Roman" w:eastAsia="Times New Roman" w:hAnsi="Times New Roman" w:cs="Times New Roman"/>
                <w:b/>
                <w:sz w:val="20"/>
                <w:szCs w:val="20"/>
                <w:lang w:eastAsia="cs-CZ"/>
              </w:rPr>
              <w:t xml:space="preserve">Podpis </w:t>
            </w:r>
          </w:p>
        </w:tc>
        <w:tc>
          <w:tcPr>
            <w:tcW w:w="4536" w:type="dxa"/>
            <w:gridSpan w:val="5"/>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Ludmila Kozubíková v. r.</w:t>
            </w:r>
          </w:p>
        </w:tc>
        <w:tc>
          <w:tcPr>
            <w:tcW w:w="786" w:type="dxa"/>
            <w:gridSpan w:val="2"/>
            <w:shd w:val="clear" w:color="auto" w:fill="F7CAAC"/>
          </w:tcPr>
          <w:p w:rsidR="003F428A" w:rsidRPr="0049448B" w:rsidRDefault="003F428A" w:rsidP="00CA4E79">
            <w:pPr>
              <w:spacing w:after="0" w:line="240" w:lineRule="auto"/>
              <w:jc w:val="both"/>
              <w:rPr>
                <w:rFonts w:ascii="Times New Roman" w:eastAsia="Times New Roman" w:hAnsi="Times New Roman" w:cs="Times New Roman"/>
                <w:sz w:val="20"/>
                <w:szCs w:val="20"/>
                <w:lang w:eastAsia="cs-CZ"/>
              </w:rPr>
            </w:pPr>
            <w:r w:rsidRPr="0049448B">
              <w:rPr>
                <w:rFonts w:ascii="Times New Roman" w:eastAsia="Times New Roman" w:hAnsi="Times New Roman" w:cs="Times New Roman"/>
                <w:b/>
                <w:sz w:val="20"/>
                <w:szCs w:val="20"/>
                <w:lang w:eastAsia="cs-CZ"/>
              </w:rPr>
              <w:t>datum</w:t>
            </w:r>
          </w:p>
        </w:tc>
        <w:tc>
          <w:tcPr>
            <w:tcW w:w="2019" w:type="dxa"/>
            <w:gridSpan w:val="3"/>
          </w:tcPr>
          <w:p w:rsidR="003F428A" w:rsidRPr="0049448B" w:rsidRDefault="00E96165"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Y="-5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AC37C0" w:rsidTr="00CA4E79">
        <w:tc>
          <w:tcPr>
            <w:tcW w:w="9859" w:type="dxa"/>
            <w:gridSpan w:val="11"/>
            <w:tcBorders>
              <w:bottom w:val="double" w:sz="4" w:space="0" w:color="auto"/>
            </w:tcBorders>
            <w:shd w:val="clear" w:color="auto" w:fill="BDD6EE"/>
          </w:tcPr>
          <w:p w:rsidR="003F428A" w:rsidRPr="00AC37C0" w:rsidRDefault="003F428A" w:rsidP="00CA4E79">
            <w:pPr>
              <w:spacing w:after="0" w:line="240" w:lineRule="auto"/>
              <w:jc w:val="both"/>
              <w:rPr>
                <w:rFonts w:ascii="Times New Roman" w:eastAsia="Times New Roman" w:hAnsi="Times New Roman" w:cs="Times New Roman"/>
                <w:b/>
                <w:sz w:val="28"/>
                <w:szCs w:val="20"/>
                <w:lang w:eastAsia="cs-CZ"/>
              </w:rPr>
            </w:pPr>
            <w:r w:rsidRPr="00AC37C0">
              <w:rPr>
                <w:rFonts w:ascii="Times New Roman" w:eastAsia="Times New Roman" w:hAnsi="Times New Roman" w:cs="Times New Roman"/>
                <w:b/>
                <w:sz w:val="28"/>
                <w:szCs w:val="20"/>
                <w:lang w:eastAsia="cs-CZ"/>
              </w:rPr>
              <w:lastRenderedPageBreak/>
              <w:t>C-I – Personální zabezpečení</w:t>
            </w:r>
          </w:p>
        </w:tc>
      </w:tr>
      <w:tr w:rsidR="003F428A" w:rsidRPr="00AC37C0" w:rsidTr="00CA4E79">
        <w:tc>
          <w:tcPr>
            <w:tcW w:w="2518" w:type="dxa"/>
            <w:tcBorders>
              <w:top w:val="double" w:sz="4"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Vysoká škola</w:t>
            </w:r>
          </w:p>
        </w:tc>
        <w:tc>
          <w:tcPr>
            <w:tcW w:w="7341" w:type="dxa"/>
            <w:gridSpan w:val="10"/>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Univerzita Tomáše Bati ve Zlíně</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Součást vysoké školy</w:t>
            </w:r>
          </w:p>
        </w:tc>
        <w:tc>
          <w:tcPr>
            <w:tcW w:w="7341" w:type="dxa"/>
            <w:gridSpan w:val="10"/>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Fakulta humanitních studií</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Název studijního programu</w:t>
            </w:r>
          </w:p>
        </w:tc>
        <w:tc>
          <w:tcPr>
            <w:tcW w:w="7341" w:type="dxa"/>
            <w:gridSpan w:val="10"/>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pedagogika</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Jméno a příjmení</w:t>
            </w:r>
          </w:p>
        </w:tc>
        <w:tc>
          <w:tcPr>
            <w:tcW w:w="4536"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Jana Krausová</w:t>
            </w:r>
          </w:p>
        </w:tc>
        <w:tc>
          <w:tcPr>
            <w:tcW w:w="709"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Tituly</w:t>
            </w: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Mgr., Ph.D.</w:t>
            </w:r>
          </w:p>
        </w:tc>
      </w:tr>
      <w:tr w:rsidR="003F428A" w:rsidRPr="00AC37C0" w:rsidTr="00CA4E79">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Rok narození</w:t>
            </w:r>
          </w:p>
        </w:tc>
        <w:tc>
          <w:tcPr>
            <w:tcW w:w="829" w:type="dxa"/>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1982</w:t>
            </w:r>
          </w:p>
        </w:tc>
        <w:tc>
          <w:tcPr>
            <w:tcW w:w="1721"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k VŠ</w:t>
            </w:r>
          </w:p>
        </w:tc>
        <w:tc>
          <w:tcPr>
            <w:tcW w:w="992"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pp </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 </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5068" w:type="dxa"/>
            <w:gridSpan w:val="3"/>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pp</w:t>
            </w:r>
          </w:p>
        </w:tc>
        <w:tc>
          <w:tcPr>
            <w:tcW w:w="994"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c>
          <w:tcPr>
            <w:tcW w:w="709" w:type="dxa"/>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do kdy</w:t>
            </w:r>
          </w:p>
        </w:tc>
        <w:tc>
          <w:tcPr>
            <w:tcW w:w="138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N</w:t>
            </w:r>
          </w:p>
        </w:tc>
      </w:tr>
      <w:tr w:rsidR="003F428A" w:rsidRPr="00AC37C0" w:rsidTr="00CA4E79">
        <w:tc>
          <w:tcPr>
            <w:tcW w:w="6060" w:type="dxa"/>
            <w:gridSpan w:val="5"/>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rozsah</w:t>
            </w: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6060"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AC37C0" w:rsidTr="00CA4E79">
        <w:trPr>
          <w:trHeight w:val="312"/>
        </w:trPr>
        <w:tc>
          <w:tcPr>
            <w:tcW w:w="9859" w:type="dxa"/>
            <w:gridSpan w:val="11"/>
            <w:tcBorders>
              <w:top w:val="nil"/>
            </w:tcBorders>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 xml:space="preserve">Neziskové </w:t>
            </w:r>
            <w:r>
              <w:rPr>
                <w:rFonts w:ascii="Times New Roman" w:eastAsia="Times New Roman" w:hAnsi="Times New Roman" w:cs="Times New Roman"/>
                <w:sz w:val="20"/>
                <w:szCs w:val="20"/>
                <w:lang w:eastAsia="cs-CZ"/>
              </w:rPr>
              <w:t>organizace (garant, vyučující</w:t>
            </w:r>
            <w:r w:rsidRPr="00AC37C0">
              <w:rPr>
                <w:rFonts w:ascii="Times New Roman" w:eastAsia="Times New Roman" w:hAnsi="Times New Roman" w:cs="Times New Roman"/>
                <w:sz w:val="20"/>
                <w:szCs w:val="20"/>
                <w:lang w:eastAsia="cs-CZ"/>
              </w:rPr>
              <w:t>)</w:t>
            </w: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Údaje o vzdělání na VŠ </w:t>
            </w:r>
          </w:p>
        </w:tc>
      </w:tr>
      <w:tr w:rsidR="003F428A" w:rsidRPr="00AC37C0" w:rsidTr="00CA4E79">
        <w:trPr>
          <w:trHeight w:val="307"/>
        </w:trPr>
        <w:tc>
          <w:tcPr>
            <w:tcW w:w="9859" w:type="dxa"/>
            <w:gridSpan w:val="11"/>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prác</w:t>
            </w:r>
            <w:r>
              <w:rPr>
                <w:rFonts w:ascii="Times New Roman" w:eastAsia="Times New Roman" w:hAnsi="Times New Roman" w:cs="Times New Roman"/>
                <w:sz w:val="20"/>
                <w:szCs w:val="20"/>
                <w:lang w:eastAsia="cs-CZ"/>
              </w:rPr>
              <w:t>e s poradenským zaměřením</w:t>
            </w:r>
            <w:r w:rsidRPr="00AC37C0">
              <w:rPr>
                <w:rFonts w:ascii="Times New Roman" w:eastAsia="Times New Roman" w:hAnsi="Times New Roman" w:cs="Times New Roman"/>
                <w:sz w:val="20"/>
                <w:szCs w:val="20"/>
                <w:lang w:eastAsia="cs-CZ"/>
              </w:rPr>
              <w:t>, 2007, Ostravská univerzita v Ostravě, Filozofická fakulta.</w:t>
            </w:r>
            <w:r>
              <w:rPr>
                <w:rFonts w:ascii="Times New Roman" w:eastAsia="Times New Roman" w:hAnsi="Times New Roman" w:cs="Times New Roman"/>
                <w:sz w:val="20"/>
                <w:szCs w:val="20"/>
                <w:lang w:eastAsia="cs-CZ"/>
              </w:rPr>
              <w:t xml:space="preserve"> (Mgr.)</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Sociální poradenství a management sociálních služeb, 2011, Ostravská univerzita v Ostravě, Filozofická fakulta.</w:t>
            </w:r>
            <w:r>
              <w:rPr>
                <w:rFonts w:ascii="Times New Roman" w:eastAsia="Times New Roman" w:hAnsi="Times New Roman" w:cs="Times New Roman"/>
                <w:sz w:val="20"/>
                <w:szCs w:val="20"/>
                <w:lang w:eastAsia="cs-CZ"/>
              </w:rPr>
              <w:t xml:space="preserve"> (Ph.D.)</w:t>
            </w: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Údaje o odborném působení od absolvování VŠ</w:t>
            </w:r>
          </w:p>
        </w:tc>
      </w:tr>
      <w:tr w:rsidR="003F428A" w:rsidRPr="00AC37C0" w:rsidTr="00CA4E79">
        <w:trPr>
          <w:trHeight w:val="284"/>
        </w:trPr>
        <w:tc>
          <w:tcPr>
            <w:tcW w:w="9859" w:type="dxa"/>
            <w:gridSpan w:val="11"/>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Diakonie ČCE, ZPDVOP, 2 roky.</w:t>
            </w:r>
          </w:p>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UTB ve Zlíně, FHS, 8</w:t>
            </w:r>
            <w:r w:rsidRPr="00AC37C0">
              <w:rPr>
                <w:rFonts w:ascii="Times New Roman" w:eastAsia="Times New Roman" w:hAnsi="Times New Roman" w:cs="Times New Roman"/>
                <w:sz w:val="20"/>
                <w:szCs w:val="20"/>
                <w:lang w:eastAsia="cs-CZ"/>
              </w:rPr>
              <w:t xml:space="preserve"> let.</w:t>
            </w:r>
          </w:p>
        </w:tc>
      </w:tr>
      <w:tr w:rsidR="003F428A" w:rsidRPr="00AC37C0" w:rsidTr="00CA4E79">
        <w:trPr>
          <w:trHeight w:val="250"/>
        </w:trPr>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Zkušenosti s vedením kvalifikačních a rigorózních prací</w:t>
            </w:r>
          </w:p>
        </w:tc>
      </w:tr>
      <w:tr w:rsidR="003F428A" w:rsidRPr="00AC37C0" w:rsidTr="00CA4E79">
        <w:trPr>
          <w:trHeight w:val="337"/>
        </w:trPr>
        <w:tc>
          <w:tcPr>
            <w:tcW w:w="9859" w:type="dxa"/>
            <w:gridSpan w:val="11"/>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sz w:val="20"/>
                <w:szCs w:val="20"/>
                <w:lang w:eastAsia="cs-CZ"/>
              </w:rPr>
              <w:t>Počet vedených a obhájených bakalářských prací = 31. Počet vedených a obhájených diplomových prací = 57.</w:t>
            </w:r>
          </w:p>
        </w:tc>
      </w:tr>
      <w:tr w:rsidR="003F428A" w:rsidRPr="00AC37C0" w:rsidTr="00CA4E79">
        <w:trPr>
          <w:cantSplit/>
        </w:trPr>
        <w:tc>
          <w:tcPr>
            <w:tcW w:w="3347" w:type="dxa"/>
            <w:gridSpan w:val="2"/>
            <w:tcBorders>
              <w:top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Ohlasy publikací</w:t>
            </w:r>
          </w:p>
        </w:tc>
      </w:tr>
      <w:tr w:rsidR="003F428A" w:rsidRPr="00AC37C0" w:rsidTr="00CA4E79">
        <w:trPr>
          <w:cantSplit/>
        </w:trPr>
        <w:tc>
          <w:tcPr>
            <w:tcW w:w="334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WOS</w:t>
            </w:r>
          </w:p>
        </w:tc>
        <w:tc>
          <w:tcPr>
            <w:tcW w:w="693"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18"/>
                <w:szCs w:val="20"/>
                <w:lang w:eastAsia="cs-CZ"/>
              </w:rPr>
            </w:pPr>
            <w:r w:rsidRPr="00AC37C0">
              <w:rPr>
                <w:rFonts w:ascii="Times New Roman" w:eastAsia="Times New Roman" w:hAnsi="Times New Roman" w:cs="Times New Roman"/>
                <w:b/>
                <w:sz w:val="18"/>
                <w:szCs w:val="20"/>
                <w:lang w:eastAsia="cs-CZ"/>
              </w:rPr>
              <w:t>Scopus</w:t>
            </w:r>
          </w:p>
        </w:tc>
        <w:tc>
          <w:tcPr>
            <w:tcW w:w="694"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18"/>
                <w:szCs w:val="20"/>
                <w:lang w:eastAsia="cs-CZ"/>
              </w:rPr>
              <w:t>ostatní</w:t>
            </w:r>
          </w:p>
        </w:tc>
      </w:tr>
      <w:tr w:rsidR="003F428A" w:rsidRPr="00AC37C0" w:rsidTr="00CA4E79">
        <w:trPr>
          <w:cantSplit/>
          <w:trHeight w:val="70"/>
        </w:trPr>
        <w:tc>
          <w:tcPr>
            <w:tcW w:w="3347"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AC37C0" w:rsidTr="00CA4E79">
        <w:trPr>
          <w:trHeight w:val="205"/>
        </w:trPr>
        <w:tc>
          <w:tcPr>
            <w:tcW w:w="3347"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AC37C0" w:rsidTr="00CA4E79">
        <w:tc>
          <w:tcPr>
            <w:tcW w:w="9859" w:type="dxa"/>
            <w:gridSpan w:val="11"/>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AC37C0" w:rsidTr="00980FB3">
        <w:trPr>
          <w:trHeight w:val="1474"/>
        </w:trPr>
        <w:tc>
          <w:tcPr>
            <w:tcW w:w="9859" w:type="dxa"/>
            <w:gridSpan w:val="11"/>
          </w:tcPr>
          <w:p w:rsidR="003F428A" w:rsidRPr="00AC37C0" w:rsidRDefault="003F428A" w:rsidP="00824C4D">
            <w:pPr>
              <w:tabs>
                <w:tab w:val="left" w:pos="473"/>
                <w:tab w:val="left" w:pos="8844"/>
                <w:tab w:val="left" w:pos="9066"/>
              </w:tabs>
              <w:spacing w:after="0" w:line="240" w:lineRule="auto"/>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(2013)</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Intergenerational programs implemented in the Czech Republic,  Procedia: Social and Behavioral Sciences.  s. 1548-1554. </w:t>
            </w:r>
          </w:p>
          <w:p w:rsidR="003F428A" w:rsidRDefault="003F428A" w:rsidP="00824C4D">
            <w:pPr>
              <w:tabs>
                <w:tab w:val="left" w:pos="473"/>
                <w:tab w:val="left" w:pos="8844"/>
                <w:tab w:val="left" w:pos="9066"/>
              </w:tabs>
              <w:spacing w:after="0" w:line="240" w:lineRule="auto"/>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Kitliňská, J. (2014)</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programy a jejich potenciál v rámci mezigeneračního učení.  Media4u Magazine.  </w:t>
            </w:r>
            <w:r>
              <w:rPr>
                <w:rFonts w:ascii="Times New Roman" w:eastAsia="Times New Roman" w:hAnsi="Times New Roman" w:cs="Times New Roman"/>
                <w:sz w:val="20"/>
                <w:szCs w:val="20"/>
                <w:shd w:val="clear" w:color="auto" w:fill="FFFFFF"/>
                <w:lang w:eastAsia="cs-CZ"/>
              </w:rPr>
              <w:t xml:space="preserve">Roč. 11, č. 2/2014, s.  14-19. </w:t>
            </w:r>
            <w:r w:rsidRPr="00AC37C0">
              <w:rPr>
                <w:rFonts w:ascii="Times New Roman" w:eastAsia="Times New Roman" w:hAnsi="Times New Roman" w:cs="Times New Roman"/>
                <w:sz w:val="20"/>
                <w:szCs w:val="20"/>
                <w:shd w:val="clear" w:color="auto" w:fill="FFFFFF"/>
                <w:lang w:eastAsia="cs-CZ"/>
              </w:rPr>
              <w:t xml:space="preserve"> </w:t>
            </w:r>
          </w:p>
          <w:p w:rsidR="003F428A" w:rsidRPr="003B3409" w:rsidRDefault="003F428A" w:rsidP="00824C4D">
            <w:pPr>
              <w:tabs>
                <w:tab w:val="left" w:pos="473"/>
                <w:tab w:val="left" w:pos="8844"/>
                <w:tab w:val="left" w:pos="9066"/>
              </w:tabs>
              <w:spacing w:after="0" w:line="240" w:lineRule="auto"/>
              <w:rPr>
                <w:rFonts w:ascii="Times New Roman" w:eastAsia="Times New Roman" w:hAnsi="Times New Roman" w:cs="Times New Roman"/>
                <w:sz w:val="20"/>
                <w:szCs w:val="20"/>
                <w:shd w:val="clear" w:color="auto" w:fill="FFFFFF"/>
                <w:lang w:eastAsia="cs-CZ"/>
              </w:rPr>
            </w:pPr>
            <w:r w:rsidRPr="00AC37C0">
              <w:rPr>
                <w:rFonts w:ascii="Times New Roman" w:eastAsia="Times New Roman" w:hAnsi="Times New Roman" w:cs="Times New Roman"/>
                <w:sz w:val="20"/>
                <w:szCs w:val="20"/>
                <w:shd w:val="clear" w:color="auto" w:fill="FFFFFF"/>
                <w:lang w:eastAsia="cs-CZ"/>
              </w:rPr>
              <w:t>Krausová, J.  (201</w:t>
            </w:r>
            <w:r>
              <w:rPr>
                <w:rFonts w:ascii="Times New Roman" w:eastAsia="Times New Roman" w:hAnsi="Times New Roman" w:cs="Times New Roman"/>
                <w:sz w:val="20"/>
                <w:szCs w:val="20"/>
                <w:shd w:val="clear" w:color="auto" w:fill="FFFFFF"/>
                <w:lang w:eastAsia="cs-CZ"/>
              </w:rPr>
              <w:t>5</w:t>
            </w:r>
            <w:r w:rsidRPr="00AC37C0">
              <w:rPr>
                <w:rFonts w:ascii="Times New Roman" w:eastAsia="Times New Roman" w:hAnsi="Times New Roman" w:cs="Times New Roman"/>
                <w:sz w:val="20"/>
                <w:szCs w:val="20"/>
                <w:shd w:val="clear" w:color="auto" w:fill="FFFFFF"/>
                <w:lang w:eastAsia="cs-CZ"/>
              </w:rPr>
              <w:t>)</w:t>
            </w:r>
            <w:r>
              <w:rPr>
                <w:rFonts w:ascii="Times New Roman" w:eastAsia="Times New Roman" w:hAnsi="Times New Roman" w:cs="Times New Roman"/>
                <w:sz w:val="20"/>
                <w:szCs w:val="20"/>
                <w:shd w:val="clear" w:color="auto" w:fill="FFFFFF"/>
                <w:lang w:eastAsia="cs-CZ"/>
              </w:rPr>
              <w:t>.</w:t>
            </w:r>
            <w:r w:rsidRPr="00AC37C0">
              <w:rPr>
                <w:rFonts w:ascii="Times New Roman" w:eastAsia="Times New Roman" w:hAnsi="Times New Roman" w:cs="Times New Roman"/>
                <w:sz w:val="20"/>
                <w:szCs w:val="20"/>
                <w:shd w:val="clear" w:color="auto" w:fill="FFFFFF"/>
                <w:lang w:eastAsia="cs-CZ"/>
              </w:rPr>
              <w:t xml:space="preserve"> Mezigenerační spravedlnost a solidarita (názory studentů sociální pedagogiky)</w:t>
            </w:r>
            <w:r>
              <w:rPr>
                <w:rFonts w:ascii="Times New Roman" w:eastAsia="Times New Roman" w:hAnsi="Times New Roman" w:cs="Times New Roman"/>
                <w:sz w:val="20"/>
                <w:szCs w:val="20"/>
                <w:shd w:val="clear" w:color="auto" w:fill="FFFFFF"/>
                <w:lang w:eastAsia="cs-CZ"/>
              </w:rPr>
              <w:t xml:space="preserve">. Sociální práce. Roč. 14, </w:t>
            </w:r>
            <w:r w:rsidRPr="00AC37C0">
              <w:rPr>
                <w:rFonts w:ascii="Times New Roman" w:eastAsia="Times New Roman" w:hAnsi="Times New Roman" w:cs="Times New Roman"/>
                <w:sz w:val="20"/>
                <w:szCs w:val="20"/>
                <w:shd w:val="clear" w:color="auto" w:fill="FFFFFF"/>
                <w:lang w:eastAsia="cs-CZ"/>
              </w:rPr>
              <w:t xml:space="preserve">3/2014. s.  128-143. </w:t>
            </w:r>
          </w:p>
        </w:tc>
      </w:tr>
      <w:tr w:rsidR="003F428A" w:rsidRPr="00AC37C0" w:rsidTr="00CA4E79">
        <w:trPr>
          <w:trHeight w:val="218"/>
        </w:trPr>
        <w:tc>
          <w:tcPr>
            <w:tcW w:w="9859" w:type="dxa"/>
            <w:gridSpan w:val="11"/>
            <w:shd w:val="clear" w:color="auto" w:fill="F7CAAC"/>
          </w:tcPr>
          <w:p w:rsidR="003F428A" w:rsidRPr="00AC37C0" w:rsidRDefault="003F428A" w:rsidP="00CA4E79">
            <w:pPr>
              <w:spacing w:after="0" w:line="240" w:lineRule="auto"/>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Působení v zahraničí</w:t>
            </w:r>
          </w:p>
        </w:tc>
      </w:tr>
      <w:tr w:rsidR="003F428A" w:rsidRPr="00AC37C0" w:rsidTr="00CA4E79">
        <w:trPr>
          <w:trHeight w:val="328"/>
        </w:trPr>
        <w:tc>
          <w:tcPr>
            <w:tcW w:w="9859" w:type="dxa"/>
            <w:gridSpan w:val="11"/>
          </w:tcPr>
          <w:p w:rsidR="003F428A" w:rsidRPr="00AC37C0" w:rsidRDefault="003F428A" w:rsidP="00CA4E79">
            <w:pPr>
              <w:spacing w:after="0" w:line="240" w:lineRule="auto"/>
              <w:rPr>
                <w:rFonts w:ascii="Times New Roman" w:eastAsia="Times New Roman" w:hAnsi="Times New Roman" w:cs="Times New Roman"/>
                <w:sz w:val="20"/>
                <w:szCs w:val="20"/>
                <w:lang w:eastAsia="cs-CZ"/>
              </w:rPr>
            </w:pPr>
          </w:p>
        </w:tc>
      </w:tr>
      <w:tr w:rsidR="003F428A" w:rsidRPr="00AC37C0" w:rsidTr="00CA4E79">
        <w:trPr>
          <w:cantSplit/>
          <w:trHeight w:val="470"/>
        </w:trPr>
        <w:tc>
          <w:tcPr>
            <w:tcW w:w="2518" w:type="dxa"/>
            <w:shd w:val="clear" w:color="auto" w:fill="F7CAAC"/>
          </w:tcPr>
          <w:p w:rsidR="003F428A" w:rsidRPr="00AC37C0" w:rsidRDefault="003F428A" w:rsidP="00CA4E79">
            <w:pPr>
              <w:spacing w:after="0" w:line="240" w:lineRule="auto"/>
              <w:jc w:val="both"/>
              <w:rPr>
                <w:rFonts w:ascii="Times New Roman" w:eastAsia="Times New Roman" w:hAnsi="Times New Roman" w:cs="Times New Roman"/>
                <w:b/>
                <w:sz w:val="20"/>
                <w:szCs w:val="20"/>
                <w:lang w:eastAsia="cs-CZ"/>
              </w:rPr>
            </w:pPr>
            <w:r w:rsidRPr="00AC37C0">
              <w:rPr>
                <w:rFonts w:ascii="Times New Roman" w:eastAsia="Times New Roman" w:hAnsi="Times New Roman" w:cs="Times New Roman"/>
                <w:b/>
                <w:sz w:val="20"/>
                <w:szCs w:val="20"/>
                <w:lang w:eastAsia="cs-CZ"/>
              </w:rPr>
              <w:t xml:space="preserve">Podpis </w:t>
            </w:r>
          </w:p>
        </w:tc>
        <w:tc>
          <w:tcPr>
            <w:tcW w:w="4536" w:type="dxa"/>
            <w:gridSpan w:val="5"/>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Jana Krausová</w:t>
            </w:r>
            <w:r w:rsidRPr="00AC37C0">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Pr="00AC37C0">
              <w:rPr>
                <w:rFonts w:ascii="Times New Roman" w:eastAsia="Times New Roman" w:hAnsi="Times New Roman" w:cs="Times New Roman"/>
                <w:sz w:val="20"/>
                <w:szCs w:val="20"/>
                <w:lang w:eastAsia="cs-CZ"/>
              </w:rPr>
              <w:t>r.</w:t>
            </w:r>
          </w:p>
        </w:tc>
        <w:tc>
          <w:tcPr>
            <w:tcW w:w="786" w:type="dxa"/>
            <w:gridSpan w:val="2"/>
            <w:shd w:val="clear" w:color="auto" w:fill="F7CAAC"/>
          </w:tcPr>
          <w:p w:rsidR="003F428A" w:rsidRPr="00AC37C0" w:rsidRDefault="003F428A" w:rsidP="00CA4E79">
            <w:pPr>
              <w:spacing w:after="0" w:line="240" w:lineRule="auto"/>
              <w:jc w:val="both"/>
              <w:rPr>
                <w:rFonts w:ascii="Times New Roman" w:eastAsia="Times New Roman" w:hAnsi="Times New Roman" w:cs="Times New Roman"/>
                <w:sz w:val="20"/>
                <w:szCs w:val="20"/>
                <w:lang w:eastAsia="cs-CZ"/>
              </w:rPr>
            </w:pPr>
            <w:r w:rsidRPr="00AC37C0">
              <w:rPr>
                <w:rFonts w:ascii="Times New Roman" w:eastAsia="Times New Roman" w:hAnsi="Times New Roman" w:cs="Times New Roman"/>
                <w:b/>
                <w:sz w:val="20"/>
                <w:szCs w:val="20"/>
                <w:lang w:eastAsia="cs-CZ"/>
              </w:rPr>
              <w:t>datum</w:t>
            </w:r>
          </w:p>
        </w:tc>
        <w:tc>
          <w:tcPr>
            <w:tcW w:w="2019" w:type="dxa"/>
            <w:gridSpan w:val="3"/>
          </w:tcPr>
          <w:p w:rsidR="003F428A" w:rsidRPr="00AC37C0" w:rsidRDefault="00E96165"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Y="-6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C21E13" w:rsidTr="00CA4E79">
        <w:tc>
          <w:tcPr>
            <w:tcW w:w="9859" w:type="dxa"/>
            <w:gridSpan w:val="11"/>
            <w:tcBorders>
              <w:bottom w:val="double" w:sz="4" w:space="0" w:color="auto"/>
            </w:tcBorders>
            <w:shd w:val="clear" w:color="auto" w:fill="BDD6EE"/>
          </w:tcPr>
          <w:p w:rsidR="003F428A" w:rsidRPr="00C21E13" w:rsidRDefault="003F428A" w:rsidP="00CA4E79">
            <w:pPr>
              <w:spacing w:after="0" w:line="240" w:lineRule="auto"/>
              <w:jc w:val="both"/>
              <w:rPr>
                <w:rFonts w:ascii="Times New Roman" w:eastAsia="Times New Roman" w:hAnsi="Times New Roman" w:cs="Times New Roman"/>
                <w:b/>
                <w:sz w:val="28"/>
                <w:szCs w:val="20"/>
                <w:lang w:eastAsia="cs-CZ"/>
              </w:rPr>
            </w:pPr>
            <w:r w:rsidRPr="00C21E13">
              <w:rPr>
                <w:rFonts w:ascii="Times New Roman" w:eastAsia="Times New Roman" w:hAnsi="Times New Roman" w:cs="Times New Roman"/>
                <w:b/>
                <w:sz w:val="28"/>
                <w:szCs w:val="20"/>
                <w:lang w:eastAsia="cs-CZ"/>
              </w:rPr>
              <w:lastRenderedPageBreak/>
              <w:t>C-I – Personální zabezpečení</w:t>
            </w:r>
          </w:p>
        </w:tc>
      </w:tr>
      <w:tr w:rsidR="003F428A" w:rsidRPr="00C21E13" w:rsidTr="00CA4E79">
        <w:tc>
          <w:tcPr>
            <w:tcW w:w="2518" w:type="dxa"/>
            <w:tcBorders>
              <w:top w:val="double" w:sz="4"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Vysoká škola</w:t>
            </w:r>
          </w:p>
        </w:tc>
        <w:tc>
          <w:tcPr>
            <w:tcW w:w="7341" w:type="dxa"/>
            <w:gridSpan w:val="10"/>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Univerzita Tomáše Bati ve Zlíně</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Součást vysoké školy</w:t>
            </w:r>
          </w:p>
        </w:tc>
        <w:tc>
          <w:tcPr>
            <w:tcW w:w="7341" w:type="dxa"/>
            <w:gridSpan w:val="10"/>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Fakulta humanitních studií</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Název studijního programu</w:t>
            </w:r>
          </w:p>
        </w:tc>
        <w:tc>
          <w:tcPr>
            <w:tcW w:w="7341" w:type="dxa"/>
            <w:gridSpan w:val="10"/>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Sociální pedagogika</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Jméno a příjmení</w:t>
            </w:r>
          </w:p>
        </w:tc>
        <w:tc>
          <w:tcPr>
            <w:tcW w:w="4536"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Radana Kroutilová Nováková</w:t>
            </w:r>
          </w:p>
        </w:tc>
        <w:tc>
          <w:tcPr>
            <w:tcW w:w="709"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Tituly</w:t>
            </w: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Mgr., Ph.D.</w:t>
            </w:r>
          </w:p>
        </w:tc>
      </w:tr>
      <w:tr w:rsidR="003F428A" w:rsidRPr="00C21E13" w:rsidTr="00CA4E79">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Rok narození</w:t>
            </w:r>
          </w:p>
        </w:tc>
        <w:tc>
          <w:tcPr>
            <w:tcW w:w="829" w:type="dxa"/>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1979</w:t>
            </w:r>
          </w:p>
        </w:tc>
        <w:tc>
          <w:tcPr>
            <w:tcW w:w="1721"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k VŠ</w:t>
            </w:r>
          </w:p>
        </w:tc>
        <w:tc>
          <w:tcPr>
            <w:tcW w:w="992"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pp </w:t>
            </w:r>
          </w:p>
        </w:tc>
        <w:tc>
          <w:tcPr>
            <w:tcW w:w="994"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3F428A" w:rsidRPr="00C21E13" w:rsidTr="00CA4E79">
        <w:tc>
          <w:tcPr>
            <w:tcW w:w="5068" w:type="dxa"/>
            <w:gridSpan w:val="3"/>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pp</w:t>
            </w:r>
          </w:p>
        </w:tc>
        <w:tc>
          <w:tcPr>
            <w:tcW w:w="994"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c>
          <w:tcPr>
            <w:tcW w:w="709" w:type="dxa"/>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20</w:t>
            </w:r>
          </w:p>
        </w:tc>
        <w:tc>
          <w:tcPr>
            <w:tcW w:w="709"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do kdy</w:t>
            </w:r>
          </w:p>
        </w:tc>
        <w:tc>
          <w:tcPr>
            <w:tcW w:w="138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8/2020</w:t>
            </w:r>
          </w:p>
        </w:tc>
      </w:tr>
      <w:tr w:rsidR="003F428A" w:rsidRPr="00C21E13" w:rsidTr="00CA4E79">
        <w:tc>
          <w:tcPr>
            <w:tcW w:w="6060" w:type="dxa"/>
            <w:gridSpan w:val="5"/>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rozsah</w:t>
            </w: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6060"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C21E13" w:rsidTr="00CA4E79">
        <w:trPr>
          <w:trHeight w:val="323"/>
        </w:trPr>
        <w:tc>
          <w:tcPr>
            <w:tcW w:w="9859" w:type="dxa"/>
            <w:gridSpan w:val="11"/>
            <w:tcBorders>
              <w:top w:val="nil"/>
            </w:tcBorders>
          </w:tcPr>
          <w:p w:rsidR="003F428A" w:rsidRPr="00C21E13" w:rsidRDefault="003F428A"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Práce s dobrovolníky (garant, vyučující), Terénní sociální práce (garant, vyučující)</w:t>
            </w: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Údaje o vzdělání na VŠ </w:t>
            </w:r>
          </w:p>
        </w:tc>
      </w:tr>
      <w:tr w:rsidR="003F428A" w:rsidRPr="00C21E13" w:rsidTr="00CA4E79">
        <w:trPr>
          <w:trHeight w:val="307"/>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Antropologie, 2009, </w:t>
            </w:r>
            <w:r w:rsidRPr="00C21E13">
              <w:rPr>
                <w:rFonts w:ascii="Times New Roman" w:eastAsia="Times New Roman" w:hAnsi="Times New Roman" w:cs="Times New Roman"/>
                <w:bCs/>
                <w:sz w:val="20"/>
                <w:szCs w:val="20"/>
                <w:lang w:eastAsia="cs-CZ"/>
              </w:rPr>
              <w:t>UP v Olomouci</w:t>
            </w:r>
            <w:r w:rsidRPr="00C21E13">
              <w:rPr>
                <w:rFonts w:ascii="Times New Roman" w:eastAsia="MS Mincho" w:hAnsi="Times New Roman" w:cs="Times New Roman"/>
                <w:sz w:val="20"/>
                <w:szCs w:val="20"/>
                <w:lang w:eastAsia="cs-CZ"/>
              </w:rPr>
              <w:t>, PdF</w:t>
            </w:r>
            <w:r w:rsidRPr="00C21E13">
              <w:rPr>
                <w:rFonts w:ascii="Times New Roman" w:eastAsia="Times New Roman" w:hAnsi="Times New Roman" w:cs="Times New Roman"/>
                <w:sz w:val="20"/>
                <w:szCs w:val="20"/>
                <w:lang w:eastAsia="cs-CZ"/>
              </w:rPr>
              <w:t>. (Ph.D.)</w:t>
            </w: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Údaje o odborném působení od absolvování VŠ</w:t>
            </w:r>
          </w:p>
        </w:tc>
      </w:tr>
      <w:tr w:rsidR="003F428A" w:rsidRPr="00C21E13" w:rsidTr="00CA4E79">
        <w:trPr>
          <w:trHeight w:val="284"/>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UTB ve Zlíně, FHS, 11 let.</w:t>
            </w:r>
          </w:p>
        </w:tc>
      </w:tr>
      <w:tr w:rsidR="003F428A" w:rsidRPr="00C21E13" w:rsidTr="00CA4E79">
        <w:trPr>
          <w:trHeight w:val="250"/>
        </w:trPr>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Zkušenosti s vedením kvalifikačních a rigorózních prací</w:t>
            </w:r>
          </w:p>
        </w:tc>
      </w:tr>
      <w:tr w:rsidR="003F428A" w:rsidRPr="00C21E13" w:rsidTr="00CA4E79">
        <w:trPr>
          <w:trHeight w:val="337"/>
        </w:trPr>
        <w:tc>
          <w:tcPr>
            <w:tcW w:w="9859" w:type="dxa"/>
            <w:gridSpan w:val="11"/>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Počet vedených a obhájených bakalářských prací = 70. Počet vedených a obhájených diplomových prací = 50.</w:t>
            </w:r>
          </w:p>
        </w:tc>
      </w:tr>
      <w:tr w:rsidR="003F428A" w:rsidRPr="00C21E13" w:rsidTr="00CA4E79">
        <w:trPr>
          <w:cantSplit/>
        </w:trPr>
        <w:tc>
          <w:tcPr>
            <w:tcW w:w="3347" w:type="dxa"/>
            <w:gridSpan w:val="2"/>
            <w:tcBorders>
              <w:top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Ohlasy publikací</w:t>
            </w:r>
          </w:p>
        </w:tc>
      </w:tr>
      <w:tr w:rsidR="003F428A" w:rsidRPr="00C21E13" w:rsidTr="00CA4E79">
        <w:trPr>
          <w:cantSplit/>
        </w:trPr>
        <w:tc>
          <w:tcPr>
            <w:tcW w:w="334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WOS</w:t>
            </w:r>
          </w:p>
        </w:tc>
        <w:tc>
          <w:tcPr>
            <w:tcW w:w="693"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18"/>
                <w:szCs w:val="20"/>
                <w:lang w:eastAsia="cs-CZ"/>
              </w:rPr>
            </w:pPr>
            <w:r w:rsidRPr="00C21E13">
              <w:rPr>
                <w:rFonts w:ascii="Times New Roman" w:eastAsia="Times New Roman" w:hAnsi="Times New Roman" w:cs="Times New Roman"/>
                <w:b/>
                <w:sz w:val="18"/>
                <w:szCs w:val="20"/>
                <w:lang w:eastAsia="cs-CZ"/>
              </w:rPr>
              <w:t>Scopus</w:t>
            </w:r>
          </w:p>
        </w:tc>
        <w:tc>
          <w:tcPr>
            <w:tcW w:w="694"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18"/>
                <w:szCs w:val="20"/>
                <w:lang w:eastAsia="cs-CZ"/>
              </w:rPr>
              <w:t>ostatní</w:t>
            </w:r>
          </w:p>
        </w:tc>
      </w:tr>
      <w:tr w:rsidR="003F428A" w:rsidRPr="00C21E13" w:rsidTr="00CA4E79">
        <w:trPr>
          <w:cantSplit/>
          <w:trHeight w:val="70"/>
        </w:trPr>
        <w:tc>
          <w:tcPr>
            <w:tcW w:w="3347"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10</w:t>
            </w:r>
          </w:p>
        </w:tc>
      </w:tr>
      <w:tr w:rsidR="003F428A" w:rsidRPr="00C21E13" w:rsidTr="00CA4E79">
        <w:trPr>
          <w:trHeight w:val="205"/>
        </w:trPr>
        <w:tc>
          <w:tcPr>
            <w:tcW w:w="3347"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C21E13" w:rsidTr="00CA4E79">
        <w:tc>
          <w:tcPr>
            <w:tcW w:w="9859" w:type="dxa"/>
            <w:gridSpan w:val="11"/>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C21E13" w:rsidTr="00CA4E79">
        <w:trPr>
          <w:trHeight w:val="2347"/>
        </w:trPr>
        <w:tc>
          <w:tcPr>
            <w:tcW w:w="9859" w:type="dxa"/>
            <w:gridSpan w:val="11"/>
          </w:tcPr>
          <w:p w:rsidR="003F428A" w:rsidRPr="00C21E13" w:rsidDel="001E52C0" w:rsidRDefault="003F428A" w:rsidP="00CA4E79">
            <w:pPr>
              <w:spacing w:after="0" w:line="240" w:lineRule="auto"/>
              <w:jc w:val="both"/>
              <w:rPr>
                <w:del w:id="223" w:author="*" w:date="2018-08-21T10:42:00Z"/>
                <w:rFonts w:ascii="Times New Roman" w:eastAsia="Times New Roman" w:hAnsi="Times New Roman" w:cs="Times New Roman"/>
                <w:sz w:val="20"/>
                <w:szCs w:val="20"/>
                <w:lang w:eastAsia="cs-CZ"/>
              </w:rPr>
            </w:pPr>
            <w:del w:id="224" w:author="*" w:date="2018-08-21T10:42:00Z">
              <w:r w:rsidRPr="00C21E13" w:rsidDel="001E52C0">
                <w:rPr>
                  <w:rFonts w:ascii="Times New Roman" w:eastAsia="Times New Roman" w:hAnsi="Times New Roman" w:cs="Times New Roman"/>
                  <w:sz w:val="20"/>
                  <w:szCs w:val="20"/>
                  <w:lang w:eastAsia="cs-CZ"/>
                </w:rPr>
                <w:delText xml:space="preserve">Kroutilová Nováková, R., &amp; Jandzíková, E. (2012). </w:delText>
              </w:r>
              <w:r w:rsidRPr="00C21E13" w:rsidDel="001E52C0">
                <w:rPr>
                  <w:rFonts w:ascii="Times New Roman" w:eastAsia="Times New Roman" w:hAnsi="Times New Roman" w:cs="Times New Roman"/>
                  <w:i/>
                  <w:sz w:val="20"/>
                  <w:szCs w:val="20"/>
                  <w:lang w:eastAsia="cs-CZ"/>
                </w:rPr>
                <w:delText>Kvalita života osob pečujících o osoby s přiznaným příspěvkem na péči ve III. a IV. stupni závislosti</w:delText>
              </w:r>
              <w:r w:rsidR="00824C4D" w:rsidDel="001E52C0">
                <w:rPr>
                  <w:rFonts w:ascii="Times New Roman" w:eastAsia="Times New Roman" w:hAnsi="Times New Roman" w:cs="Times New Roman"/>
                  <w:sz w:val="20"/>
                  <w:szCs w:val="20"/>
                  <w:lang w:eastAsia="cs-CZ"/>
                </w:rPr>
                <w:delText xml:space="preserve">. Fórum sociální politiky, 2(6). </w:delText>
              </w:r>
              <w:r w:rsidRPr="00C21E13" w:rsidDel="001E52C0">
                <w:rPr>
                  <w:rFonts w:ascii="Times New Roman" w:eastAsia="Times New Roman" w:hAnsi="Times New Roman" w:cs="Times New Roman"/>
                  <w:sz w:val="20"/>
                  <w:szCs w:val="20"/>
                  <w:lang w:eastAsia="cs-CZ"/>
                </w:rPr>
                <w:delText>(spoluautorský podíl 80%)</w:delText>
              </w:r>
            </w:del>
          </w:p>
          <w:p w:rsidR="003F428A" w:rsidRPr="00C21E13" w:rsidDel="001E52C0" w:rsidRDefault="003F428A" w:rsidP="00CA4E79">
            <w:pPr>
              <w:spacing w:after="0" w:line="240" w:lineRule="auto"/>
              <w:jc w:val="both"/>
              <w:rPr>
                <w:del w:id="225" w:author="*" w:date="2018-08-21T10:42:00Z"/>
                <w:rFonts w:ascii="Times New Roman" w:eastAsia="Times New Roman" w:hAnsi="Times New Roman" w:cs="Times New Roman"/>
                <w:sz w:val="20"/>
                <w:szCs w:val="20"/>
                <w:lang w:val="en-GB" w:eastAsia="cs-CZ"/>
              </w:rPr>
            </w:pPr>
            <w:del w:id="226" w:author="*" w:date="2018-08-21T10:42:00Z">
              <w:r w:rsidRPr="00C21E13" w:rsidDel="001E52C0">
                <w:rPr>
                  <w:rFonts w:ascii="Times New Roman" w:eastAsia="Times New Roman" w:hAnsi="Times New Roman" w:cs="Times New Roman"/>
                  <w:sz w:val="20"/>
                  <w:szCs w:val="20"/>
                  <w:lang w:eastAsia="cs-CZ"/>
                </w:rPr>
                <w:delText xml:space="preserve">Kroutilová Nováková, R., Minaříková, J., &amp; Oghomone, L. (2012). </w:delText>
              </w:r>
              <w:r w:rsidRPr="00C21E13" w:rsidDel="001E52C0">
                <w:rPr>
                  <w:rFonts w:ascii="Times New Roman" w:eastAsia="Times New Roman" w:hAnsi="Times New Roman" w:cs="Times New Roman"/>
                  <w:i/>
                  <w:sz w:val="20"/>
                  <w:szCs w:val="20"/>
                  <w:lang w:val="en-GB" w:eastAsia="cs-CZ"/>
                </w:rPr>
                <w:delText xml:space="preserve">Knowledge of Population of the Pension System and providing for retirement in the Context of Pension Reform. </w:delText>
              </w:r>
              <w:r w:rsidRPr="00C21E13" w:rsidDel="001E52C0">
                <w:rPr>
                  <w:rFonts w:ascii="Times New Roman" w:eastAsia="Times New Roman" w:hAnsi="Times New Roman" w:cs="Times New Roman"/>
                  <w:sz w:val="20"/>
                  <w:szCs w:val="20"/>
                  <w:lang w:val="en-GB" w:eastAsia="cs-CZ"/>
                </w:rPr>
                <w:delText>Auspicia, 2, 73 – 79. (spoluautorský podíl 80%)</w:delText>
              </w:r>
            </w:del>
          </w:p>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sz w:val="20"/>
                <w:szCs w:val="20"/>
                <w:lang w:eastAsia="cs-CZ"/>
              </w:rPr>
              <w:t xml:space="preserve">Kroutilová Nováková, R., &amp; Toncrová, H. (2015). </w:t>
            </w:r>
            <w:r w:rsidRPr="00C21E13">
              <w:rPr>
                <w:rFonts w:ascii="Times New Roman" w:eastAsia="Times New Roman" w:hAnsi="Times New Roman" w:cs="Times New Roman"/>
                <w:i/>
                <w:sz w:val="20"/>
                <w:szCs w:val="20"/>
                <w:lang w:eastAsia="cs-CZ"/>
              </w:rPr>
              <w:t>Participace mládeže aneb výchova demokratického občana v České republice.</w:t>
            </w:r>
            <w:r w:rsidRPr="00C21E13">
              <w:rPr>
                <w:rFonts w:ascii="Times New Roman" w:eastAsia="Times New Roman" w:hAnsi="Times New Roman" w:cs="Times New Roman"/>
                <w:sz w:val="20"/>
                <w:szCs w:val="20"/>
                <w:lang w:eastAsia="cs-CZ"/>
              </w:rPr>
              <w:t xml:space="preserve"> Paidagogos, 1, 46-56.. (spoluautorský podíl 95%)</w:t>
            </w:r>
          </w:p>
          <w:p w:rsidR="003F428A" w:rsidRPr="00C21E13" w:rsidRDefault="003F428A" w:rsidP="00CA4E79">
            <w:pPr>
              <w:spacing w:after="0" w:line="240" w:lineRule="auto"/>
              <w:jc w:val="both"/>
              <w:rPr>
                <w:rFonts w:ascii="Times New Roman" w:eastAsia="Times New Roman" w:hAnsi="Times New Roman" w:cs="Times New Roman"/>
                <w:bCs/>
                <w:i/>
                <w:iCs/>
                <w:color w:val="000000"/>
                <w:sz w:val="20"/>
                <w:szCs w:val="20"/>
                <w:bdr w:val="none" w:sz="0" w:space="0" w:color="auto" w:frame="1"/>
                <w:lang w:eastAsia="cs-CZ"/>
              </w:rPr>
            </w:pPr>
            <w:r w:rsidRPr="00C21E13">
              <w:rPr>
                <w:rFonts w:ascii="Times New Roman" w:eastAsia="Times New Roman" w:hAnsi="Times New Roman" w:cs="Times New Roman"/>
                <w:sz w:val="20"/>
                <w:szCs w:val="20"/>
                <w:lang w:eastAsia="cs-CZ"/>
              </w:rPr>
              <w:t xml:space="preserve">Vávrová, S., &amp; Kroutilová Nováková, R. (2015) </w:t>
            </w:r>
            <w:r w:rsidRPr="00C21E13">
              <w:rPr>
                <w:rFonts w:ascii="Times New Roman" w:eastAsia="Times New Roman" w:hAnsi="Times New Roman" w:cs="Times New Roman"/>
                <w:i/>
                <w:sz w:val="20"/>
                <w:szCs w:val="20"/>
                <w:lang w:eastAsia="cs-CZ"/>
              </w:rPr>
              <w:t xml:space="preserve">Transformace systému péče o ohrožené děti očima ředitelů dětských domovů. </w:t>
            </w:r>
            <w:r w:rsidRPr="00C21E13">
              <w:rPr>
                <w:rFonts w:ascii="Times New Roman" w:eastAsia="Times New Roman" w:hAnsi="Times New Roman" w:cs="Times New Roman"/>
                <w:sz w:val="20"/>
                <w:szCs w:val="20"/>
                <w:lang w:eastAsia="cs-CZ"/>
              </w:rPr>
              <w:t>Sociální pedagogika, 3(2), 25-37. (spoluautorský podíl 50%) (databáze</w:t>
            </w:r>
            <w:r w:rsidRPr="00C21E13">
              <w:rPr>
                <w:rFonts w:ascii="Times New Roman" w:eastAsia="Times New Roman" w:hAnsi="Times New Roman" w:cs="Times New Roman"/>
                <w:i/>
                <w:iCs/>
                <w:color w:val="000000"/>
                <w:sz w:val="20"/>
                <w:szCs w:val="20"/>
                <w:bdr w:val="none" w:sz="0" w:space="0" w:color="auto" w:frame="1"/>
                <w:lang w:eastAsia="cs-CZ"/>
              </w:rPr>
              <w:t xml:space="preserve"> ERIH plus).</w:t>
            </w:r>
          </w:p>
          <w:p w:rsidR="003F428A" w:rsidRDefault="003F428A" w:rsidP="00824C4D">
            <w:pPr>
              <w:spacing w:after="0" w:line="240" w:lineRule="auto"/>
              <w:jc w:val="both"/>
              <w:rPr>
                <w:ins w:id="227" w:author="*" w:date="2018-08-21T10:43:00Z"/>
                <w:rFonts w:ascii="Times New Roman" w:eastAsia="Times New Roman" w:hAnsi="Times New Roman" w:cs="Times New Roman"/>
                <w:sz w:val="20"/>
                <w:szCs w:val="20"/>
                <w:lang w:eastAsia="cs-CZ"/>
              </w:rPr>
            </w:pPr>
            <w:r w:rsidRPr="00C21E13">
              <w:rPr>
                <w:rFonts w:ascii="Times New Roman" w:eastAsia="Times New Roman" w:hAnsi="Times New Roman" w:cs="Times New Roman"/>
                <w:i/>
                <w:iCs/>
                <w:color w:val="000000"/>
                <w:sz w:val="20"/>
                <w:szCs w:val="20"/>
                <w:bdr w:val="none" w:sz="0" w:space="0" w:color="auto" w:frame="1"/>
                <w:lang w:eastAsia="cs-CZ"/>
              </w:rPr>
              <w:t xml:space="preserve">Kroutilová Nováková, R. Vaculíková, </w:t>
            </w:r>
            <w:r w:rsidRPr="00C21E13">
              <w:rPr>
                <w:rFonts w:ascii="Times New Roman" w:eastAsia="Times New Roman" w:hAnsi="Times New Roman" w:cs="Times New Roman"/>
                <w:i/>
                <w:sz w:val="20"/>
                <w:szCs w:val="20"/>
                <w:lang w:eastAsia="cs-CZ"/>
              </w:rPr>
              <w:t xml:space="preserve">&amp; </w:t>
            </w:r>
            <w:r w:rsidRPr="00C21E13">
              <w:rPr>
                <w:rFonts w:ascii="Times New Roman" w:eastAsia="Times New Roman" w:hAnsi="Times New Roman" w:cs="Times New Roman"/>
                <w:i/>
                <w:iCs/>
                <w:color w:val="000000"/>
                <w:sz w:val="20"/>
                <w:szCs w:val="20"/>
                <w:bdr w:val="none" w:sz="0" w:space="0" w:color="auto" w:frame="1"/>
                <w:lang w:eastAsia="cs-CZ"/>
              </w:rPr>
              <w:t xml:space="preserve">J. Podaná, A. (2016). </w:t>
            </w:r>
            <w:r w:rsidRPr="00C21E13">
              <w:rPr>
                <w:rFonts w:ascii="Times New Roman" w:eastAsia="Times New Roman" w:hAnsi="Times New Roman" w:cs="Times New Roman"/>
                <w:i/>
                <w:sz w:val="20"/>
                <w:szCs w:val="20"/>
                <w:lang w:val="en-GB" w:eastAsia="cs-CZ"/>
              </w:rPr>
              <w:t xml:space="preserve">Jak si žijí “samoživy”(?): spokojenost s bydlením pohledem samoživitelek. Sociální práce, </w:t>
            </w:r>
            <w:r w:rsidRPr="00C21E13">
              <w:rPr>
                <w:rFonts w:ascii="Times New Roman" w:eastAsia="Times New Roman" w:hAnsi="Times New Roman" w:cs="Times New Roman"/>
                <w:sz w:val="20"/>
                <w:szCs w:val="20"/>
                <w:lang w:val="en-GB" w:eastAsia="cs-CZ"/>
              </w:rPr>
              <w:t xml:space="preserve">3, s. 5 - 20. </w:t>
            </w:r>
            <w:r w:rsidRPr="00C21E13">
              <w:rPr>
                <w:rFonts w:ascii="Times New Roman" w:eastAsia="Times New Roman" w:hAnsi="Times New Roman" w:cs="Times New Roman"/>
                <w:sz w:val="20"/>
                <w:szCs w:val="20"/>
                <w:lang w:eastAsia="cs-CZ"/>
              </w:rPr>
              <w:t>(spoluautorský podíl 50%). (databáze ERIH plus)</w:t>
            </w:r>
          </w:p>
          <w:p w:rsidR="001E52C0" w:rsidRPr="00C21E13" w:rsidRDefault="001E52C0" w:rsidP="00824C4D">
            <w:pPr>
              <w:spacing w:after="0" w:line="240" w:lineRule="auto"/>
              <w:jc w:val="both"/>
              <w:rPr>
                <w:rFonts w:ascii="Times New Roman" w:eastAsia="Times New Roman" w:hAnsi="Times New Roman" w:cs="Times New Roman"/>
                <w:i/>
                <w:sz w:val="20"/>
                <w:szCs w:val="20"/>
                <w:lang w:eastAsia="cs-CZ"/>
              </w:rPr>
            </w:pPr>
            <w:ins w:id="228" w:author="*" w:date="2018-08-21T10:43:00Z">
              <w:r w:rsidRPr="001E52C0">
                <w:rPr>
                  <w:rFonts w:ascii="Times New Roman" w:eastAsia="Times New Roman" w:hAnsi="Times New Roman" w:cs="Times New Roman"/>
                  <w:i/>
                  <w:sz w:val="20"/>
                  <w:szCs w:val="20"/>
                  <w:lang w:eastAsia="cs-CZ"/>
                </w:rPr>
                <w:t xml:space="preserve">Nováková, R. K., &amp; Kinská, S. (2017). Využívání příspěvku na péči romskými příjemci v kontextu diskuse o zneužívání této dávky] Socialni Prace, 17(6), 95-109. </w:t>
              </w:r>
              <w:r w:rsidRPr="001E52C0">
                <w:rPr>
                  <w:rFonts w:ascii="Times New Roman" w:eastAsia="Times New Roman" w:hAnsi="Times New Roman" w:cs="Times New Roman"/>
                  <w:sz w:val="20"/>
                  <w:szCs w:val="20"/>
                  <w:lang w:eastAsia="cs-CZ"/>
                </w:rPr>
                <w:t>(spoluautorský podíl 90%) (databáze Scopus)</w:t>
              </w:r>
            </w:ins>
          </w:p>
        </w:tc>
      </w:tr>
      <w:tr w:rsidR="003F428A" w:rsidRPr="00C21E13" w:rsidTr="00CA4E79">
        <w:trPr>
          <w:trHeight w:val="218"/>
        </w:trPr>
        <w:tc>
          <w:tcPr>
            <w:tcW w:w="9859" w:type="dxa"/>
            <w:gridSpan w:val="11"/>
            <w:shd w:val="clear" w:color="auto" w:fill="F7CAAC"/>
          </w:tcPr>
          <w:p w:rsidR="003F428A" w:rsidRPr="00C21E13" w:rsidRDefault="003F428A" w:rsidP="00CA4E79">
            <w:pPr>
              <w:spacing w:after="0" w:line="240" w:lineRule="auto"/>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Působení v zahraničí</w:t>
            </w:r>
          </w:p>
        </w:tc>
      </w:tr>
      <w:tr w:rsidR="003F428A" w:rsidRPr="00C21E13" w:rsidTr="00CA4E79">
        <w:trPr>
          <w:trHeight w:val="328"/>
        </w:trPr>
        <w:tc>
          <w:tcPr>
            <w:tcW w:w="9859" w:type="dxa"/>
            <w:gridSpan w:val="11"/>
          </w:tcPr>
          <w:p w:rsidR="003F428A" w:rsidRPr="00C21E13" w:rsidRDefault="003F428A" w:rsidP="00CA4E79">
            <w:pPr>
              <w:spacing w:after="0" w:line="240" w:lineRule="auto"/>
              <w:rPr>
                <w:rFonts w:ascii="Times New Roman" w:eastAsia="Times New Roman" w:hAnsi="Times New Roman" w:cs="Times New Roman"/>
                <w:sz w:val="20"/>
                <w:szCs w:val="20"/>
                <w:lang w:eastAsia="cs-CZ"/>
              </w:rPr>
            </w:pPr>
          </w:p>
        </w:tc>
      </w:tr>
      <w:tr w:rsidR="003F428A" w:rsidRPr="00C21E13" w:rsidTr="00CA4E79">
        <w:trPr>
          <w:cantSplit/>
          <w:trHeight w:val="470"/>
        </w:trPr>
        <w:tc>
          <w:tcPr>
            <w:tcW w:w="2518" w:type="dxa"/>
            <w:shd w:val="clear" w:color="auto" w:fill="F7CAAC"/>
          </w:tcPr>
          <w:p w:rsidR="003F428A" w:rsidRPr="00C21E13" w:rsidRDefault="003F428A" w:rsidP="00CA4E79">
            <w:pPr>
              <w:spacing w:after="0" w:line="240" w:lineRule="auto"/>
              <w:jc w:val="both"/>
              <w:rPr>
                <w:rFonts w:ascii="Times New Roman" w:eastAsia="Times New Roman" w:hAnsi="Times New Roman" w:cs="Times New Roman"/>
                <w:b/>
                <w:sz w:val="20"/>
                <w:szCs w:val="20"/>
                <w:lang w:eastAsia="cs-CZ"/>
              </w:rPr>
            </w:pPr>
            <w:r w:rsidRPr="00C21E13">
              <w:rPr>
                <w:rFonts w:ascii="Times New Roman" w:eastAsia="Times New Roman" w:hAnsi="Times New Roman" w:cs="Times New Roman"/>
                <w:b/>
                <w:sz w:val="20"/>
                <w:szCs w:val="20"/>
                <w:lang w:eastAsia="cs-CZ"/>
              </w:rPr>
              <w:t xml:space="preserve">Podpis </w:t>
            </w:r>
          </w:p>
        </w:tc>
        <w:tc>
          <w:tcPr>
            <w:tcW w:w="4536" w:type="dxa"/>
            <w:gridSpan w:val="5"/>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Radana Kroutilová Nováková v. r.</w:t>
            </w:r>
          </w:p>
        </w:tc>
        <w:tc>
          <w:tcPr>
            <w:tcW w:w="786" w:type="dxa"/>
            <w:gridSpan w:val="2"/>
            <w:shd w:val="clear" w:color="auto" w:fill="F7CAAC"/>
          </w:tcPr>
          <w:p w:rsidR="003F428A" w:rsidRPr="00C21E13" w:rsidRDefault="003F428A" w:rsidP="00CA4E79">
            <w:pPr>
              <w:spacing w:after="0" w:line="240" w:lineRule="auto"/>
              <w:jc w:val="both"/>
              <w:rPr>
                <w:rFonts w:ascii="Times New Roman" w:eastAsia="Times New Roman" w:hAnsi="Times New Roman" w:cs="Times New Roman"/>
                <w:sz w:val="20"/>
                <w:szCs w:val="20"/>
                <w:lang w:eastAsia="cs-CZ"/>
              </w:rPr>
            </w:pPr>
            <w:r w:rsidRPr="00C21E13">
              <w:rPr>
                <w:rFonts w:ascii="Times New Roman" w:eastAsia="Times New Roman" w:hAnsi="Times New Roman" w:cs="Times New Roman"/>
                <w:b/>
                <w:sz w:val="20"/>
                <w:szCs w:val="20"/>
                <w:lang w:eastAsia="cs-CZ"/>
              </w:rPr>
              <w:t>datum</w:t>
            </w:r>
          </w:p>
        </w:tc>
        <w:tc>
          <w:tcPr>
            <w:tcW w:w="2019" w:type="dxa"/>
            <w:gridSpan w:val="3"/>
          </w:tcPr>
          <w:p w:rsidR="003F428A" w:rsidRPr="00C21E13" w:rsidRDefault="001E52C0"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21. 8. 2018</w:t>
            </w:r>
          </w:p>
        </w:tc>
      </w:tr>
    </w:tbl>
    <w:p w:rsidR="003F428A" w:rsidRDefault="003F428A" w:rsidP="003F428A"/>
    <w:p w:rsidR="003F428A" w:rsidRDefault="003F428A" w:rsidP="003F428A">
      <w:r>
        <w:br w:type="page"/>
      </w:r>
    </w:p>
    <w:tbl>
      <w:tblPr>
        <w:tblpPr w:leftFromText="141" w:rightFromText="141" w:vertAnchor="text" w:horzAnchor="margin" w:tblpXSpec="center" w:tblpY="-4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70"/>
        <w:gridCol w:w="717"/>
      </w:tblGrid>
      <w:tr w:rsidR="003F428A" w:rsidRPr="004A2C2C" w:rsidTr="00CA4E79">
        <w:tc>
          <w:tcPr>
            <w:tcW w:w="9859" w:type="dxa"/>
            <w:gridSpan w:val="11"/>
            <w:tcBorders>
              <w:bottom w:val="double" w:sz="4" w:space="0" w:color="auto"/>
            </w:tcBorders>
            <w:shd w:val="clear" w:color="auto" w:fill="BDD6EE"/>
          </w:tcPr>
          <w:p w:rsidR="003F428A" w:rsidRPr="004A2C2C" w:rsidRDefault="003F428A" w:rsidP="00CA4E79">
            <w:pPr>
              <w:spacing w:after="0" w:line="240" w:lineRule="auto"/>
              <w:jc w:val="both"/>
              <w:rPr>
                <w:rFonts w:ascii="Times New Roman" w:eastAsia="Times New Roman" w:hAnsi="Times New Roman" w:cs="Times New Roman"/>
                <w:b/>
                <w:sz w:val="28"/>
                <w:szCs w:val="20"/>
                <w:lang w:eastAsia="cs-CZ"/>
              </w:rPr>
            </w:pPr>
            <w:r w:rsidRPr="004A2C2C">
              <w:rPr>
                <w:rFonts w:ascii="Times New Roman" w:eastAsia="Times New Roman" w:hAnsi="Times New Roman" w:cs="Times New Roman"/>
                <w:b/>
                <w:sz w:val="28"/>
                <w:szCs w:val="20"/>
                <w:lang w:eastAsia="cs-CZ"/>
              </w:rPr>
              <w:lastRenderedPageBreak/>
              <w:t>C-I – Personální zabezpečení</w:t>
            </w:r>
          </w:p>
        </w:tc>
      </w:tr>
      <w:tr w:rsidR="003F428A" w:rsidRPr="004A2C2C" w:rsidTr="00CA4E79">
        <w:tc>
          <w:tcPr>
            <w:tcW w:w="2518" w:type="dxa"/>
            <w:tcBorders>
              <w:top w:val="double" w:sz="4"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Vysoká škola</w:t>
            </w:r>
          </w:p>
        </w:tc>
        <w:tc>
          <w:tcPr>
            <w:tcW w:w="7341" w:type="dxa"/>
            <w:gridSpan w:val="10"/>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Tomáše Bati ve Zlíně</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Součást vysoké školy</w:t>
            </w:r>
          </w:p>
        </w:tc>
        <w:tc>
          <w:tcPr>
            <w:tcW w:w="7341" w:type="dxa"/>
            <w:gridSpan w:val="10"/>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Fakulta humanitních studií</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Název studijního programu</w:t>
            </w:r>
          </w:p>
        </w:tc>
        <w:tc>
          <w:tcPr>
            <w:tcW w:w="7341" w:type="dxa"/>
            <w:gridSpan w:val="10"/>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Sociální pedagogika</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Jméno a příjmení</w:t>
            </w:r>
          </w:p>
        </w:tc>
        <w:tc>
          <w:tcPr>
            <w:tcW w:w="4536" w:type="dxa"/>
            <w:gridSpan w:val="5"/>
          </w:tcPr>
          <w:p w:rsidR="003F428A" w:rsidRPr="004A2C2C" w:rsidRDefault="003F428A" w:rsidP="00CA4E79">
            <w:pPr>
              <w:spacing w:after="0" w:line="240" w:lineRule="auto"/>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Miroslav Krystoň</w:t>
            </w:r>
          </w:p>
        </w:tc>
        <w:tc>
          <w:tcPr>
            <w:tcW w:w="709"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Tituly</w:t>
            </w:r>
          </w:p>
        </w:tc>
        <w:tc>
          <w:tcPr>
            <w:tcW w:w="2096" w:type="dxa"/>
            <w:gridSpan w:val="4"/>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prof. PaedDr., CSc.</w:t>
            </w:r>
          </w:p>
        </w:tc>
      </w:tr>
      <w:tr w:rsidR="003F428A" w:rsidRPr="004A2C2C" w:rsidTr="00CA4E79">
        <w:tc>
          <w:tcPr>
            <w:tcW w:w="2518"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Rok narození</w:t>
            </w:r>
          </w:p>
        </w:tc>
        <w:tc>
          <w:tcPr>
            <w:tcW w:w="829" w:type="dxa"/>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1964</w:t>
            </w:r>
          </w:p>
        </w:tc>
        <w:tc>
          <w:tcPr>
            <w:tcW w:w="1721"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typ vztahu k VŠ</w:t>
            </w:r>
          </w:p>
        </w:tc>
        <w:tc>
          <w:tcPr>
            <w:tcW w:w="992"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 xml:space="preserve">pp </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3F428A" w:rsidRPr="004A2C2C" w:rsidTr="00CA4E79">
        <w:tc>
          <w:tcPr>
            <w:tcW w:w="5068" w:type="dxa"/>
            <w:gridSpan w:val="3"/>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pp</w:t>
            </w:r>
          </w:p>
        </w:tc>
        <w:tc>
          <w:tcPr>
            <w:tcW w:w="994" w:type="dxa"/>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rozsah</w:t>
            </w:r>
          </w:p>
        </w:tc>
        <w:tc>
          <w:tcPr>
            <w:tcW w:w="709" w:type="dxa"/>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p>
        </w:tc>
        <w:tc>
          <w:tcPr>
            <w:tcW w:w="709"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do kdy</w:t>
            </w:r>
          </w:p>
        </w:tc>
        <w:tc>
          <w:tcPr>
            <w:tcW w:w="138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8/2019</w:t>
            </w:r>
          </w:p>
        </w:tc>
      </w:tr>
      <w:tr w:rsidR="003F428A" w:rsidRPr="004A2C2C" w:rsidTr="00CA4E79">
        <w:tc>
          <w:tcPr>
            <w:tcW w:w="6060" w:type="dxa"/>
            <w:gridSpan w:val="5"/>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rozsah</w:t>
            </w:r>
          </w:p>
        </w:tc>
      </w:tr>
      <w:tr w:rsidR="003F428A" w:rsidRPr="004A2C2C" w:rsidTr="00CA4E79">
        <w:tc>
          <w:tcPr>
            <w:tcW w:w="6060" w:type="dxa"/>
            <w:gridSpan w:val="5"/>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 (SR)</w:t>
            </w:r>
          </w:p>
        </w:tc>
        <w:tc>
          <w:tcPr>
            <w:tcW w:w="1703"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 xml:space="preserve">pp </w:t>
            </w:r>
          </w:p>
        </w:tc>
        <w:tc>
          <w:tcPr>
            <w:tcW w:w="2096" w:type="dxa"/>
            <w:gridSpan w:val="4"/>
          </w:tcPr>
          <w:p w:rsidR="003F428A" w:rsidRPr="004A2C2C" w:rsidRDefault="003F428A" w:rsidP="00FF2795">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 xml:space="preserve">40 </w:t>
            </w: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3F428A" w:rsidRPr="004A2C2C" w:rsidTr="00CA4E79">
        <w:trPr>
          <w:trHeight w:val="177"/>
        </w:trPr>
        <w:tc>
          <w:tcPr>
            <w:tcW w:w="9859" w:type="dxa"/>
            <w:gridSpan w:val="11"/>
            <w:tcBorders>
              <w:top w:val="nil"/>
            </w:tcBorders>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18"/>
                <w:lang w:eastAsia="cs-CZ"/>
              </w:rPr>
              <w:t>Moderní pedagogika</w:t>
            </w:r>
            <w:r w:rsidRPr="004A2C2C">
              <w:rPr>
                <w:rFonts w:ascii="Times New Roman" w:eastAsia="Times New Roman" w:hAnsi="Times New Roman" w:cs="Times New Roman"/>
                <w:sz w:val="20"/>
                <w:szCs w:val="18"/>
                <w:lang w:eastAsia="cs-CZ"/>
              </w:rPr>
              <w:t xml:space="preserve"> (garant</w:t>
            </w:r>
            <w:r>
              <w:rPr>
                <w:rFonts w:ascii="Times New Roman" w:eastAsia="Times New Roman" w:hAnsi="Times New Roman" w:cs="Times New Roman"/>
                <w:sz w:val="20"/>
                <w:szCs w:val="18"/>
                <w:lang w:eastAsia="cs-CZ"/>
              </w:rPr>
              <w:t>, přednášející)</w:t>
            </w: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b/>
                <w:sz w:val="18"/>
                <w:szCs w:val="18"/>
                <w:lang w:eastAsia="cs-CZ"/>
              </w:rPr>
              <w:t xml:space="preserve">Údaje o vzdělání na VŠ </w:t>
            </w:r>
          </w:p>
        </w:tc>
      </w:tr>
      <w:tr w:rsidR="003F428A" w:rsidRPr="004A2C2C" w:rsidTr="00CA4E79">
        <w:trPr>
          <w:trHeight w:val="307"/>
        </w:trPr>
        <w:tc>
          <w:tcPr>
            <w:tcW w:w="9859" w:type="dxa"/>
            <w:gridSpan w:val="11"/>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 – Slovenský jazyk, 1987, PdF v Bánské Bystřici. (Mgr.)</w:t>
            </w:r>
          </w:p>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Pedagogika, 1995, UMB, PdF. (CSc.)</w:t>
            </w: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8"/>
                <w:szCs w:val="18"/>
                <w:lang w:eastAsia="cs-CZ"/>
              </w:rPr>
            </w:pPr>
            <w:r w:rsidRPr="004A2C2C">
              <w:rPr>
                <w:rFonts w:ascii="Times New Roman" w:eastAsia="Times New Roman" w:hAnsi="Times New Roman" w:cs="Times New Roman"/>
                <w:b/>
                <w:sz w:val="18"/>
                <w:szCs w:val="18"/>
                <w:lang w:eastAsia="cs-CZ"/>
              </w:rPr>
              <w:t>Údaje o odborném působení od absolvování VŠ</w:t>
            </w:r>
          </w:p>
        </w:tc>
      </w:tr>
      <w:tr w:rsidR="003F428A" w:rsidRPr="004A2C2C" w:rsidTr="00CA4E79">
        <w:trPr>
          <w:trHeight w:val="284"/>
        </w:trPr>
        <w:tc>
          <w:tcPr>
            <w:tcW w:w="9859" w:type="dxa"/>
            <w:gridSpan w:val="11"/>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asistent, 8 let.</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Banské Bystřici, odborný asistent, 10 let.</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pedagogiky PF UMB v Bánské Bystřici, docent, 3 roky.</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Katedra andragogiky PF UMB v Bánské Bystřici, docent, 6 let</w:t>
            </w:r>
          </w:p>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PF UMB v Bánské Bystřici, profesor, 4 roky.</w:t>
            </w:r>
          </w:p>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 xml:space="preserve">UTB ve Zlíně, FHS, 3 roky. </w:t>
            </w:r>
          </w:p>
        </w:tc>
      </w:tr>
      <w:tr w:rsidR="003F428A" w:rsidRPr="004A2C2C" w:rsidTr="00CA4E79">
        <w:trPr>
          <w:trHeight w:val="250"/>
        </w:trPr>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Zkušenosti s vedením kvalifikačních a rigorózních prací</w:t>
            </w:r>
          </w:p>
        </w:tc>
      </w:tr>
      <w:tr w:rsidR="003F428A" w:rsidRPr="004A2C2C" w:rsidTr="00CA4E79">
        <w:trPr>
          <w:trHeight w:val="337"/>
        </w:trPr>
        <w:tc>
          <w:tcPr>
            <w:tcW w:w="9859" w:type="dxa"/>
            <w:gridSpan w:val="11"/>
          </w:tcPr>
          <w:p w:rsidR="003F428A" w:rsidRPr="004A2C2C" w:rsidRDefault="003F428A" w:rsidP="00CA4E79">
            <w:pPr>
              <w:spacing w:after="0" w:line="240" w:lineRule="auto"/>
              <w:jc w:val="both"/>
              <w:rPr>
                <w:rFonts w:ascii="Times New Roman" w:eastAsia="Times New Roman" w:hAnsi="Times New Roman" w:cs="Times New Roman"/>
                <w:sz w:val="18"/>
                <w:szCs w:val="18"/>
                <w:lang w:eastAsia="cs-CZ"/>
              </w:rPr>
            </w:pPr>
            <w:r w:rsidRPr="004A2C2C">
              <w:rPr>
                <w:rFonts w:ascii="Times New Roman" w:eastAsia="Times New Roman" w:hAnsi="Times New Roman" w:cs="Times New Roman"/>
                <w:sz w:val="20"/>
                <w:szCs w:val="18"/>
                <w:lang w:eastAsia="cs-CZ"/>
              </w:rPr>
              <w:t>Vedení desítek bakalářských a diplomových kvalifikačních prací. Počet vedených a obhájených bakalářských prací &lt; 100, z toho na UTB = 1. Počet vedených a obhájených diplomových prací &lt; 100, z toho na UTB = 1.  Počet vedených a obhájených rigorózních prací = 10. Počet vedených a obhájených dizertačních prací = 8.</w:t>
            </w:r>
          </w:p>
        </w:tc>
      </w:tr>
      <w:tr w:rsidR="003F428A" w:rsidRPr="004A2C2C" w:rsidTr="00CA4E79">
        <w:trPr>
          <w:cantSplit/>
        </w:trPr>
        <w:tc>
          <w:tcPr>
            <w:tcW w:w="3347" w:type="dxa"/>
            <w:gridSpan w:val="2"/>
            <w:tcBorders>
              <w:top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 xml:space="preserve">Obor habilitačního řízení </w:t>
            </w:r>
          </w:p>
        </w:tc>
        <w:tc>
          <w:tcPr>
            <w:tcW w:w="2245" w:type="dxa"/>
            <w:gridSpan w:val="2"/>
            <w:tcBorders>
              <w:top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19"/>
                <w:szCs w:val="19"/>
                <w:lang w:eastAsia="cs-CZ"/>
              </w:rPr>
            </w:pPr>
            <w:r w:rsidRPr="004A2C2C">
              <w:rPr>
                <w:rFonts w:ascii="Times New Roman" w:eastAsia="Times New Roman" w:hAnsi="Times New Roman" w:cs="Times New Roman"/>
                <w:b/>
                <w:sz w:val="19"/>
                <w:szCs w:val="19"/>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Ohlasy publikací</w:t>
            </w:r>
          </w:p>
        </w:tc>
      </w:tr>
      <w:tr w:rsidR="003F428A" w:rsidRPr="004A2C2C" w:rsidTr="00CA4E79">
        <w:trPr>
          <w:cantSplit/>
        </w:trPr>
        <w:tc>
          <w:tcPr>
            <w:tcW w:w="334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Pedagogika</w:t>
            </w:r>
          </w:p>
        </w:tc>
        <w:tc>
          <w:tcPr>
            <w:tcW w:w="2245"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2005</w:t>
            </w:r>
          </w:p>
        </w:tc>
        <w:tc>
          <w:tcPr>
            <w:tcW w:w="2248" w:type="dxa"/>
            <w:gridSpan w:val="4"/>
            <w:tcBorders>
              <w:right w:val="single" w:sz="12"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Univerzita Mateja Bela v Banskej Bystrici</w:t>
            </w:r>
          </w:p>
        </w:tc>
        <w:tc>
          <w:tcPr>
            <w:tcW w:w="632" w:type="dxa"/>
            <w:tcBorders>
              <w:lef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WOS</w:t>
            </w:r>
          </w:p>
        </w:tc>
        <w:tc>
          <w:tcPr>
            <w:tcW w:w="670" w:type="dxa"/>
            <w:shd w:val="clear" w:color="auto" w:fill="F7CAAC"/>
          </w:tcPr>
          <w:p w:rsidR="003F428A" w:rsidRPr="00824C4D" w:rsidRDefault="003F428A" w:rsidP="00CA4E79">
            <w:pPr>
              <w:spacing w:after="0" w:line="240" w:lineRule="auto"/>
              <w:jc w:val="both"/>
              <w:rPr>
                <w:rFonts w:ascii="Times New Roman" w:eastAsia="Times New Roman" w:hAnsi="Times New Roman" w:cs="Times New Roman"/>
                <w:sz w:val="17"/>
                <w:szCs w:val="17"/>
                <w:lang w:eastAsia="cs-CZ"/>
              </w:rPr>
            </w:pPr>
            <w:r w:rsidRPr="00824C4D">
              <w:rPr>
                <w:rFonts w:ascii="Times New Roman" w:eastAsia="Times New Roman" w:hAnsi="Times New Roman" w:cs="Times New Roman"/>
                <w:b/>
                <w:sz w:val="17"/>
                <w:szCs w:val="17"/>
                <w:lang w:eastAsia="cs-CZ"/>
              </w:rPr>
              <w:t>Scopus</w:t>
            </w:r>
          </w:p>
        </w:tc>
        <w:tc>
          <w:tcPr>
            <w:tcW w:w="717" w:type="dxa"/>
            <w:shd w:val="clear" w:color="auto" w:fill="F7CAAC"/>
          </w:tcPr>
          <w:p w:rsidR="003F428A" w:rsidRPr="00824C4D" w:rsidRDefault="003F428A" w:rsidP="00CA4E79">
            <w:pPr>
              <w:spacing w:after="0" w:line="240" w:lineRule="auto"/>
              <w:jc w:val="both"/>
              <w:rPr>
                <w:rFonts w:ascii="Times New Roman" w:eastAsia="Times New Roman" w:hAnsi="Times New Roman" w:cs="Times New Roman"/>
                <w:sz w:val="18"/>
                <w:szCs w:val="20"/>
                <w:lang w:eastAsia="cs-CZ"/>
              </w:rPr>
            </w:pPr>
            <w:r w:rsidRPr="00824C4D">
              <w:rPr>
                <w:rFonts w:ascii="Times New Roman" w:eastAsia="Times New Roman" w:hAnsi="Times New Roman" w:cs="Times New Roman"/>
                <w:b/>
                <w:sz w:val="18"/>
                <w:szCs w:val="20"/>
                <w:lang w:eastAsia="cs-CZ"/>
              </w:rPr>
              <w:t>ostatní</w:t>
            </w:r>
          </w:p>
        </w:tc>
      </w:tr>
      <w:tr w:rsidR="003F428A" w:rsidRPr="004A2C2C" w:rsidTr="00CA4E79">
        <w:trPr>
          <w:cantSplit/>
          <w:trHeight w:val="70"/>
        </w:trPr>
        <w:tc>
          <w:tcPr>
            <w:tcW w:w="3347"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670" w:type="dxa"/>
            <w:vMerge w:val="restart"/>
          </w:tcPr>
          <w:p w:rsidR="003F428A" w:rsidRPr="004A2C2C" w:rsidRDefault="003F428A" w:rsidP="00CA4E79">
            <w:pPr>
              <w:spacing w:after="0" w:line="240" w:lineRule="auto"/>
              <w:jc w:val="both"/>
              <w:rPr>
                <w:rFonts w:ascii="Times New Roman" w:eastAsia="Times New Roman" w:hAnsi="Times New Roman" w:cs="Times New Roman"/>
                <w:b/>
                <w:sz w:val="20"/>
                <w:szCs w:val="20"/>
                <w:lang w:eastAsia="cs-CZ"/>
              </w:rPr>
            </w:pPr>
            <w:r w:rsidRPr="004A2C2C">
              <w:rPr>
                <w:rFonts w:ascii="Times New Roman" w:eastAsia="Times New Roman" w:hAnsi="Times New Roman" w:cs="Times New Roman"/>
                <w:b/>
                <w:sz w:val="20"/>
                <w:szCs w:val="20"/>
                <w:lang w:eastAsia="cs-CZ"/>
              </w:rPr>
              <w:t>-</w:t>
            </w:r>
          </w:p>
        </w:tc>
        <w:tc>
          <w:tcPr>
            <w:tcW w:w="717" w:type="dxa"/>
            <w:vMerge w:val="restart"/>
          </w:tcPr>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b/>
                <w:sz w:val="20"/>
                <w:szCs w:val="20"/>
                <w:lang w:eastAsia="cs-CZ"/>
              </w:rPr>
              <w:t>&lt;</w:t>
            </w:r>
            <w:r w:rsidRPr="004A2C2C">
              <w:rPr>
                <w:rFonts w:ascii="Times New Roman" w:eastAsia="Times New Roman" w:hAnsi="Times New Roman" w:cs="Times New Roman"/>
                <w:sz w:val="20"/>
                <w:szCs w:val="20"/>
                <w:lang w:eastAsia="cs-CZ"/>
              </w:rPr>
              <w:t>140 v SR</w:t>
            </w:r>
          </w:p>
          <w:p w:rsidR="003F428A" w:rsidRPr="004A2C2C" w:rsidRDefault="003F428A"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20"/>
                <w:lang w:eastAsia="cs-CZ"/>
              </w:rPr>
              <w:t>&lt;70 v zahraničí</w:t>
            </w:r>
          </w:p>
        </w:tc>
      </w:tr>
      <w:tr w:rsidR="003F428A" w:rsidRPr="004A2C2C" w:rsidTr="00CA4E79">
        <w:trPr>
          <w:trHeight w:val="205"/>
        </w:trPr>
        <w:tc>
          <w:tcPr>
            <w:tcW w:w="3347"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Pedagogika</w:t>
            </w:r>
          </w:p>
        </w:tc>
        <w:tc>
          <w:tcPr>
            <w:tcW w:w="2245" w:type="dxa"/>
            <w:gridSpan w:val="2"/>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2013</w:t>
            </w:r>
          </w:p>
        </w:tc>
        <w:tc>
          <w:tcPr>
            <w:tcW w:w="2248" w:type="dxa"/>
            <w:gridSpan w:val="4"/>
            <w:tcBorders>
              <w:right w:val="single" w:sz="12"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Univerzita Mateja Bela v Banskej Bystrici</w:t>
            </w:r>
          </w:p>
        </w:tc>
        <w:tc>
          <w:tcPr>
            <w:tcW w:w="632" w:type="dxa"/>
            <w:vMerge/>
            <w:tcBorders>
              <w:left w:val="single" w:sz="12" w:space="0" w:color="auto"/>
            </w:tcBorders>
            <w:vAlign w:val="center"/>
          </w:tcPr>
          <w:p w:rsidR="003F428A" w:rsidRPr="004A2C2C" w:rsidRDefault="003F428A" w:rsidP="00CA4E79">
            <w:pPr>
              <w:spacing w:after="0" w:line="240" w:lineRule="auto"/>
              <w:rPr>
                <w:rFonts w:ascii="Times New Roman" w:eastAsia="Times New Roman" w:hAnsi="Times New Roman" w:cs="Times New Roman"/>
                <w:b/>
                <w:sz w:val="19"/>
                <w:szCs w:val="19"/>
                <w:lang w:eastAsia="cs-CZ"/>
              </w:rPr>
            </w:pPr>
          </w:p>
        </w:tc>
        <w:tc>
          <w:tcPr>
            <w:tcW w:w="670" w:type="dxa"/>
            <w:vMerge/>
            <w:vAlign w:val="center"/>
          </w:tcPr>
          <w:p w:rsidR="003F428A" w:rsidRPr="004A2C2C" w:rsidRDefault="003F428A" w:rsidP="00CA4E79">
            <w:pPr>
              <w:spacing w:after="0" w:line="240" w:lineRule="auto"/>
              <w:rPr>
                <w:rFonts w:ascii="Times New Roman" w:eastAsia="Times New Roman" w:hAnsi="Times New Roman" w:cs="Times New Roman"/>
                <w:b/>
                <w:sz w:val="19"/>
                <w:szCs w:val="19"/>
                <w:lang w:eastAsia="cs-CZ"/>
              </w:rPr>
            </w:pPr>
          </w:p>
        </w:tc>
        <w:tc>
          <w:tcPr>
            <w:tcW w:w="717" w:type="dxa"/>
            <w:vMerge/>
            <w:vAlign w:val="center"/>
          </w:tcPr>
          <w:p w:rsidR="003F428A" w:rsidRPr="004A2C2C" w:rsidRDefault="003F428A" w:rsidP="00CA4E79">
            <w:pPr>
              <w:spacing w:after="0" w:line="240" w:lineRule="auto"/>
              <w:rPr>
                <w:rFonts w:ascii="Times New Roman" w:eastAsia="Times New Roman" w:hAnsi="Times New Roman" w:cs="Times New Roman"/>
                <w:b/>
                <w:sz w:val="19"/>
                <w:szCs w:val="19"/>
                <w:lang w:eastAsia="cs-CZ"/>
              </w:rPr>
            </w:pPr>
          </w:p>
        </w:tc>
      </w:tr>
      <w:tr w:rsidR="003F428A" w:rsidRPr="004A2C2C" w:rsidTr="00CA4E79">
        <w:tc>
          <w:tcPr>
            <w:tcW w:w="9859" w:type="dxa"/>
            <w:gridSpan w:val="11"/>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19"/>
                <w:szCs w:val="19"/>
                <w:lang w:eastAsia="cs-CZ"/>
              </w:rPr>
            </w:pPr>
            <w:r w:rsidRPr="004A2C2C">
              <w:rPr>
                <w:rFonts w:ascii="Times New Roman" w:eastAsia="Times New Roman" w:hAnsi="Times New Roman" w:cs="Times New Roman"/>
                <w:b/>
                <w:sz w:val="19"/>
                <w:szCs w:val="19"/>
                <w:lang w:eastAsia="cs-CZ"/>
              </w:rPr>
              <w:t xml:space="preserve">Přehled o nejvýznamnější publikační a další tvůrčí činnosti nebo další profesní činnosti u odborníků z praxe vztahující se k zabezpečovaným předmětům </w:t>
            </w:r>
          </w:p>
        </w:tc>
      </w:tr>
      <w:tr w:rsidR="003F428A" w:rsidRPr="004A2C2C" w:rsidTr="00CA4E79">
        <w:trPr>
          <w:trHeight w:val="2138"/>
        </w:trPr>
        <w:tc>
          <w:tcPr>
            <w:tcW w:w="9859" w:type="dxa"/>
            <w:gridSpan w:val="11"/>
          </w:tcPr>
          <w:p w:rsidR="003F428A" w:rsidRPr="004A2C2C" w:rsidDel="001E52C0" w:rsidRDefault="003F428A" w:rsidP="00CA4E79">
            <w:pPr>
              <w:spacing w:after="0" w:line="240" w:lineRule="auto"/>
              <w:rPr>
                <w:del w:id="229" w:author="*" w:date="2018-08-21T10:45:00Z"/>
                <w:rFonts w:ascii="Times New Roman" w:eastAsia="Times New Roman" w:hAnsi="Times New Roman" w:cs="Times New Roman"/>
                <w:sz w:val="20"/>
                <w:szCs w:val="16"/>
                <w:lang w:eastAsia="cs-CZ"/>
              </w:rPr>
            </w:pPr>
            <w:del w:id="230" w:author="*" w:date="2018-08-21T10:45:00Z">
              <w:r w:rsidRPr="004A2C2C" w:rsidDel="001E52C0">
                <w:rPr>
                  <w:rFonts w:ascii="Times New Roman" w:eastAsia="Times New Roman" w:hAnsi="Times New Roman" w:cs="Times New Roman"/>
                  <w:sz w:val="20"/>
                  <w:szCs w:val="16"/>
                  <w:lang w:eastAsia="cs-CZ"/>
                </w:rPr>
                <w:delText xml:space="preserve">Krystoň, M. (2012) Motivácia v edukácii seniorov. In </w:delText>
              </w:r>
              <w:r w:rsidRPr="004A2C2C" w:rsidDel="001E52C0">
                <w:rPr>
                  <w:rFonts w:ascii="Times New Roman" w:eastAsia="Times New Roman" w:hAnsi="Times New Roman" w:cs="Times New Roman"/>
                  <w:i/>
                  <w:sz w:val="20"/>
                  <w:szCs w:val="16"/>
                  <w:lang w:eastAsia="cs-CZ"/>
                </w:rPr>
                <w:delText>Lifelong Learning : celoživotní vzdělávání</w:delText>
              </w:r>
              <w:r w:rsidRPr="004A2C2C" w:rsidDel="001E52C0">
                <w:rPr>
                  <w:rFonts w:ascii="Times New Roman" w:eastAsia="Times New Roman" w:hAnsi="Times New Roman" w:cs="Times New Roman"/>
                  <w:sz w:val="20"/>
                  <w:szCs w:val="16"/>
                  <w:lang w:eastAsia="cs-CZ"/>
                </w:rPr>
                <w:delText>. Brno: Institut of Lifelong Learning, Mendel University, s. 64-73.</w:delText>
              </w:r>
              <w:r w:rsidRPr="004A2C2C" w:rsidDel="001E52C0">
                <w:rPr>
                  <w:rFonts w:ascii="Times New Roman" w:eastAsia="Times New Roman" w:hAnsi="Times New Roman" w:cs="Times New Roman"/>
                  <w:sz w:val="20"/>
                  <w:szCs w:val="16"/>
                  <w:lang w:val="sk-SK" w:eastAsia="cs-CZ"/>
                </w:rPr>
                <w:delText xml:space="preserve"> </w:delText>
              </w:r>
            </w:del>
          </w:p>
          <w:p w:rsidR="003F428A" w:rsidRPr="004A2C2C" w:rsidRDefault="003F428A" w:rsidP="00CA4E79">
            <w:pPr>
              <w:spacing w:after="0" w:line="240" w:lineRule="auto"/>
              <w:rPr>
                <w:rFonts w:ascii="Times New Roman" w:eastAsia="Times New Roman" w:hAnsi="Times New Roman" w:cs="Times New Roman"/>
                <w:sz w:val="20"/>
                <w:szCs w:val="16"/>
                <w:lang w:val="sk-SK" w:eastAsia="cs-CZ"/>
              </w:rPr>
            </w:pPr>
            <w:r w:rsidRPr="004A2C2C">
              <w:rPr>
                <w:rFonts w:ascii="Times New Roman" w:eastAsia="Times New Roman" w:hAnsi="Times New Roman" w:cs="Times New Roman"/>
                <w:sz w:val="20"/>
                <w:szCs w:val="16"/>
                <w:lang w:val="sk-SK" w:eastAsia="cs-CZ"/>
              </w:rPr>
              <w:t xml:space="preserve">Krystoň, M. (2013) System of education of older adults in Slovakia In </w:t>
            </w:r>
            <w:r w:rsidRPr="004A2C2C">
              <w:rPr>
                <w:rFonts w:ascii="Times New Roman" w:eastAsia="Times New Roman" w:hAnsi="Times New Roman" w:cs="Times New Roman"/>
                <w:i/>
                <w:sz w:val="20"/>
                <w:szCs w:val="16"/>
                <w:lang w:val="sk-SK" w:eastAsia="cs-CZ"/>
              </w:rPr>
              <w:t xml:space="preserve">Analysis and comparison of forms and methods for the education of older adults in the V4 countries. </w:t>
            </w:r>
            <w:r w:rsidRPr="004A2C2C">
              <w:rPr>
                <w:rFonts w:ascii="Times New Roman" w:eastAsia="Times New Roman" w:hAnsi="Times New Roman" w:cs="Times New Roman"/>
                <w:sz w:val="20"/>
                <w:szCs w:val="16"/>
                <w:lang w:val="sk-SK" w:eastAsia="cs-CZ"/>
              </w:rPr>
              <w:t xml:space="preserve">Praha: FF UK v Praze. </w:t>
            </w:r>
            <w:r w:rsidRPr="004A2C2C">
              <w:rPr>
                <w:rFonts w:ascii="Times New Roman" w:eastAsia="Times New Roman" w:hAnsi="Times New Roman" w:cs="Times New Roman"/>
                <w:sz w:val="20"/>
                <w:szCs w:val="16"/>
                <w:lang w:val="sk-SK" w:eastAsia="cs-CZ"/>
              </w:rPr>
              <w:br/>
              <w:t xml:space="preserve">Krystoň, M. (2014) </w:t>
            </w:r>
            <w:r w:rsidRPr="004A2C2C">
              <w:rPr>
                <w:rFonts w:ascii="Times New Roman" w:eastAsia="Times New Roman" w:hAnsi="Times New Roman" w:cs="Times New Roman"/>
                <w:i/>
                <w:sz w:val="20"/>
                <w:szCs w:val="16"/>
                <w:lang w:val="sk-SK" w:eastAsia="cs-CZ"/>
              </w:rPr>
              <w:t>Andragogické aspekty ďalšieho vzdelávania krajanských učiteľov so zameraním na analýzu ich vzdelávacích potrieb.</w:t>
            </w:r>
            <w:r w:rsidRPr="004A2C2C">
              <w:rPr>
                <w:rFonts w:ascii="Times New Roman" w:eastAsia="Times New Roman" w:hAnsi="Times New Roman" w:cs="Times New Roman"/>
                <w:sz w:val="20"/>
                <w:szCs w:val="16"/>
                <w:lang w:val="sk-SK" w:eastAsia="cs-CZ"/>
              </w:rPr>
              <w:t xml:space="preserve"> In Educational needs of teachers and students from the Slovak minority schools abroad (ed.) Soňa Kariková. Vydavateľstvo Ivan Krasko.  </w:t>
            </w:r>
          </w:p>
          <w:p w:rsidR="003F428A" w:rsidRPr="004A2C2C" w:rsidRDefault="003F428A" w:rsidP="00CA4E79">
            <w:pPr>
              <w:spacing w:after="0" w:line="240" w:lineRule="auto"/>
              <w:rPr>
                <w:rFonts w:ascii="Times New Roman" w:eastAsia="Times New Roman" w:hAnsi="Times New Roman" w:cs="Times New Roman"/>
                <w:sz w:val="20"/>
                <w:szCs w:val="16"/>
                <w:lang w:eastAsia="cs-CZ"/>
              </w:rPr>
            </w:pPr>
            <w:r w:rsidRPr="004A2C2C">
              <w:rPr>
                <w:rFonts w:ascii="Times New Roman" w:eastAsia="Times New Roman" w:hAnsi="Times New Roman" w:cs="Times New Roman"/>
                <w:sz w:val="20"/>
                <w:szCs w:val="16"/>
                <w:lang w:eastAsia="cs-CZ"/>
              </w:rPr>
              <w:t xml:space="preserve">Krystoň, M. (2015). Vzdelávatelia seniorov v kontexte geragogickej teorie. In Krystoň, M. &amp;Prusáková, V. </w:t>
            </w:r>
            <w:r w:rsidRPr="004A2C2C">
              <w:rPr>
                <w:rFonts w:ascii="Times New Roman" w:eastAsia="Times New Roman" w:hAnsi="Times New Roman" w:cs="Times New Roman"/>
                <w:i/>
                <w:sz w:val="20"/>
                <w:szCs w:val="16"/>
                <w:lang w:eastAsia="cs-CZ"/>
              </w:rPr>
              <w:t>Andragogický rozvoj lektora</w:t>
            </w:r>
            <w:r w:rsidRPr="004A2C2C">
              <w:rPr>
                <w:rFonts w:ascii="Times New Roman" w:eastAsia="Times New Roman" w:hAnsi="Times New Roman" w:cs="Times New Roman"/>
                <w:sz w:val="20"/>
                <w:szCs w:val="16"/>
                <w:lang w:eastAsia="cs-CZ"/>
              </w:rPr>
              <w:t>. Banská Bystrica: Vydavateľstvo Univerzity Mateja Bela – Belianum, s. 149 – 172.</w:t>
            </w:r>
          </w:p>
          <w:p w:rsidR="003F428A" w:rsidRPr="004A2C2C" w:rsidRDefault="003F428A" w:rsidP="00CA4E79">
            <w:pPr>
              <w:spacing w:after="0" w:line="240" w:lineRule="auto"/>
              <w:rPr>
                <w:rFonts w:ascii="Times New Roman" w:eastAsia="Times New Roman" w:hAnsi="Times New Roman" w:cs="Times New Roman"/>
                <w:sz w:val="16"/>
                <w:szCs w:val="16"/>
                <w:lang w:eastAsia="cs-CZ"/>
              </w:rPr>
            </w:pPr>
            <w:r w:rsidRPr="004A2C2C">
              <w:rPr>
                <w:rFonts w:ascii="Times New Roman" w:eastAsia="Times New Roman" w:hAnsi="Times New Roman" w:cs="Times New Roman"/>
                <w:sz w:val="20"/>
                <w:szCs w:val="16"/>
                <w:lang w:eastAsia="cs-CZ"/>
              </w:rPr>
              <w:t>Krystoň M. (Ed.). (2015). Vzdelávanie dospelých a ich andragogické pôsobenie. Banská Bystrica: Univerzita Mateja Bela.</w:t>
            </w:r>
          </w:p>
        </w:tc>
      </w:tr>
      <w:tr w:rsidR="003F428A" w:rsidRPr="004A2C2C" w:rsidTr="00CA4E79">
        <w:trPr>
          <w:trHeight w:val="218"/>
        </w:trPr>
        <w:tc>
          <w:tcPr>
            <w:tcW w:w="9859" w:type="dxa"/>
            <w:gridSpan w:val="11"/>
            <w:shd w:val="clear" w:color="auto" w:fill="F7CAAC"/>
          </w:tcPr>
          <w:p w:rsidR="003F428A" w:rsidRPr="004A2C2C" w:rsidRDefault="003F428A" w:rsidP="00CA4E79">
            <w:pPr>
              <w:spacing w:after="0" w:line="240" w:lineRule="auto"/>
              <w:rPr>
                <w:rFonts w:ascii="Times New Roman" w:eastAsia="Times New Roman" w:hAnsi="Times New Roman" w:cs="Times New Roman"/>
                <w:b/>
                <w:sz w:val="20"/>
                <w:szCs w:val="19"/>
                <w:lang w:eastAsia="cs-CZ"/>
              </w:rPr>
            </w:pPr>
            <w:r w:rsidRPr="004A2C2C">
              <w:rPr>
                <w:rFonts w:ascii="Times New Roman" w:eastAsia="Times New Roman" w:hAnsi="Times New Roman" w:cs="Times New Roman"/>
                <w:b/>
                <w:sz w:val="20"/>
                <w:szCs w:val="19"/>
                <w:lang w:eastAsia="cs-CZ"/>
              </w:rPr>
              <w:t>Působení v zahraničí</w:t>
            </w:r>
          </w:p>
        </w:tc>
      </w:tr>
      <w:tr w:rsidR="003F428A" w:rsidRPr="004A2C2C" w:rsidTr="00CA4E79">
        <w:trPr>
          <w:trHeight w:val="328"/>
        </w:trPr>
        <w:tc>
          <w:tcPr>
            <w:tcW w:w="9859" w:type="dxa"/>
            <w:gridSpan w:val="11"/>
          </w:tcPr>
          <w:p w:rsidR="003F428A" w:rsidRPr="004A2C2C" w:rsidRDefault="003F428A" w:rsidP="00CA4E79">
            <w:pPr>
              <w:spacing w:after="0" w:line="240" w:lineRule="auto"/>
              <w:rPr>
                <w:rFonts w:ascii="Times New Roman" w:eastAsia="Times New Roman" w:hAnsi="Times New Roman" w:cs="Times New Roman"/>
                <w:sz w:val="20"/>
                <w:szCs w:val="19"/>
                <w:lang w:eastAsia="cs-CZ"/>
              </w:rPr>
            </w:pPr>
          </w:p>
        </w:tc>
      </w:tr>
      <w:tr w:rsidR="003F428A" w:rsidRPr="004A2C2C" w:rsidTr="00CA4E79">
        <w:trPr>
          <w:cantSplit/>
          <w:trHeight w:val="470"/>
        </w:trPr>
        <w:tc>
          <w:tcPr>
            <w:tcW w:w="2518" w:type="dxa"/>
            <w:tcBorders>
              <w:bottom w:val="single" w:sz="4"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b/>
                <w:sz w:val="20"/>
                <w:szCs w:val="18"/>
                <w:lang w:eastAsia="cs-CZ"/>
              </w:rPr>
            </w:pPr>
            <w:r w:rsidRPr="004A2C2C">
              <w:rPr>
                <w:rFonts w:ascii="Times New Roman" w:eastAsia="Times New Roman" w:hAnsi="Times New Roman" w:cs="Times New Roman"/>
                <w:b/>
                <w:sz w:val="20"/>
                <w:szCs w:val="18"/>
                <w:lang w:eastAsia="cs-CZ"/>
              </w:rPr>
              <w:t xml:space="preserve">Podpis </w:t>
            </w:r>
          </w:p>
        </w:tc>
        <w:tc>
          <w:tcPr>
            <w:tcW w:w="4536" w:type="dxa"/>
            <w:gridSpan w:val="5"/>
            <w:tcBorders>
              <w:bottom w:val="single" w:sz="4" w:space="0" w:color="auto"/>
            </w:tcBorders>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Pr>
                <w:rFonts w:ascii="Times New Roman" w:eastAsia="Times New Roman" w:hAnsi="Times New Roman" w:cs="Times New Roman"/>
                <w:sz w:val="20"/>
                <w:szCs w:val="18"/>
                <w:lang w:eastAsia="cs-CZ"/>
              </w:rPr>
              <w:t>Miroslav Krystoň v. r.</w:t>
            </w:r>
          </w:p>
        </w:tc>
        <w:tc>
          <w:tcPr>
            <w:tcW w:w="786" w:type="dxa"/>
            <w:gridSpan w:val="2"/>
            <w:tcBorders>
              <w:bottom w:val="single" w:sz="4" w:space="0" w:color="auto"/>
            </w:tcBorders>
            <w:shd w:val="clear" w:color="auto" w:fill="F7CAAC"/>
          </w:tcPr>
          <w:p w:rsidR="003F428A" w:rsidRPr="004A2C2C" w:rsidRDefault="003F428A" w:rsidP="00CA4E79">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b/>
                <w:sz w:val="20"/>
                <w:szCs w:val="18"/>
                <w:lang w:eastAsia="cs-CZ"/>
              </w:rPr>
              <w:t>datum</w:t>
            </w:r>
          </w:p>
        </w:tc>
        <w:tc>
          <w:tcPr>
            <w:tcW w:w="2019" w:type="dxa"/>
            <w:gridSpan w:val="3"/>
            <w:tcBorders>
              <w:bottom w:val="single" w:sz="4" w:space="0" w:color="auto"/>
            </w:tcBorders>
          </w:tcPr>
          <w:p w:rsidR="003F428A" w:rsidRPr="004A2C2C" w:rsidRDefault="003F428A" w:rsidP="001E52C0">
            <w:pPr>
              <w:spacing w:after="0" w:line="240" w:lineRule="auto"/>
              <w:jc w:val="both"/>
              <w:rPr>
                <w:rFonts w:ascii="Times New Roman" w:eastAsia="Times New Roman" w:hAnsi="Times New Roman" w:cs="Times New Roman"/>
                <w:sz w:val="20"/>
                <w:szCs w:val="18"/>
                <w:lang w:eastAsia="cs-CZ"/>
              </w:rPr>
            </w:pPr>
            <w:r w:rsidRPr="004A2C2C">
              <w:rPr>
                <w:rFonts w:ascii="Times New Roman" w:eastAsia="Times New Roman" w:hAnsi="Times New Roman" w:cs="Times New Roman"/>
                <w:sz w:val="20"/>
                <w:szCs w:val="18"/>
                <w:lang w:eastAsia="cs-CZ"/>
              </w:rPr>
              <w:t>2</w:t>
            </w:r>
            <w:r w:rsidR="001E52C0">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pPr w:leftFromText="141" w:rightFromText="141" w:vertAnchor="text" w:horzAnchor="margin" w:tblpXSpec="center" w:tblpY="402"/>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24C4D" w:rsidRPr="00824C4D" w:rsidTr="00A84294">
        <w:tc>
          <w:tcPr>
            <w:tcW w:w="9859" w:type="dxa"/>
            <w:gridSpan w:val="11"/>
            <w:tcBorders>
              <w:bottom w:val="double" w:sz="4" w:space="0" w:color="auto"/>
            </w:tcBorders>
            <w:shd w:val="clear" w:color="auto" w:fill="BDD6EE"/>
          </w:tcPr>
          <w:p w:rsidR="00824C4D" w:rsidRPr="00824C4D" w:rsidRDefault="00824C4D" w:rsidP="00A84294">
            <w:pPr>
              <w:spacing w:after="0" w:line="240" w:lineRule="auto"/>
              <w:jc w:val="both"/>
              <w:rPr>
                <w:rFonts w:ascii="Times New Roman" w:eastAsia="Times New Roman" w:hAnsi="Times New Roman" w:cs="Times New Roman"/>
                <w:b/>
                <w:sz w:val="28"/>
                <w:szCs w:val="20"/>
                <w:lang w:eastAsia="cs-CZ"/>
              </w:rPr>
            </w:pPr>
            <w:r w:rsidRPr="00824C4D">
              <w:rPr>
                <w:rFonts w:ascii="Times New Roman" w:eastAsia="Times New Roman" w:hAnsi="Times New Roman" w:cs="Times New Roman"/>
                <w:b/>
                <w:sz w:val="28"/>
                <w:szCs w:val="20"/>
                <w:lang w:eastAsia="cs-CZ"/>
              </w:rPr>
              <w:lastRenderedPageBreak/>
              <w:t>C-I – Personální zabezpečení</w:t>
            </w:r>
          </w:p>
        </w:tc>
      </w:tr>
      <w:tr w:rsidR="00824C4D" w:rsidRPr="00824C4D" w:rsidTr="00A84294">
        <w:tc>
          <w:tcPr>
            <w:tcW w:w="2518" w:type="dxa"/>
            <w:tcBorders>
              <w:top w:val="double" w:sz="4"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Vysoká škola</w:t>
            </w:r>
          </w:p>
        </w:tc>
        <w:tc>
          <w:tcPr>
            <w:tcW w:w="7341" w:type="dxa"/>
            <w:gridSpan w:val="10"/>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Univerzita Tomáše Bati ve Zlíně</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Součást vysoké školy</w:t>
            </w:r>
          </w:p>
        </w:tc>
        <w:tc>
          <w:tcPr>
            <w:tcW w:w="7341" w:type="dxa"/>
            <w:gridSpan w:val="10"/>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Fakulta humanitních studií</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Název studijního programu</w:t>
            </w:r>
          </w:p>
        </w:tc>
        <w:tc>
          <w:tcPr>
            <w:tcW w:w="7341" w:type="dxa"/>
            <w:gridSpan w:val="10"/>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Sociální pedagogika</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Jméno a příjmení</w:t>
            </w:r>
          </w:p>
        </w:tc>
        <w:tc>
          <w:tcPr>
            <w:tcW w:w="4536"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Jana Máčalová</w:t>
            </w:r>
          </w:p>
        </w:tc>
        <w:tc>
          <w:tcPr>
            <w:tcW w:w="709"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Tituly</w:t>
            </w: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Mgr.</w:t>
            </w:r>
          </w:p>
        </w:tc>
      </w:tr>
      <w:tr w:rsidR="00824C4D" w:rsidRPr="00824C4D" w:rsidTr="00A84294">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Rok narození</w:t>
            </w:r>
          </w:p>
        </w:tc>
        <w:tc>
          <w:tcPr>
            <w:tcW w:w="829" w:type="dxa"/>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1980</w:t>
            </w:r>
          </w:p>
        </w:tc>
        <w:tc>
          <w:tcPr>
            <w:tcW w:w="1721"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typ vztahu k VŠ</w:t>
            </w:r>
          </w:p>
        </w:tc>
        <w:tc>
          <w:tcPr>
            <w:tcW w:w="992"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 xml:space="preserve">pp </w:t>
            </w:r>
          </w:p>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rozsah</w:t>
            </w:r>
          </w:p>
        </w:tc>
        <w:tc>
          <w:tcPr>
            <w:tcW w:w="709" w:type="dxa"/>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do kdy</w:t>
            </w:r>
          </w:p>
        </w:tc>
        <w:tc>
          <w:tcPr>
            <w:tcW w:w="138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8/2020</w:t>
            </w:r>
          </w:p>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5068" w:type="dxa"/>
            <w:gridSpan w:val="3"/>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pp</w:t>
            </w:r>
          </w:p>
        </w:tc>
        <w:tc>
          <w:tcPr>
            <w:tcW w:w="994"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rozsah</w:t>
            </w:r>
          </w:p>
        </w:tc>
        <w:tc>
          <w:tcPr>
            <w:tcW w:w="709" w:type="dxa"/>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40</w:t>
            </w:r>
          </w:p>
        </w:tc>
        <w:tc>
          <w:tcPr>
            <w:tcW w:w="709"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do kdy</w:t>
            </w:r>
          </w:p>
        </w:tc>
        <w:tc>
          <w:tcPr>
            <w:tcW w:w="138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8/2020</w:t>
            </w:r>
          </w:p>
        </w:tc>
      </w:tr>
      <w:tr w:rsidR="00824C4D" w:rsidRPr="00824C4D" w:rsidTr="00A84294">
        <w:tc>
          <w:tcPr>
            <w:tcW w:w="6060" w:type="dxa"/>
            <w:gridSpan w:val="5"/>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rozsah</w:t>
            </w: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6060"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824C4D" w:rsidRPr="00824C4D" w:rsidTr="00A84294">
        <w:trPr>
          <w:trHeight w:val="325"/>
        </w:trPr>
        <w:tc>
          <w:tcPr>
            <w:tcW w:w="9859" w:type="dxa"/>
            <w:gridSpan w:val="11"/>
            <w:tcBorders>
              <w:top w:val="nil"/>
            </w:tcBorders>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Odborný anglický jazyk pro sociální pedagogy 1</w:t>
            </w:r>
            <w:r>
              <w:rPr>
                <w:rFonts w:ascii="Times New Roman" w:eastAsia="Times New Roman" w:hAnsi="Times New Roman" w:cs="Times New Roman"/>
                <w:sz w:val="20"/>
                <w:szCs w:val="20"/>
                <w:lang w:eastAsia="cs-CZ"/>
              </w:rPr>
              <w:t>, 2 (vyučující)</w:t>
            </w: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 xml:space="preserve">Údaje o vzdělání na VŠ </w:t>
            </w:r>
          </w:p>
        </w:tc>
      </w:tr>
      <w:tr w:rsidR="00824C4D" w:rsidRPr="00824C4D" w:rsidTr="00A84294">
        <w:trPr>
          <w:trHeight w:val="307"/>
        </w:trPr>
        <w:tc>
          <w:tcPr>
            <w:tcW w:w="9859" w:type="dxa"/>
            <w:gridSpan w:val="11"/>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sz w:val="20"/>
                <w:szCs w:val="20"/>
                <w:lang w:eastAsia="cs-CZ"/>
              </w:rPr>
              <w:t>Učitelství angličtiny a češtiny pro střední ško</w:t>
            </w:r>
            <w:r>
              <w:rPr>
                <w:rFonts w:ascii="Times New Roman" w:eastAsia="Times New Roman" w:hAnsi="Times New Roman" w:cs="Times New Roman"/>
                <w:sz w:val="20"/>
                <w:szCs w:val="20"/>
                <w:lang w:eastAsia="cs-CZ"/>
              </w:rPr>
              <w:t>ly, 2005, SU v Opavě, FPf</w:t>
            </w:r>
            <w:r w:rsidRPr="00824C4D">
              <w:rPr>
                <w:rFonts w:ascii="Times New Roman" w:eastAsia="Times New Roman" w:hAnsi="Times New Roman" w:cs="Times New Roman"/>
                <w:sz w:val="20"/>
                <w:szCs w:val="20"/>
                <w:lang w:eastAsia="cs-CZ"/>
              </w:rPr>
              <w:t>.</w:t>
            </w:r>
            <w:r>
              <w:rPr>
                <w:rFonts w:ascii="Times New Roman" w:eastAsia="Times New Roman" w:hAnsi="Times New Roman" w:cs="Times New Roman"/>
                <w:sz w:val="20"/>
                <w:szCs w:val="20"/>
                <w:lang w:eastAsia="cs-CZ"/>
              </w:rPr>
              <w:t xml:space="preserve"> (Mgr.)</w:t>
            </w: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Údaje o odborném působení od absolvování VŠ</w:t>
            </w:r>
          </w:p>
        </w:tc>
      </w:tr>
      <w:tr w:rsidR="00824C4D" w:rsidRPr="00824C4D" w:rsidTr="00A84294">
        <w:trPr>
          <w:trHeight w:val="284"/>
        </w:trPr>
        <w:tc>
          <w:tcPr>
            <w:tcW w:w="9859" w:type="dxa"/>
            <w:gridSpan w:val="11"/>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rPr>
          <w:trHeight w:val="250"/>
        </w:trPr>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Zkušenosti s vedením kvalifikačních a rigorózních prací</w:t>
            </w:r>
          </w:p>
        </w:tc>
      </w:tr>
      <w:tr w:rsidR="00824C4D" w:rsidRPr="00824C4D" w:rsidTr="00A84294">
        <w:trPr>
          <w:trHeight w:val="337"/>
        </w:trPr>
        <w:tc>
          <w:tcPr>
            <w:tcW w:w="9859" w:type="dxa"/>
            <w:gridSpan w:val="11"/>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r>
      <w:tr w:rsidR="00824C4D" w:rsidRPr="00824C4D" w:rsidTr="00A84294">
        <w:trPr>
          <w:cantSplit/>
        </w:trPr>
        <w:tc>
          <w:tcPr>
            <w:tcW w:w="3347" w:type="dxa"/>
            <w:gridSpan w:val="2"/>
            <w:tcBorders>
              <w:top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Ohlasy publikací</w:t>
            </w:r>
          </w:p>
        </w:tc>
      </w:tr>
      <w:tr w:rsidR="00824C4D" w:rsidRPr="00824C4D" w:rsidTr="00A84294">
        <w:trPr>
          <w:cantSplit/>
        </w:trPr>
        <w:tc>
          <w:tcPr>
            <w:tcW w:w="334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WOS</w:t>
            </w:r>
          </w:p>
        </w:tc>
        <w:tc>
          <w:tcPr>
            <w:tcW w:w="693"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18"/>
                <w:szCs w:val="20"/>
                <w:lang w:eastAsia="cs-CZ"/>
              </w:rPr>
            </w:pPr>
            <w:r w:rsidRPr="00824C4D">
              <w:rPr>
                <w:rFonts w:ascii="Times New Roman" w:eastAsia="Times New Roman" w:hAnsi="Times New Roman" w:cs="Times New Roman"/>
                <w:b/>
                <w:sz w:val="18"/>
                <w:szCs w:val="20"/>
                <w:lang w:eastAsia="cs-CZ"/>
              </w:rPr>
              <w:t>Scopus</w:t>
            </w:r>
          </w:p>
        </w:tc>
        <w:tc>
          <w:tcPr>
            <w:tcW w:w="694"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18"/>
                <w:szCs w:val="20"/>
                <w:lang w:eastAsia="cs-CZ"/>
              </w:rPr>
              <w:t>ostatní</w:t>
            </w:r>
          </w:p>
        </w:tc>
      </w:tr>
      <w:tr w:rsidR="00824C4D" w:rsidRPr="00824C4D" w:rsidTr="00A84294">
        <w:trPr>
          <w:cantSplit/>
          <w:trHeight w:val="70"/>
        </w:trPr>
        <w:tc>
          <w:tcPr>
            <w:tcW w:w="3347"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p>
        </w:tc>
      </w:tr>
      <w:tr w:rsidR="00824C4D" w:rsidRPr="00824C4D" w:rsidTr="00A84294">
        <w:trPr>
          <w:trHeight w:val="205"/>
        </w:trPr>
        <w:tc>
          <w:tcPr>
            <w:tcW w:w="3347"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p>
        </w:tc>
      </w:tr>
      <w:tr w:rsidR="00824C4D" w:rsidRPr="00824C4D" w:rsidTr="00A84294">
        <w:tc>
          <w:tcPr>
            <w:tcW w:w="9859" w:type="dxa"/>
            <w:gridSpan w:val="11"/>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824C4D" w:rsidRPr="00824C4D" w:rsidTr="00A84294">
        <w:trPr>
          <w:trHeight w:val="1084"/>
        </w:trPr>
        <w:tc>
          <w:tcPr>
            <w:tcW w:w="9859" w:type="dxa"/>
            <w:gridSpan w:val="11"/>
          </w:tcPr>
          <w:p w:rsidR="00824C4D" w:rsidRPr="00824C4D" w:rsidRDefault="00824C4D" w:rsidP="00A84294">
            <w:pPr>
              <w:tabs>
                <w:tab w:val="left" w:pos="473"/>
                <w:tab w:val="left" w:pos="8844"/>
                <w:tab w:val="left" w:pos="9066"/>
              </w:tabs>
              <w:spacing w:after="0" w:line="240" w:lineRule="auto"/>
              <w:jc w:val="both"/>
              <w:rPr>
                <w:rFonts w:ascii="Times New Roman" w:eastAsia="Times New Roman" w:hAnsi="Times New Roman" w:cs="Times New Roman"/>
                <w:b/>
                <w:sz w:val="20"/>
                <w:lang w:eastAsia="cs-CZ"/>
              </w:rPr>
            </w:pPr>
          </w:p>
          <w:p w:rsidR="00824C4D" w:rsidRPr="00824C4D" w:rsidRDefault="00824C4D" w:rsidP="00A84294">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p>
        </w:tc>
      </w:tr>
      <w:tr w:rsidR="00824C4D" w:rsidRPr="00824C4D" w:rsidTr="00A84294">
        <w:trPr>
          <w:trHeight w:val="218"/>
        </w:trPr>
        <w:tc>
          <w:tcPr>
            <w:tcW w:w="9859" w:type="dxa"/>
            <w:gridSpan w:val="11"/>
            <w:shd w:val="clear" w:color="auto" w:fill="F7CAAC"/>
          </w:tcPr>
          <w:p w:rsidR="00824C4D" w:rsidRPr="00824C4D" w:rsidRDefault="00824C4D" w:rsidP="00A84294">
            <w:pPr>
              <w:spacing w:after="0" w:line="240" w:lineRule="auto"/>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Působení v zahraničí</w:t>
            </w:r>
          </w:p>
        </w:tc>
      </w:tr>
      <w:tr w:rsidR="00824C4D" w:rsidRPr="00824C4D" w:rsidTr="00A84294">
        <w:trPr>
          <w:trHeight w:val="328"/>
        </w:trPr>
        <w:tc>
          <w:tcPr>
            <w:tcW w:w="9859" w:type="dxa"/>
            <w:gridSpan w:val="11"/>
          </w:tcPr>
          <w:p w:rsidR="00824C4D" w:rsidRPr="00824C4D" w:rsidRDefault="00824C4D" w:rsidP="00A84294">
            <w:pPr>
              <w:spacing w:after="0" w:line="240" w:lineRule="auto"/>
              <w:rPr>
                <w:rFonts w:ascii="Times New Roman" w:eastAsia="Times New Roman" w:hAnsi="Times New Roman" w:cs="Times New Roman"/>
                <w:sz w:val="20"/>
                <w:szCs w:val="20"/>
                <w:lang w:eastAsia="cs-CZ"/>
              </w:rPr>
            </w:pPr>
          </w:p>
        </w:tc>
      </w:tr>
      <w:tr w:rsidR="00824C4D" w:rsidRPr="00824C4D" w:rsidTr="00A84294">
        <w:trPr>
          <w:cantSplit/>
          <w:trHeight w:val="470"/>
        </w:trPr>
        <w:tc>
          <w:tcPr>
            <w:tcW w:w="2518" w:type="dxa"/>
            <w:shd w:val="clear" w:color="auto" w:fill="F7CAAC"/>
          </w:tcPr>
          <w:p w:rsidR="00824C4D" w:rsidRPr="00824C4D" w:rsidRDefault="00824C4D" w:rsidP="00A84294">
            <w:pPr>
              <w:spacing w:after="0" w:line="240" w:lineRule="auto"/>
              <w:jc w:val="both"/>
              <w:rPr>
                <w:rFonts w:ascii="Times New Roman" w:eastAsia="Times New Roman" w:hAnsi="Times New Roman" w:cs="Times New Roman"/>
                <w:b/>
                <w:sz w:val="20"/>
                <w:szCs w:val="20"/>
                <w:lang w:eastAsia="cs-CZ"/>
              </w:rPr>
            </w:pPr>
            <w:r w:rsidRPr="00824C4D">
              <w:rPr>
                <w:rFonts w:ascii="Times New Roman" w:eastAsia="Times New Roman" w:hAnsi="Times New Roman" w:cs="Times New Roman"/>
                <w:b/>
                <w:sz w:val="20"/>
                <w:szCs w:val="20"/>
                <w:lang w:eastAsia="cs-CZ"/>
              </w:rPr>
              <w:t xml:space="preserve">Podpis </w:t>
            </w:r>
          </w:p>
        </w:tc>
        <w:tc>
          <w:tcPr>
            <w:tcW w:w="4536" w:type="dxa"/>
            <w:gridSpan w:val="5"/>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Jana Máčalová</w:t>
            </w:r>
            <w:r w:rsidRPr="00824C4D">
              <w:rPr>
                <w:rFonts w:ascii="Times New Roman" w:eastAsia="Times New Roman" w:hAnsi="Times New Roman" w:cs="Times New Roman"/>
                <w:sz w:val="20"/>
                <w:szCs w:val="20"/>
                <w:lang w:eastAsia="cs-CZ"/>
              </w:rPr>
              <w:t xml:space="preserve"> v.</w:t>
            </w:r>
            <w:r>
              <w:rPr>
                <w:rFonts w:ascii="Times New Roman" w:eastAsia="Times New Roman" w:hAnsi="Times New Roman" w:cs="Times New Roman"/>
                <w:sz w:val="20"/>
                <w:szCs w:val="20"/>
                <w:lang w:eastAsia="cs-CZ"/>
              </w:rPr>
              <w:t xml:space="preserve"> </w:t>
            </w:r>
            <w:r w:rsidRPr="00824C4D">
              <w:rPr>
                <w:rFonts w:ascii="Times New Roman" w:eastAsia="Times New Roman" w:hAnsi="Times New Roman" w:cs="Times New Roman"/>
                <w:sz w:val="20"/>
                <w:szCs w:val="20"/>
                <w:lang w:eastAsia="cs-CZ"/>
              </w:rPr>
              <w:t>r.</w:t>
            </w:r>
          </w:p>
        </w:tc>
        <w:tc>
          <w:tcPr>
            <w:tcW w:w="786" w:type="dxa"/>
            <w:gridSpan w:val="2"/>
            <w:shd w:val="clear" w:color="auto" w:fill="F7CAAC"/>
          </w:tcPr>
          <w:p w:rsidR="00824C4D" w:rsidRPr="00824C4D" w:rsidRDefault="00824C4D" w:rsidP="00A84294">
            <w:pPr>
              <w:spacing w:after="0" w:line="240" w:lineRule="auto"/>
              <w:jc w:val="both"/>
              <w:rPr>
                <w:rFonts w:ascii="Times New Roman" w:eastAsia="Times New Roman" w:hAnsi="Times New Roman" w:cs="Times New Roman"/>
                <w:sz w:val="20"/>
                <w:szCs w:val="20"/>
                <w:lang w:eastAsia="cs-CZ"/>
              </w:rPr>
            </w:pPr>
            <w:r w:rsidRPr="00824C4D">
              <w:rPr>
                <w:rFonts w:ascii="Times New Roman" w:eastAsia="Times New Roman" w:hAnsi="Times New Roman" w:cs="Times New Roman"/>
                <w:b/>
                <w:sz w:val="20"/>
                <w:szCs w:val="20"/>
                <w:lang w:eastAsia="cs-CZ"/>
              </w:rPr>
              <w:t>datum</w:t>
            </w:r>
          </w:p>
        </w:tc>
        <w:tc>
          <w:tcPr>
            <w:tcW w:w="2019" w:type="dxa"/>
            <w:gridSpan w:val="3"/>
          </w:tcPr>
          <w:p w:rsidR="00824C4D" w:rsidRPr="00824C4D" w:rsidRDefault="001E52C0" w:rsidP="00A84294">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pPr w:leftFromText="141" w:rightFromText="141" w:vertAnchor="page" w:horzAnchor="margin" w:tblpY="155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84294" w:rsidRPr="00E570CF" w:rsidTr="00A84294">
        <w:tc>
          <w:tcPr>
            <w:tcW w:w="9859" w:type="dxa"/>
            <w:gridSpan w:val="11"/>
            <w:tcBorders>
              <w:bottom w:val="double" w:sz="4" w:space="0" w:color="auto"/>
            </w:tcBorders>
            <w:shd w:val="clear" w:color="auto" w:fill="BDD6EE"/>
          </w:tcPr>
          <w:p w:rsidR="00A84294" w:rsidRPr="00E570CF" w:rsidRDefault="00A84294" w:rsidP="00A84294">
            <w:pPr>
              <w:spacing w:after="0" w:line="240" w:lineRule="auto"/>
              <w:jc w:val="both"/>
              <w:rPr>
                <w:rFonts w:ascii="Times New Roman" w:eastAsia="Times New Roman" w:hAnsi="Times New Roman" w:cs="Times New Roman"/>
                <w:b/>
                <w:sz w:val="28"/>
                <w:szCs w:val="20"/>
                <w:lang w:eastAsia="cs-CZ"/>
              </w:rPr>
            </w:pPr>
            <w:r w:rsidRPr="00E570CF">
              <w:rPr>
                <w:rFonts w:ascii="Times New Roman" w:eastAsia="Times New Roman" w:hAnsi="Times New Roman" w:cs="Times New Roman"/>
                <w:b/>
                <w:sz w:val="28"/>
                <w:szCs w:val="20"/>
                <w:lang w:eastAsia="cs-CZ"/>
              </w:rPr>
              <w:lastRenderedPageBreak/>
              <w:t>C-I – Personální zabezpečení</w:t>
            </w:r>
          </w:p>
        </w:tc>
      </w:tr>
      <w:tr w:rsidR="00A84294" w:rsidRPr="00E570CF" w:rsidTr="00A84294">
        <w:tc>
          <w:tcPr>
            <w:tcW w:w="2518" w:type="dxa"/>
            <w:tcBorders>
              <w:top w:val="double" w:sz="4"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Vysoká škola</w:t>
            </w:r>
          </w:p>
        </w:tc>
        <w:tc>
          <w:tcPr>
            <w:tcW w:w="7341" w:type="dxa"/>
            <w:gridSpan w:val="10"/>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Univerzita Tomáše Bati ve Zlíně</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Součást vysoké školy</w:t>
            </w:r>
          </w:p>
        </w:tc>
        <w:tc>
          <w:tcPr>
            <w:tcW w:w="7341" w:type="dxa"/>
            <w:gridSpan w:val="10"/>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Fakulta humanitních studií</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Název studijního programu</w:t>
            </w:r>
          </w:p>
        </w:tc>
        <w:tc>
          <w:tcPr>
            <w:tcW w:w="7341" w:type="dxa"/>
            <w:gridSpan w:val="10"/>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Sociální pedagogika</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Jméno a příjmení</w:t>
            </w:r>
          </w:p>
        </w:tc>
        <w:tc>
          <w:tcPr>
            <w:tcW w:w="4536"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Petr Novák</w:t>
            </w:r>
          </w:p>
        </w:tc>
        <w:tc>
          <w:tcPr>
            <w:tcW w:w="709"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Tituly</w:t>
            </w: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Ing., PhD.</w:t>
            </w:r>
          </w:p>
        </w:tc>
      </w:tr>
      <w:tr w:rsidR="00A84294" w:rsidRPr="00E570CF" w:rsidTr="00A84294">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Rok narození</w:t>
            </w:r>
          </w:p>
        </w:tc>
        <w:tc>
          <w:tcPr>
            <w:tcW w:w="829" w:type="dxa"/>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1979</w:t>
            </w:r>
          </w:p>
        </w:tc>
        <w:tc>
          <w:tcPr>
            <w:tcW w:w="1721"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k VŠ</w:t>
            </w:r>
          </w:p>
        </w:tc>
        <w:tc>
          <w:tcPr>
            <w:tcW w:w="992"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994"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40</w:t>
            </w:r>
          </w:p>
        </w:tc>
        <w:tc>
          <w:tcPr>
            <w:tcW w:w="709"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N</w:t>
            </w:r>
          </w:p>
        </w:tc>
      </w:tr>
      <w:tr w:rsidR="00A84294" w:rsidRPr="00E570CF" w:rsidTr="00A84294">
        <w:tc>
          <w:tcPr>
            <w:tcW w:w="5068" w:type="dxa"/>
            <w:gridSpan w:val="3"/>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994"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c>
          <w:tcPr>
            <w:tcW w:w="709" w:type="dxa"/>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c>
          <w:tcPr>
            <w:tcW w:w="709"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do kdy</w:t>
            </w:r>
          </w:p>
        </w:tc>
        <w:tc>
          <w:tcPr>
            <w:tcW w:w="138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 </w:t>
            </w:r>
          </w:p>
        </w:tc>
      </w:tr>
      <w:tr w:rsidR="00A84294" w:rsidRPr="00E570CF" w:rsidTr="00A84294">
        <w:tc>
          <w:tcPr>
            <w:tcW w:w="6060" w:type="dxa"/>
            <w:gridSpan w:val="5"/>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rozsah</w:t>
            </w:r>
          </w:p>
        </w:tc>
      </w:tr>
      <w:tr w:rsidR="00A84294" w:rsidRPr="00E570CF" w:rsidTr="00A84294">
        <w:tc>
          <w:tcPr>
            <w:tcW w:w="6060"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Moravská vysoká škola Olomouc</w:t>
            </w:r>
          </w:p>
        </w:tc>
        <w:tc>
          <w:tcPr>
            <w:tcW w:w="1703"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pp</w:t>
            </w: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20</w:t>
            </w:r>
          </w:p>
        </w:tc>
      </w:tr>
      <w:tr w:rsidR="00A84294" w:rsidRPr="00E570CF" w:rsidTr="00A84294">
        <w:tc>
          <w:tcPr>
            <w:tcW w:w="6060"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r>
      <w:tr w:rsidR="00A84294" w:rsidRPr="00E570CF" w:rsidTr="00A84294">
        <w:tc>
          <w:tcPr>
            <w:tcW w:w="6060"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A84294" w:rsidRPr="00E570CF" w:rsidTr="00A84294">
        <w:trPr>
          <w:trHeight w:val="279"/>
        </w:trPr>
        <w:tc>
          <w:tcPr>
            <w:tcW w:w="9859" w:type="dxa"/>
            <w:gridSpan w:val="11"/>
            <w:tcBorders>
              <w:top w:val="nil"/>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Podnikání a jeho specifika ve vzdělávacím sektoru</w:t>
            </w:r>
            <w:r w:rsidRPr="00E570CF">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garant, přednášející)</w:t>
            </w: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Údaje o vzdělání na VŠ </w:t>
            </w:r>
          </w:p>
        </w:tc>
      </w:tr>
      <w:tr w:rsidR="00A84294" w:rsidRPr="00E570CF" w:rsidTr="00A84294">
        <w:trPr>
          <w:trHeight w:val="307"/>
        </w:trPr>
        <w:tc>
          <w:tcPr>
            <w:tcW w:w="9859" w:type="dxa"/>
            <w:gridSpan w:val="11"/>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Management a ekonomika, 2009, UTB ve Zlíně, FAME. (Ph.D.)</w:t>
            </w: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Údaje o odborném působení od absolvování VŠ</w:t>
            </w:r>
          </w:p>
        </w:tc>
      </w:tr>
      <w:tr w:rsidR="00A84294" w:rsidRPr="00E570CF" w:rsidTr="00A84294">
        <w:trPr>
          <w:trHeight w:val="284"/>
        </w:trPr>
        <w:tc>
          <w:tcPr>
            <w:tcW w:w="9859" w:type="dxa"/>
            <w:gridSpan w:val="11"/>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MVŠO (Moravská vysoká škola Olomouc), Ústav podnikové ekonomiky, odborný asistent, 6 let. </w:t>
            </w:r>
          </w:p>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UTB ve Zlíně, FAME, od roku 2016 ředitel Ústavu podnikové ekonomiky, 12 let.</w:t>
            </w:r>
          </w:p>
        </w:tc>
      </w:tr>
      <w:tr w:rsidR="00A84294" w:rsidRPr="00E570CF" w:rsidTr="00A84294">
        <w:trPr>
          <w:trHeight w:val="250"/>
        </w:trPr>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Zkušenosti s vedením kvalifikačních a rigorózních prací</w:t>
            </w:r>
          </w:p>
        </w:tc>
      </w:tr>
      <w:tr w:rsidR="00A84294" w:rsidRPr="00E570CF" w:rsidTr="00A84294">
        <w:trPr>
          <w:trHeight w:val="337"/>
        </w:trPr>
        <w:tc>
          <w:tcPr>
            <w:tcW w:w="9859" w:type="dxa"/>
            <w:gridSpan w:val="11"/>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Počet vedených a obhájených bakalářských prací = 50. Počet vedených a obhájených diplomových prací = 90.</w:t>
            </w:r>
          </w:p>
        </w:tc>
      </w:tr>
      <w:tr w:rsidR="00A84294" w:rsidRPr="00E570CF" w:rsidTr="00A84294">
        <w:trPr>
          <w:cantSplit/>
        </w:trPr>
        <w:tc>
          <w:tcPr>
            <w:tcW w:w="3347" w:type="dxa"/>
            <w:gridSpan w:val="2"/>
            <w:tcBorders>
              <w:top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Ohlasy publikací</w:t>
            </w:r>
          </w:p>
        </w:tc>
      </w:tr>
      <w:tr w:rsidR="00A84294" w:rsidRPr="00E570CF" w:rsidTr="00A84294">
        <w:trPr>
          <w:cantSplit/>
        </w:trPr>
        <w:tc>
          <w:tcPr>
            <w:tcW w:w="334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WOS</w:t>
            </w:r>
          </w:p>
        </w:tc>
        <w:tc>
          <w:tcPr>
            <w:tcW w:w="693"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18"/>
                <w:szCs w:val="20"/>
                <w:lang w:eastAsia="cs-CZ"/>
              </w:rPr>
            </w:pPr>
            <w:r w:rsidRPr="00E570CF">
              <w:rPr>
                <w:rFonts w:ascii="Times New Roman" w:eastAsia="Times New Roman" w:hAnsi="Times New Roman" w:cs="Times New Roman"/>
                <w:b/>
                <w:sz w:val="18"/>
                <w:szCs w:val="20"/>
                <w:lang w:eastAsia="cs-CZ"/>
              </w:rPr>
              <w:t>Scopus</w:t>
            </w:r>
          </w:p>
        </w:tc>
        <w:tc>
          <w:tcPr>
            <w:tcW w:w="694"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18"/>
                <w:szCs w:val="20"/>
                <w:lang w:eastAsia="cs-CZ"/>
              </w:rPr>
              <w:t>ostatní</w:t>
            </w:r>
          </w:p>
        </w:tc>
      </w:tr>
      <w:tr w:rsidR="00A84294" w:rsidRPr="00E570CF" w:rsidTr="00A84294">
        <w:trPr>
          <w:cantSplit/>
          <w:trHeight w:val="70"/>
        </w:trPr>
        <w:tc>
          <w:tcPr>
            <w:tcW w:w="3347"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31</w:t>
            </w:r>
          </w:p>
        </w:tc>
        <w:tc>
          <w:tcPr>
            <w:tcW w:w="693" w:type="dxa"/>
            <w:vMerge w:val="restart"/>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59</w:t>
            </w:r>
          </w:p>
        </w:tc>
        <w:tc>
          <w:tcPr>
            <w:tcW w:w="694" w:type="dxa"/>
            <w:vMerge w:val="restart"/>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p>
        </w:tc>
      </w:tr>
      <w:tr w:rsidR="00A84294" w:rsidRPr="00E570CF" w:rsidTr="00A84294">
        <w:trPr>
          <w:trHeight w:val="205"/>
        </w:trPr>
        <w:tc>
          <w:tcPr>
            <w:tcW w:w="3347"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r>
      <w:tr w:rsidR="00A84294" w:rsidRPr="00E570CF" w:rsidTr="00A84294">
        <w:tc>
          <w:tcPr>
            <w:tcW w:w="9859" w:type="dxa"/>
            <w:gridSpan w:val="11"/>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A84294" w:rsidRPr="00E570CF" w:rsidTr="00A84294">
        <w:trPr>
          <w:trHeight w:val="2347"/>
        </w:trPr>
        <w:tc>
          <w:tcPr>
            <w:tcW w:w="9859" w:type="dxa"/>
            <w:gridSpan w:val="11"/>
          </w:tcPr>
          <w:p w:rsidR="00A84294" w:rsidRPr="00E570CF" w:rsidRDefault="00A84294" w:rsidP="00A84294">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Bartoš, P., Habánik, J., &amp; Novák, P. (2014). </w:t>
            </w:r>
            <w:r w:rsidRPr="00E570CF">
              <w:rPr>
                <w:rFonts w:ascii="Times New Roman" w:eastAsia="Times New Roman" w:hAnsi="Times New Roman" w:cs="Times New Roman"/>
                <w:sz w:val="20"/>
                <w:szCs w:val="20"/>
                <w:lang w:val="en-US" w:eastAsia="cs-CZ"/>
              </w:rPr>
              <w:t xml:space="preserve">Significant Attributes of the Business Environment in Small and Medium-Sized Enterprises. In: </w:t>
            </w:r>
            <w:r w:rsidRPr="00E570CF">
              <w:rPr>
                <w:rFonts w:ascii="Times New Roman" w:eastAsia="Times New Roman" w:hAnsi="Times New Roman" w:cs="Times New Roman"/>
                <w:i/>
                <w:sz w:val="20"/>
                <w:szCs w:val="20"/>
                <w:lang w:val="en-US" w:eastAsia="cs-CZ"/>
              </w:rPr>
              <w:t>Economics and Sociology</w:t>
            </w:r>
            <w:r w:rsidRPr="00E570CF">
              <w:rPr>
                <w:rFonts w:ascii="Times New Roman" w:eastAsia="Times New Roman" w:hAnsi="Times New Roman" w:cs="Times New Roman"/>
                <w:sz w:val="20"/>
                <w:szCs w:val="20"/>
                <w:lang w:val="en-US" w:eastAsia="cs-CZ"/>
              </w:rPr>
              <w:t>. 7 (3), s. 22–39. Dostupné z http://www.economics-sociology.eu/files/06_48_Belas_Bartos_Habanik_Novak.pdf</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A84294" w:rsidRPr="00E570CF" w:rsidRDefault="00A84294" w:rsidP="00A84294">
            <w:pPr>
              <w:tabs>
                <w:tab w:val="left" w:pos="473"/>
                <w:tab w:val="left" w:pos="8844"/>
                <w:tab w:val="left" w:pos="9066"/>
              </w:tabs>
              <w:spacing w:after="0" w:line="240" w:lineRule="auto"/>
              <w:jc w:val="both"/>
              <w:rPr>
                <w:rFonts w:ascii="Times New Roman" w:eastAsia="Times New Roman" w:hAnsi="Times New Roman" w:cs="Times New Roman"/>
                <w:iCs/>
                <w:sz w:val="20"/>
                <w:szCs w:val="20"/>
                <w:lang w:eastAsia="cs-CZ"/>
              </w:rPr>
            </w:pPr>
            <w:r w:rsidRPr="00E570CF">
              <w:rPr>
                <w:rFonts w:ascii="Times New Roman" w:eastAsia="Times New Roman" w:hAnsi="Times New Roman" w:cs="Times New Roman"/>
                <w:sz w:val="20"/>
                <w:szCs w:val="20"/>
                <w:lang w:eastAsia="cs-CZ"/>
              </w:rPr>
              <w:t xml:space="preserve">Belás, J., Habánik, J., Cipová, E., &amp; Novák, P. (2014). </w:t>
            </w:r>
            <w:r w:rsidRPr="00E570CF">
              <w:rPr>
                <w:rFonts w:ascii="Times New Roman" w:eastAsia="Times New Roman" w:hAnsi="Times New Roman" w:cs="Times New Roman"/>
                <w:sz w:val="20"/>
                <w:szCs w:val="20"/>
                <w:lang w:val="en-US" w:eastAsia="cs-CZ"/>
              </w:rPr>
              <w:t xml:space="preserve">Actual trends in business risks for small and medium enterprises. Case studies from the Czech Republic and Slovakia, </w:t>
            </w:r>
            <w:r w:rsidRPr="00E570CF">
              <w:rPr>
                <w:rFonts w:ascii="Times New Roman" w:eastAsia="Times New Roman" w:hAnsi="Times New Roman" w:cs="Times New Roman"/>
                <w:i/>
                <w:sz w:val="20"/>
                <w:szCs w:val="20"/>
                <w:lang w:val="en-US" w:eastAsia="cs-CZ"/>
              </w:rPr>
              <w:t>Ikonomicheski Izsledvania</w:t>
            </w:r>
            <w:r w:rsidRPr="00E570CF">
              <w:rPr>
                <w:rFonts w:ascii="Times New Roman" w:eastAsia="Times New Roman" w:hAnsi="Times New Roman" w:cs="Times New Roman"/>
                <w:sz w:val="20"/>
                <w:szCs w:val="20"/>
                <w:lang w:val="en-US" w:eastAsia="cs-CZ"/>
              </w:rPr>
              <w:t xml:space="preserve">, 23 (4), pp. </w:t>
            </w:r>
            <w:r w:rsidRPr="00E570CF">
              <w:rPr>
                <w:rFonts w:ascii="Times New Roman" w:eastAsia="Times New Roman" w:hAnsi="Times New Roman" w:cs="Times New Roman"/>
                <w:sz w:val="20"/>
                <w:szCs w:val="20"/>
                <w:lang w:eastAsia="cs-CZ"/>
              </w:rPr>
              <w:t xml:space="preserve">159-181. </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25%)</w:t>
            </w:r>
          </w:p>
          <w:p w:rsidR="00A84294" w:rsidRPr="00E570CF" w:rsidRDefault="00A84294" w:rsidP="00A84294">
            <w:pPr>
              <w:tabs>
                <w:tab w:val="left" w:pos="473"/>
                <w:tab w:val="left" w:pos="8844"/>
                <w:tab w:val="left" w:pos="9066"/>
              </w:tabs>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Popesko, B., Papadaki, Š., &amp; Novák, P. (2015). Cost and Reimbursement Aanalysis of Selected Hospital Diagnoses via Acitivity-Based Costing, </w:t>
            </w:r>
            <w:r w:rsidRPr="00E570CF">
              <w:rPr>
                <w:rFonts w:ascii="Times New Roman" w:eastAsia="Times New Roman" w:hAnsi="Times New Roman" w:cs="Times New Roman"/>
                <w:i/>
                <w:sz w:val="20"/>
                <w:szCs w:val="20"/>
                <w:lang w:eastAsia="cs-CZ"/>
              </w:rPr>
              <w:t xml:space="preserve">E </w:t>
            </w:r>
            <w:r w:rsidRPr="00E570CF">
              <w:rPr>
                <w:rFonts w:ascii="Times New Roman" w:eastAsia="Times New Roman" w:hAnsi="Times New Roman" w:cs="Times New Roman"/>
                <w:i/>
                <w:iCs/>
                <w:color w:val="000000"/>
                <w:sz w:val="20"/>
                <w:szCs w:val="20"/>
                <w:lang w:eastAsia="cs-CZ"/>
              </w:rPr>
              <w:t>&amp;</w:t>
            </w:r>
            <w:r w:rsidRPr="00E570CF">
              <w:rPr>
                <w:rFonts w:ascii="Times New Roman" w:eastAsia="Times New Roman" w:hAnsi="Times New Roman" w:cs="Times New Roman"/>
                <w:i/>
                <w:sz w:val="20"/>
                <w:szCs w:val="20"/>
                <w:lang w:eastAsia="cs-CZ"/>
              </w:rPr>
              <w:t>M Ekonomie a Management</w:t>
            </w:r>
            <w:r w:rsidRPr="00E570CF">
              <w:rPr>
                <w:rFonts w:ascii="Times New Roman" w:eastAsia="Times New Roman" w:hAnsi="Times New Roman" w:cs="Times New Roman"/>
                <w:sz w:val="20"/>
                <w:szCs w:val="20"/>
                <w:lang w:eastAsia="cs-CZ"/>
              </w:rPr>
              <w:t>, 18 (3). pp. 50 – 61</w:t>
            </w:r>
            <w:r w:rsidRPr="00E570CF">
              <w:rPr>
                <w:rFonts w:ascii="Times New Roman" w:eastAsia="Times New Roman" w:hAnsi="Times New Roman" w:cs="Times New Roman"/>
                <w:i/>
                <w:iCs/>
                <w:color w:val="1F497D"/>
                <w:sz w:val="20"/>
                <w:szCs w:val="20"/>
                <w:lang w:eastAsia="cs-CZ"/>
              </w:rPr>
              <w:t xml:space="preserve">. </w:t>
            </w:r>
            <w:r w:rsidRPr="00E570CF">
              <w:rPr>
                <w:rFonts w:ascii="Times New Roman" w:eastAsia="Times New Roman" w:hAnsi="Times New Roman" w:cs="Times New Roman"/>
                <w:sz w:val="20"/>
                <w:szCs w:val="20"/>
                <w:lang w:eastAsia="cs-CZ"/>
              </w:rPr>
              <w:t>(spoluautorský podíl 50%)</w:t>
            </w:r>
          </w:p>
          <w:p w:rsidR="00A84294" w:rsidRPr="00E570CF" w:rsidRDefault="00A84294" w:rsidP="00A84294">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sz w:val="20"/>
                <w:szCs w:val="20"/>
                <w:lang w:eastAsia="cs-CZ"/>
              </w:rPr>
              <w:t xml:space="preserve">Novák, P., &amp; Vencálek, O. (2016). </w:t>
            </w:r>
            <w:r w:rsidRPr="00E570CF">
              <w:rPr>
                <w:rFonts w:ascii="Times New Roman" w:eastAsia="Times New Roman" w:hAnsi="Times New Roman" w:cs="Times New Roman"/>
                <w:color w:val="000000"/>
                <w:sz w:val="20"/>
                <w:szCs w:val="20"/>
                <w:lang w:eastAsia="cs-CZ"/>
              </w:rPr>
              <w:t xml:space="preserve">Is It Sufficient to Assess Cost Behavior Merely by Volume of Production? Cost behavior research results from Czech Republic. </w:t>
            </w:r>
            <w:r w:rsidRPr="00E570CF">
              <w:rPr>
                <w:rFonts w:ascii="Times New Roman" w:eastAsia="Times New Roman" w:hAnsi="Times New Roman" w:cs="Times New Roman"/>
                <w:i/>
                <w:color w:val="000000"/>
                <w:sz w:val="20"/>
                <w:szCs w:val="20"/>
                <w:lang w:eastAsia="cs-CZ"/>
              </w:rPr>
              <w:t>Montenegrin Journal of Economics</w:t>
            </w:r>
            <w:r w:rsidRPr="00E570CF">
              <w:rPr>
                <w:rFonts w:ascii="Times New Roman" w:eastAsia="Times New Roman" w:hAnsi="Times New Roman" w:cs="Times New Roman"/>
                <w:color w:val="000000"/>
                <w:sz w:val="20"/>
                <w:szCs w:val="20"/>
                <w:lang w:eastAsia="cs-CZ"/>
              </w:rPr>
              <w:t xml:space="preserve">, 12 (3), pp. 139-154. (WoS ESCI) </w:t>
            </w:r>
            <w:r w:rsidRPr="00E570CF">
              <w:rPr>
                <w:rFonts w:ascii="Times New Roman" w:eastAsia="Times New Roman" w:hAnsi="Times New Roman" w:cs="Times New Roman"/>
                <w:sz w:val="20"/>
                <w:szCs w:val="20"/>
                <w:lang w:eastAsia="cs-CZ"/>
              </w:rPr>
              <w:t>(spoluautorský podíl 50%)</w:t>
            </w:r>
          </w:p>
          <w:p w:rsidR="00A84294" w:rsidRPr="00E570CF" w:rsidRDefault="00A84294" w:rsidP="00A84294">
            <w:pPr>
              <w:keepNext/>
              <w:keepLines/>
              <w:spacing w:after="0" w:line="240" w:lineRule="auto"/>
              <w:jc w:val="both"/>
              <w:outlineLvl w:val="4"/>
              <w:rPr>
                <w:rFonts w:ascii="Times New Roman" w:eastAsia="Times New Roman" w:hAnsi="Times New Roman" w:cs="Times New Roman"/>
                <w:sz w:val="20"/>
                <w:szCs w:val="20"/>
                <w:lang w:eastAsia="cs-CZ"/>
              </w:rPr>
            </w:pPr>
            <w:r w:rsidRPr="00E570CF">
              <w:rPr>
                <w:rFonts w:ascii="Times New Roman" w:eastAsia="Times New Roman" w:hAnsi="Times New Roman" w:cs="Times New Roman"/>
                <w:color w:val="000000"/>
                <w:sz w:val="16"/>
                <w:szCs w:val="16"/>
                <w:lang w:eastAsia="cs-CZ"/>
              </w:rPr>
              <w:t xml:space="preserve"> </w:t>
            </w:r>
            <w:r w:rsidRPr="00E570CF">
              <w:rPr>
                <w:rFonts w:ascii="Times New Roman" w:eastAsia="Times New Roman" w:hAnsi="Times New Roman" w:cs="Times New Roman"/>
                <w:sz w:val="20"/>
                <w:szCs w:val="20"/>
                <w:lang w:eastAsia="cs-CZ"/>
              </w:rPr>
              <w:t xml:space="preserve">Novák, P., Papadaki, Š., Popesko, B., &amp; Hrabec, D. (2016). Comparison of Managerial Implications for Utilization of Variable Costing and Throughput Accounting Methods, </w:t>
            </w:r>
            <w:r w:rsidRPr="00E570CF">
              <w:rPr>
                <w:rFonts w:ascii="Times New Roman" w:eastAsia="Times New Roman" w:hAnsi="Times New Roman" w:cs="Times New Roman"/>
                <w:i/>
                <w:sz w:val="20"/>
                <w:szCs w:val="20"/>
                <w:lang w:eastAsia="cs-CZ"/>
              </w:rPr>
              <w:t>Journal of Applied Engineering Science</w:t>
            </w:r>
            <w:r w:rsidRPr="00E570CF">
              <w:rPr>
                <w:rFonts w:ascii="Times New Roman" w:eastAsia="Times New Roman" w:hAnsi="Times New Roman" w:cs="Times New Roman"/>
                <w:sz w:val="20"/>
                <w:szCs w:val="20"/>
                <w:lang w:eastAsia="cs-CZ"/>
              </w:rPr>
              <w:t>, 14 (3), 351-360. (spoluautorský podíl 25%)</w:t>
            </w:r>
          </w:p>
          <w:p w:rsidR="00A84294" w:rsidRPr="00E570CF" w:rsidRDefault="00A84294" w:rsidP="00A84294">
            <w:pPr>
              <w:keepNext/>
              <w:keepLines/>
              <w:spacing w:after="0" w:line="240" w:lineRule="auto"/>
              <w:jc w:val="both"/>
              <w:outlineLvl w:val="4"/>
              <w:rPr>
                <w:rFonts w:ascii="Cambria" w:eastAsia="Times New Roman" w:hAnsi="Cambria" w:cs="Times New Roman"/>
                <w:iCs/>
                <w:color w:val="365F91"/>
                <w:sz w:val="16"/>
                <w:szCs w:val="16"/>
                <w:lang w:eastAsia="cs-CZ"/>
              </w:rPr>
            </w:pPr>
            <w:r w:rsidRPr="00E570CF">
              <w:rPr>
                <w:rFonts w:ascii="Times New Roman" w:eastAsia="Times New Roman" w:hAnsi="Times New Roman" w:cs="Times New Roman"/>
                <w:sz w:val="20"/>
                <w:szCs w:val="20"/>
                <w:lang w:eastAsia="cs-CZ"/>
              </w:rPr>
              <w:t xml:space="preserve">Novák, P., Dvorský, J., Popesko, B. &amp; Strouhal, J. (2017).  Analysis of overhead cost behavior: Case study on decision-making approach. </w:t>
            </w:r>
            <w:r w:rsidRPr="00E570CF">
              <w:rPr>
                <w:rFonts w:ascii="Times New Roman" w:eastAsia="Times New Roman" w:hAnsi="Times New Roman" w:cs="Times New Roman"/>
                <w:i/>
                <w:sz w:val="20"/>
                <w:szCs w:val="20"/>
                <w:lang w:eastAsia="cs-CZ"/>
              </w:rPr>
              <w:t>Journal of International Studies,</w:t>
            </w:r>
            <w:r w:rsidRPr="00E570CF">
              <w:rPr>
                <w:rFonts w:ascii="Times New Roman" w:eastAsia="Times New Roman" w:hAnsi="Times New Roman" w:cs="Times New Roman"/>
                <w:sz w:val="20"/>
                <w:szCs w:val="20"/>
                <w:lang w:eastAsia="cs-CZ"/>
              </w:rPr>
              <w:t xml:space="preserve"> 10 (1), pp 74-91. (spoluautorský podíl 25%)</w:t>
            </w:r>
          </w:p>
        </w:tc>
      </w:tr>
      <w:tr w:rsidR="00A84294" w:rsidRPr="00E570CF" w:rsidTr="00A84294">
        <w:trPr>
          <w:trHeight w:val="218"/>
        </w:trPr>
        <w:tc>
          <w:tcPr>
            <w:tcW w:w="9859" w:type="dxa"/>
            <w:gridSpan w:val="11"/>
            <w:shd w:val="clear" w:color="auto" w:fill="F7CAAC"/>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Působení v zahraničí</w:t>
            </w:r>
          </w:p>
        </w:tc>
      </w:tr>
      <w:tr w:rsidR="00A84294" w:rsidRPr="00E570CF" w:rsidTr="00A84294">
        <w:trPr>
          <w:trHeight w:val="328"/>
        </w:trPr>
        <w:tc>
          <w:tcPr>
            <w:tcW w:w="9859" w:type="dxa"/>
            <w:gridSpan w:val="11"/>
          </w:tcPr>
          <w:p w:rsidR="00A84294" w:rsidRPr="00E570CF" w:rsidRDefault="00A84294" w:rsidP="00A84294">
            <w:pPr>
              <w:spacing w:after="0" w:line="240" w:lineRule="auto"/>
              <w:rPr>
                <w:rFonts w:ascii="Times New Roman" w:eastAsia="Times New Roman" w:hAnsi="Times New Roman" w:cs="Times New Roman"/>
                <w:b/>
                <w:sz w:val="20"/>
                <w:szCs w:val="20"/>
                <w:lang w:eastAsia="cs-CZ"/>
              </w:rPr>
            </w:pPr>
          </w:p>
        </w:tc>
      </w:tr>
      <w:tr w:rsidR="00A84294" w:rsidRPr="00E570CF" w:rsidTr="00A84294">
        <w:trPr>
          <w:cantSplit/>
          <w:trHeight w:val="470"/>
        </w:trPr>
        <w:tc>
          <w:tcPr>
            <w:tcW w:w="2518" w:type="dxa"/>
            <w:shd w:val="clear" w:color="auto" w:fill="F7CAAC"/>
          </w:tcPr>
          <w:p w:rsidR="00A84294" w:rsidRPr="00E570CF" w:rsidRDefault="00A84294" w:rsidP="00A84294">
            <w:pPr>
              <w:spacing w:after="0" w:line="240" w:lineRule="auto"/>
              <w:jc w:val="both"/>
              <w:rPr>
                <w:rFonts w:ascii="Times New Roman" w:eastAsia="Times New Roman" w:hAnsi="Times New Roman" w:cs="Times New Roman"/>
                <w:b/>
                <w:sz w:val="20"/>
                <w:szCs w:val="20"/>
                <w:lang w:eastAsia="cs-CZ"/>
              </w:rPr>
            </w:pPr>
            <w:r w:rsidRPr="00E570CF">
              <w:rPr>
                <w:rFonts w:ascii="Times New Roman" w:eastAsia="Times New Roman" w:hAnsi="Times New Roman" w:cs="Times New Roman"/>
                <w:b/>
                <w:sz w:val="20"/>
                <w:szCs w:val="20"/>
                <w:lang w:eastAsia="cs-CZ"/>
              </w:rPr>
              <w:t xml:space="preserve">Podpis </w:t>
            </w:r>
          </w:p>
        </w:tc>
        <w:tc>
          <w:tcPr>
            <w:tcW w:w="4536" w:type="dxa"/>
            <w:gridSpan w:val="5"/>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Petr Novák v. r.</w:t>
            </w:r>
          </w:p>
        </w:tc>
        <w:tc>
          <w:tcPr>
            <w:tcW w:w="786" w:type="dxa"/>
            <w:gridSpan w:val="2"/>
            <w:shd w:val="clear" w:color="auto" w:fill="F7CAAC"/>
          </w:tcPr>
          <w:p w:rsidR="00A84294" w:rsidRPr="00E570CF" w:rsidRDefault="00A84294" w:rsidP="00A84294">
            <w:pPr>
              <w:spacing w:after="0" w:line="240" w:lineRule="auto"/>
              <w:jc w:val="both"/>
              <w:rPr>
                <w:rFonts w:ascii="Times New Roman" w:eastAsia="Times New Roman" w:hAnsi="Times New Roman" w:cs="Times New Roman"/>
                <w:sz w:val="20"/>
                <w:szCs w:val="20"/>
                <w:lang w:eastAsia="cs-CZ"/>
              </w:rPr>
            </w:pPr>
            <w:r w:rsidRPr="00E570CF">
              <w:rPr>
                <w:rFonts w:ascii="Times New Roman" w:eastAsia="Times New Roman" w:hAnsi="Times New Roman" w:cs="Times New Roman"/>
                <w:b/>
                <w:sz w:val="20"/>
                <w:szCs w:val="20"/>
                <w:lang w:eastAsia="cs-CZ"/>
              </w:rPr>
              <w:t>datum</w:t>
            </w:r>
          </w:p>
        </w:tc>
        <w:tc>
          <w:tcPr>
            <w:tcW w:w="2019" w:type="dxa"/>
            <w:gridSpan w:val="3"/>
          </w:tcPr>
          <w:p w:rsidR="00A84294" w:rsidRPr="00E570CF" w:rsidRDefault="001E52C0" w:rsidP="00A84294">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pPr w:leftFromText="141" w:rightFromText="141" w:vertAnchor="text" w:horzAnchor="margin" w:tblpXSpec="center" w:tblpY="2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496E28" w:rsidTr="00CA4E79">
        <w:tc>
          <w:tcPr>
            <w:tcW w:w="9859" w:type="dxa"/>
            <w:gridSpan w:val="11"/>
            <w:tcBorders>
              <w:bottom w:val="double" w:sz="4" w:space="0" w:color="auto"/>
            </w:tcBorders>
            <w:shd w:val="clear" w:color="auto" w:fill="BDD6EE"/>
          </w:tcPr>
          <w:p w:rsidR="003F428A" w:rsidRPr="00496E28" w:rsidRDefault="003F428A" w:rsidP="00CA4E79">
            <w:pPr>
              <w:spacing w:after="0" w:line="240" w:lineRule="auto"/>
              <w:jc w:val="both"/>
              <w:rPr>
                <w:rFonts w:ascii="Times New Roman" w:eastAsia="Times New Roman" w:hAnsi="Times New Roman" w:cs="Times New Roman"/>
                <w:b/>
                <w:sz w:val="28"/>
                <w:szCs w:val="20"/>
                <w:lang w:eastAsia="cs-CZ"/>
              </w:rPr>
            </w:pPr>
            <w:r w:rsidRPr="00496E28">
              <w:rPr>
                <w:rFonts w:ascii="Times New Roman" w:eastAsia="Times New Roman" w:hAnsi="Times New Roman" w:cs="Times New Roman"/>
                <w:b/>
                <w:sz w:val="28"/>
                <w:szCs w:val="20"/>
                <w:lang w:eastAsia="cs-CZ"/>
              </w:rPr>
              <w:lastRenderedPageBreak/>
              <w:t>C-I – Personální zabezpečení</w:t>
            </w:r>
          </w:p>
        </w:tc>
      </w:tr>
      <w:tr w:rsidR="003F428A" w:rsidRPr="00496E28" w:rsidTr="00CA4E79">
        <w:tc>
          <w:tcPr>
            <w:tcW w:w="2518" w:type="dxa"/>
            <w:tcBorders>
              <w:top w:val="double" w:sz="4"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Anna Petr Šafránková   </w:t>
            </w:r>
          </w:p>
        </w:tc>
        <w:tc>
          <w:tcPr>
            <w:tcW w:w="709"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Mgr., Ph.D.</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1987</w:t>
            </w:r>
          </w:p>
        </w:tc>
        <w:tc>
          <w:tcPr>
            <w:tcW w:w="1721"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pp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5068" w:type="dxa"/>
            <w:gridSpan w:val="3"/>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32</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8/2019</w:t>
            </w:r>
          </w:p>
        </w:tc>
      </w:tr>
      <w:tr w:rsidR="003F428A" w:rsidRPr="00496E28" w:rsidTr="00CA4E79">
        <w:tc>
          <w:tcPr>
            <w:tcW w:w="6060" w:type="dxa"/>
            <w:gridSpan w:val="5"/>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496E28" w:rsidTr="00CA4E79">
        <w:trPr>
          <w:trHeight w:val="329"/>
        </w:trPr>
        <w:tc>
          <w:tcPr>
            <w:tcW w:w="9859" w:type="dxa"/>
            <w:gridSpan w:val="11"/>
            <w:tcBorders>
              <w:top w:val="nil"/>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Vybrané problémy v komunikaci (garant, vyučující), Sociálně znevýhodněný žák (garant, vyučující)</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3F428A" w:rsidRPr="00496E28" w:rsidTr="00CA4E79">
        <w:trPr>
          <w:trHeight w:val="307"/>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Pedagogika, 2015, UP v Olomouci, PdF. (Ph.D.)</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3F428A" w:rsidRPr="00496E28" w:rsidTr="00CA4E79">
        <w:trPr>
          <w:trHeight w:val="284"/>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UTB ve Zlíně, FHS, 5 let.</w:t>
            </w:r>
          </w:p>
        </w:tc>
      </w:tr>
      <w:tr w:rsidR="003F428A" w:rsidRPr="00496E28" w:rsidTr="00CA4E79">
        <w:trPr>
          <w:trHeight w:val="250"/>
        </w:trPr>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3F428A" w:rsidRPr="00496E28" w:rsidTr="00CA4E79">
        <w:trPr>
          <w:trHeight w:val="337"/>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Počet vedených a obhájených bakalářských prací = 31. Počet vedených a obhájených diplomových prací = 5.</w:t>
            </w:r>
          </w:p>
        </w:tc>
      </w:tr>
      <w:tr w:rsidR="003F428A" w:rsidRPr="00496E28" w:rsidTr="00CA4E79">
        <w:trPr>
          <w:cantSplit/>
        </w:trPr>
        <w:tc>
          <w:tcPr>
            <w:tcW w:w="3347"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3F428A" w:rsidRPr="00496E28" w:rsidTr="00CA4E79">
        <w:trPr>
          <w:cantSplit/>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18"/>
                <w:szCs w:val="20"/>
                <w:lang w:eastAsia="cs-CZ"/>
              </w:rPr>
              <w:t>ostatní</w:t>
            </w:r>
          </w:p>
        </w:tc>
      </w:tr>
      <w:tr w:rsidR="003F428A" w:rsidRPr="00496E28" w:rsidTr="00CA4E79">
        <w:trPr>
          <w:cantSplit/>
          <w:trHeight w:val="70"/>
        </w:trPr>
        <w:tc>
          <w:tcPr>
            <w:tcW w:w="3347"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93" w:type="dxa"/>
            <w:vMerge w:val="restart"/>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w:t>
            </w:r>
          </w:p>
        </w:tc>
        <w:tc>
          <w:tcPr>
            <w:tcW w:w="694" w:type="dxa"/>
            <w:vMerge w:val="restart"/>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11</w:t>
            </w:r>
          </w:p>
        </w:tc>
      </w:tr>
      <w:tr w:rsidR="003F428A" w:rsidRPr="00496E28" w:rsidTr="00CA4E79">
        <w:trPr>
          <w:trHeight w:val="205"/>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496E28" w:rsidTr="00CA4E79">
        <w:trPr>
          <w:trHeight w:val="2347"/>
        </w:trPr>
        <w:tc>
          <w:tcPr>
            <w:tcW w:w="9859" w:type="dxa"/>
            <w:gridSpan w:val="11"/>
          </w:tcPr>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Kocourková, V. (2013). The Teacher’s Role in the Reflection of Social Disadvantage. </w:t>
            </w:r>
            <w:r w:rsidRPr="00496E28">
              <w:rPr>
                <w:rFonts w:ascii="Times New Roman" w:eastAsia="Times New Roman" w:hAnsi="Times New Roman" w:cs="Times New Roman"/>
                <w:i/>
                <w:sz w:val="20"/>
                <w:lang w:eastAsia="cs-CZ"/>
              </w:rPr>
              <w:t>E-Pedagogium</w:t>
            </w:r>
            <w:r w:rsidRPr="00496E28">
              <w:rPr>
                <w:rFonts w:ascii="Times New Roman" w:eastAsia="Times New Roman" w:hAnsi="Times New Roman" w:cs="Times New Roman"/>
                <w:sz w:val="20"/>
                <w:lang w:eastAsia="cs-CZ"/>
              </w:rPr>
              <w:t xml:space="preserve">, č. 4, s. 7 – 23. ISSN 1213-7499. (databáze ERIH) (spoluautorský podíl 50%) </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(2015). Teachers´Beliefs about Socially Disadvantaged Pupils in the Czech Republic. </w:t>
            </w:r>
            <w:r w:rsidRPr="00496E28">
              <w:rPr>
                <w:rFonts w:ascii="Times New Roman" w:eastAsia="Times New Roman" w:hAnsi="Times New Roman" w:cs="Times New Roman"/>
                <w:i/>
                <w:sz w:val="20"/>
                <w:lang w:eastAsia="cs-CZ"/>
              </w:rPr>
              <w:t>Procedia Social and Behavioral Sciences</w:t>
            </w:r>
            <w:r w:rsidRPr="00496E28">
              <w:rPr>
                <w:rFonts w:ascii="Times New Roman" w:eastAsia="Times New Roman" w:hAnsi="Times New Roman" w:cs="Times New Roman"/>
                <w:sz w:val="20"/>
                <w:lang w:eastAsia="cs-CZ"/>
              </w:rPr>
              <w:t xml:space="preserve">. s. 738-747. ISSN 1877-0428.(databáze WOS) (spoluautorský podíl 50%) </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Hrbáčková, K. (2016). Teacher Self-Efficacy within the Context of Socially Disadvantaged Pupils´Education. </w:t>
            </w:r>
            <w:r w:rsidRPr="00496E28">
              <w:rPr>
                <w:rFonts w:ascii="Times New Roman" w:eastAsia="Times New Roman" w:hAnsi="Times New Roman" w:cs="Times New Roman"/>
                <w:i/>
                <w:sz w:val="20"/>
                <w:lang w:eastAsia="cs-CZ"/>
              </w:rPr>
              <w:t>Sociální pedagogika/Social Education</w:t>
            </w:r>
            <w:r w:rsidRPr="00496E28">
              <w:rPr>
                <w:rFonts w:ascii="Times New Roman" w:eastAsia="Times New Roman" w:hAnsi="Times New Roman" w:cs="Times New Roman"/>
                <w:sz w:val="20"/>
                <w:lang w:eastAsia="cs-CZ"/>
              </w:rPr>
              <w:t xml:space="preserve">, 4 (2), s. 9-24. ISSN 1805-8825.(databáze ERIH) (spoluautorský podíl 50%) </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Zátopková, K. (2017). Teachers´ Evaluation of Importance of Selected Determinants of Education of Socially Disadvantaged Pupils. </w:t>
            </w:r>
            <w:r w:rsidRPr="00496E28">
              <w:rPr>
                <w:rFonts w:ascii="Times New Roman" w:eastAsia="Times New Roman" w:hAnsi="Times New Roman" w:cs="Times New Roman"/>
                <w:i/>
                <w:sz w:val="20"/>
                <w:lang w:eastAsia="cs-CZ"/>
              </w:rPr>
              <w:t>ERIES Journal on Efficiency and Responsibility in Education and Science</w:t>
            </w:r>
            <w:r w:rsidRPr="00496E28">
              <w:rPr>
                <w:rFonts w:ascii="Times New Roman" w:eastAsia="Times New Roman" w:hAnsi="Times New Roman" w:cs="Times New Roman"/>
                <w:sz w:val="20"/>
                <w:lang w:eastAsia="cs-CZ"/>
              </w:rPr>
              <w:t>, 10 (1), pp. 24-33. ISSN 2336-2375. (spoluautorský podíl 85%)</w:t>
            </w:r>
          </w:p>
          <w:p w:rsidR="003F428A" w:rsidRPr="00496E28"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496E28">
              <w:rPr>
                <w:rFonts w:ascii="Times New Roman" w:eastAsia="Times New Roman" w:hAnsi="Times New Roman" w:cs="Times New Roman"/>
                <w:sz w:val="20"/>
                <w:lang w:eastAsia="cs-CZ"/>
              </w:rPr>
              <w:t xml:space="preserve">Šafránková, A., &amp; Humenská, T. (2017). Postojová orientace učitelů ve vztahu k sociálně znevýhodněným žákům a jejich vzdělávání. </w:t>
            </w:r>
            <w:r w:rsidRPr="00496E28">
              <w:rPr>
                <w:rFonts w:ascii="Times New Roman" w:eastAsia="Times New Roman" w:hAnsi="Times New Roman" w:cs="Times New Roman"/>
                <w:i/>
                <w:sz w:val="20"/>
                <w:lang w:eastAsia="cs-CZ"/>
              </w:rPr>
              <w:t>Lifelong Learning - celoživotní vzdělávání</w:t>
            </w:r>
            <w:r w:rsidRPr="00496E28">
              <w:rPr>
                <w:rFonts w:ascii="Times New Roman" w:eastAsia="Times New Roman" w:hAnsi="Times New Roman" w:cs="Times New Roman"/>
                <w:sz w:val="20"/>
                <w:lang w:eastAsia="cs-CZ"/>
              </w:rPr>
              <w:t>, 7 (2). ISSN 1805-8868. (spoluautorský podíl 95%)</w:t>
            </w:r>
          </w:p>
        </w:tc>
      </w:tr>
      <w:tr w:rsidR="003F428A" w:rsidRPr="00496E28" w:rsidTr="00CA4E79">
        <w:trPr>
          <w:trHeight w:val="218"/>
        </w:trPr>
        <w:tc>
          <w:tcPr>
            <w:tcW w:w="9859" w:type="dxa"/>
            <w:gridSpan w:val="11"/>
            <w:shd w:val="clear" w:color="auto" w:fill="F7CAAC"/>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3F428A" w:rsidRPr="00496E28" w:rsidTr="00CA4E79">
        <w:trPr>
          <w:trHeight w:val="328"/>
        </w:trPr>
        <w:tc>
          <w:tcPr>
            <w:tcW w:w="9859" w:type="dxa"/>
            <w:gridSpan w:val="11"/>
          </w:tcPr>
          <w:p w:rsidR="003F428A" w:rsidRPr="00496E28" w:rsidRDefault="003F428A" w:rsidP="00CA4E79">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USA, Georgia, Valdosta State University, 30. 10. - 1. 12. 2012, 33 dní.</w:t>
            </w:r>
          </w:p>
        </w:tc>
      </w:tr>
      <w:tr w:rsidR="003F428A" w:rsidRPr="00496E28" w:rsidTr="00CA4E79">
        <w:trPr>
          <w:cantSplit/>
          <w:trHeight w:val="470"/>
        </w:trPr>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Anna Petr Šafránková v. r.</w:t>
            </w:r>
          </w:p>
        </w:tc>
        <w:tc>
          <w:tcPr>
            <w:tcW w:w="786"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3F428A" w:rsidRPr="00496E28" w:rsidRDefault="001E52C0"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pPr w:leftFromText="141" w:rightFromText="141" w:vertAnchor="text" w:horzAnchor="margin" w:tblpXSpec="center" w:tblpY="-2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496E28" w:rsidTr="00CA4E79">
        <w:tc>
          <w:tcPr>
            <w:tcW w:w="9859" w:type="dxa"/>
            <w:gridSpan w:val="11"/>
            <w:tcBorders>
              <w:bottom w:val="double" w:sz="4" w:space="0" w:color="auto"/>
            </w:tcBorders>
            <w:shd w:val="clear" w:color="auto" w:fill="BDD6EE"/>
          </w:tcPr>
          <w:p w:rsidR="003F428A" w:rsidRPr="00496E28" w:rsidRDefault="003F428A" w:rsidP="00CA4E79">
            <w:pPr>
              <w:spacing w:after="0" w:line="240" w:lineRule="auto"/>
              <w:jc w:val="both"/>
              <w:rPr>
                <w:rFonts w:ascii="Times New Roman" w:eastAsia="Times New Roman" w:hAnsi="Times New Roman" w:cs="Times New Roman"/>
                <w:b/>
                <w:sz w:val="28"/>
                <w:szCs w:val="28"/>
                <w:lang w:eastAsia="cs-CZ"/>
              </w:rPr>
            </w:pPr>
            <w:r w:rsidRPr="00496E28">
              <w:rPr>
                <w:rFonts w:ascii="Times New Roman" w:eastAsia="Times New Roman" w:hAnsi="Times New Roman" w:cs="Times New Roman"/>
                <w:b/>
                <w:sz w:val="28"/>
                <w:szCs w:val="28"/>
                <w:lang w:eastAsia="cs-CZ"/>
              </w:rPr>
              <w:lastRenderedPageBreak/>
              <w:t>C-I – Personální zabezpečení</w:t>
            </w:r>
          </w:p>
        </w:tc>
      </w:tr>
      <w:tr w:rsidR="003F428A" w:rsidRPr="00496E28" w:rsidTr="00CA4E79">
        <w:tc>
          <w:tcPr>
            <w:tcW w:w="2518" w:type="dxa"/>
            <w:tcBorders>
              <w:top w:val="double" w:sz="4"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Vysoká škola</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Součást vysoké školy</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Fakulta humanitních studií</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Název studijního programu</w:t>
            </w:r>
          </w:p>
        </w:tc>
        <w:tc>
          <w:tcPr>
            <w:tcW w:w="7341" w:type="dxa"/>
            <w:gridSpan w:val="10"/>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Sociální pedagogika</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Jméno a příjmení</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Helena Skarupská</w:t>
            </w:r>
          </w:p>
        </w:tc>
        <w:tc>
          <w:tcPr>
            <w:tcW w:w="709"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Tituly</w:t>
            </w: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PhDr., Ph.D.</w:t>
            </w:r>
          </w:p>
        </w:tc>
      </w:tr>
      <w:tr w:rsidR="003F428A" w:rsidRPr="00496E28" w:rsidTr="00CA4E79">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Rok narození</w:t>
            </w:r>
          </w:p>
        </w:tc>
        <w:tc>
          <w:tcPr>
            <w:tcW w:w="82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1959</w:t>
            </w:r>
          </w:p>
        </w:tc>
        <w:tc>
          <w:tcPr>
            <w:tcW w:w="1721"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k VŠ</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3F428A" w:rsidRPr="00496E28" w:rsidTr="00CA4E79">
        <w:tc>
          <w:tcPr>
            <w:tcW w:w="5068" w:type="dxa"/>
            <w:gridSpan w:val="3"/>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pp</w:t>
            </w:r>
          </w:p>
        </w:tc>
        <w:tc>
          <w:tcPr>
            <w:tcW w:w="9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c>
          <w:tcPr>
            <w:tcW w:w="709" w:type="dxa"/>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do kdy</w:t>
            </w:r>
          </w:p>
        </w:tc>
        <w:tc>
          <w:tcPr>
            <w:tcW w:w="138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6/2020</w:t>
            </w:r>
          </w:p>
        </w:tc>
      </w:tr>
      <w:tr w:rsidR="003F428A" w:rsidRPr="00496E28" w:rsidTr="00CA4E79">
        <w:tc>
          <w:tcPr>
            <w:tcW w:w="6060" w:type="dxa"/>
            <w:gridSpan w:val="5"/>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rozsah</w:t>
            </w: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6060"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496E28" w:rsidTr="00CA4E79">
        <w:trPr>
          <w:trHeight w:val="303"/>
        </w:trPr>
        <w:tc>
          <w:tcPr>
            <w:tcW w:w="9859" w:type="dxa"/>
            <w:gridSpan w:val="11"/>
            <w:tcBorders>
              <w:top w:val="nil"/>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Výchovné a vzdělávací poradenství (garant, vyučující)</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Údaje o vzdělání na VŠ </w:t>
            </w:r>
          </w:p>
        </w:tc>
      </w:tr>
      <w:tr w:rsidR="003F428A" w:rsidRPr="00496E28" w:rsidTr="00CA4E79">
        <w:trPr>
          <w:trHeight w:val="307"/>
        </w:trPr>
        <w:tc>
          <w:tcPr>
            <w:tcW w:w="9859" w:type="dxa"/>
            <w:gridSpan w:val="11"/>
          </w:tcPr>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Výchova a vzdělá</w:t>
            </w:r>
            <w:r w:rsidR="00FF2795">
              <w:rPr>
                <w:rFonts w:ascii="Times New Roman" w:eastAsia="Times New Roman" w:hAnsi="Times New Roman" w:cs="ArialNarrow"/>
                <w:sz w:val="20"/>
                <w:szCs w:val="20"/>
                <w:lang w:eastAsia="cs-CZ"/>
              </w:rPr>
              <w:t>vání dospělých, 1989, UK</w:t>
            </w:r>
            <w:r w:rsidRPr="00496E28">
              <w:rPr>
                <w:rFonts w:ascii="Times New Roman" w:eastAsia="Times New Roman" w:hAnsi="Times New Roman" w:cs="ArialNarrow"/>
                <w:sz w:val="20"/>
                <w:szCs w:val="20"/>
                <w:lang w:eastAsia="cs-CZ"/>
              </w:rPr>
              <w:t>, FF. (Mgr.)</w:t>
            </w:r>
          </w:p>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Antropologie, 2006, PU v Olomouci, PdF. (Ph.D.)</w:t>
            </w: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Údaje o odborném působení od absolvování VŠ</w:t>
            </w:r>
          </w:p>
        </w:tc>
      </w:tr>
      <w:tr w:rsidR="003F428A" w:rsidRPr="00496E28" w:rsidTr="00CA4E79">
        <w:trPr>
          <w:trHeight w:val="284"/>
        </w:trPr>
        <w:tc>
          <w:tcPr>
            <w:tcW w:w="9859" w:type="dxa"/>
            <w:gridSpan w:val="11"/>
          </w:tcPr>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ArialNarrow"/>
                <w:sz w:val="20"/>
                <w:szCs w:val="20"/>
                <w:lang w:eastAsia="cs-CZ"/>
              </w:rPr>
              <w:t>SOŠ spol. s r.o. Olomouc, učitelka</w:t>
            </w:r>
            <w:r w:rsidRPr="00496E28">
              <w:rPr>
                <w:rFonts w:ascii="Times New Roman" w:eastAsia="Times New Roman" w:hAnsi="Times New Roman" w:cs="Times New Roman"/>
                <w:sz w:val="20"/>
                <w:szCs w:val="20"/>
                <w:lang w:eastAsia="cs-CZ"/>
              </w:rPr>
              <w:t xml:space="preserve"> odborných předmětů sociálních a právních, výchovná poradkyně</w:t>
            </w:r>
            <w:r w:rsidRPr="00496E28">
              <w:rPr>
                <w:rFonts w:ascii="Times New Roman" w:eastAsia="Times New Roman" w:hAnsi="Times New Roman" w:cs="ArialNarrow"/>
                <w:sz w:val="20"/>
                <w:szCs w:val="20"/>
                <w:lang w:eastAsia="cs-CZ"/>
              </w:rPr>
              <w:t>, 11 let.</w:t>
            </w:r>
          </w:p>
          <w:p w:rsidR="003F428A" w:rsidRPr="00496E28" w:rsidRDefault="003F428A" w:rsidP="00CA4E79">
            <w:pPr>
              <w:autoSpaceDE w:val="0"/>
              <w:autoSpaceDN w:val="0"/>
              <w:adjustRightInd w:val="0"/>
              <w:spacing w:after="0" w:line="240" w:lineRule="auto"/>
              <w:rPr>
                <w:rFonts w:ascii="Times New Roman" w:eastAsia="Times New Roman" w:hAnsi="Times New Roman" w:cs="ArialNarrow"/>
                <w:sz w:val="20"/>
                <w:szCs w:val="20"/>
                <w:lang w:eastAsia="cs-CZ"/>
              </w:rPr>
            </w:pPr>
            <w:r w:rsidRPr="00496E28">
              <w:rPr>
                <w:rFonts w:ascii="Times New Roman" w:eastAsia="Times New Roman" w:hAnsi="Times New Roman" w:cs="Times New Roman"/>
                <w:sz w:val="20"/>
                <w:szCs w:val="20"/>
                <w:lang w:eastAsia="cs-CZ"/>
              </w:rPr>
              <w:t>Univerzita Palackého v Olomouci, Pedagogická fakulta, odborná asistentka, 10 let.</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Univerzita Tomáše Bati ve Zlíně, Fakulta humanitních studií, odborná asistentka, 4 roky.</w:t>
            </w:r>
          </w:p>
        </w:tc>
      </w:tr>
      <w:tr w:rsidR="003F428A" w:rsidRPr="00496E28" w:rsidTr="00CA4E79">
        <w:trPr>
          <w:trHeight w:val="250"/>
        </w:trPr>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Zkušenosti s vedením kvalifikačních a rigorózních prací</w:t>
            </w:r>
          </w:p>
        </w:tc>
      </w:tr>
      <w:tr w:rsidR="003F428A" w:rsidRPr="00496E28" w:rsidTr="00CA4E79">
        <w:trPr>
          <w:trHeight w:val="337"/>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Vedení desítek bakalářských a diplomových kvalifikačních prací.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Počet vedených a obhájených bakalářských prací na UTB = 33. Počet vedených a obhájených diplomových prací </w:t>
            </w:r>
            <w:r>
              <w:rPr>
                <w:rFonts w:ascii="Times New Roman" w:eastAsia="Times New Roman" w:hAnsi="Times New Roman" w:cs="Times New Roman"/>
                <w:sz w:val="20"/>
                <w:szCs w:val="20"/>
                <w:lang w:eastAsia="cs-CZ"/>
              </w:rPr>
              <w:br/>
            </w:r>
            <w:r w:rsidRPr="00496E28">
              <w:rPr>
                <w:rFonts w:ascii="Times New Roman" w:eastAsia="Times New Roman" w:hAnsi="Times New Roman" w:cs="Times New Roman"/>
                <w:sz w:val="20"/>
                <w:szCs w:val="20"/>
                <w:lang w:eastAsia="cs-CZ"/>
              </w:rPr>
              <w:t xml:space="preserve">na UTB = 51. Počet vedených a obhájených rigorózních prací = 1. </w:t>
            </w:r>
          </w:p>
        </w:tc>
      </w:tr>
      <w:tr w:rsidR="003F428A" w:rsidRPr="00496E28" w:rsidTr="00CA4E79">
        <w:trPr>
          <w:cantSplit/>
        </w:trPr>
        <w:tc>
          <w:tcPr>
            <w:tcW w:w="3347"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Ohlasy publikací</w:t>
            </w:r>
          </w:p>
        </w:tc>
      </w:tr>
      <w:tr w:rsidR="003F428A" w:rsidRPr="00496E28" w:rsidTr="00CA4E79">
        <w:trPr>
          <w:cantSplit/>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WOS</w:t>
            </w:r>
          </w:p>
        </w:tc>
        <w:tc>
          <w:tcPr>
            <w:tcW w:w="693"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Scopus</w:t>
            </w:r>
          </w:p>
        </w:tc>
        <w:tc>
          <w:tcPr>
            <w:tcW w:w="694"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18"/>
                <w:szCs w:val="20"/>
                <w:lang w:eastAsia="cs-CZ"/>
              </w:rPr>
            </w:pPr>
            <w:r w:rsidRPr="00496E28">
              <w:rPr>
                <w:rFonts w:ascii="Times New Roman" w:eastAsia="Times New Roman" w:hAnsi="Times New Roman" w:cs="Times New Roman"/>
                <w:b/>
                <w:sz w:val="18"/>
                <w:szCs w:val="20"/>
                <w:lang w:eastAsia="cs-CZ"/>
              </w:rPr>
              <w:t>ostatní</w:t>
            </w:r>
          </w:p>
        </w:tc>
      </w:tr>
      <w:tr w:rsidR="003F428A" w:rsidRPr="00496E28" w:rsidTr="00CA4E79">
        <w:trPr>
          <w:cantSplit/>
          <w:trHeight w:val="70"/>
        </w:trPr>
        <w:tc>
          <w:tcPr>
            <w:tcW w:w="3347"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3" w:type="dxa"/>
            <w:vMerge w:val="restart"/>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p>
        </w:tc>
        <w:tc>
          <w:tcPr>
            <w:tcW w:w="694" w:type="dxa"/>
            <w:vMerge w:val="restart"/>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p>
        </w:tc>
      </w:tr>
      <w:tr w:rsidR="003F428A" w:rsidRPr="00496E28" w:rsidTr="00CA4E79">
        <w:trPr>
          <w:trHeight w:val="205"/>
        </w:trPr>
        <w:tc>
          <w:tcPr>
            <w:tcW w:w="3347"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496E28" w:rsidTr="00CA4E79">
        <w:tc>
          <w:tcPr>
            <w:tcW w:w="9859" w:type="dxa"/>
            <w:gridSpan w:val="11"/>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496E28" w:rsidTr="00CA4E79">
        <w:trPr>
          <w:trHeight w:val="2060"/>
        </w:trPr>
        <w:tc>
          <w:tcPr>
            <w:tcW w:w="9859" w:type="dxa"/>
            <w:gridSpan w:val="11"/>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(2013). </w:t>
            </w:r>
            <w:r w:rsidRPr="00496E28">
              <w:rPr>
                <w:rFonts w:ascii="Times New Roman" w:eastAsia="Times New Roman" w:hAnsi="Times New Roman" w:cs="Times New Roman"/>
                <w:i/>
                <w:sz w:val="20"/>
                <w:szCs w:val="20"/>
                <w:lang w:eastAsia="cs-CZ"/>
              </w:rPr>
              <w:t>Úvod do sociální problematiky</w:t>
            </w:r>
            <w:r w:rsidRPr="00496E28">
              <w:rPr>
                <w:rFonts w:ascii="Times New Roman" w:eastAsia="Times New Roman" w:hAnsi="Times New Roman" w:cs="Times New Roman"/>
                <w:sz w:val="20"/>
                <w:szCs w:val="20"/>
                <w:lang w:eastAsia="cs-CZ"/>
              </w:rPr>
              <w:t xml:space="preserve">. Olomouc: UP v Olomouci.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Skarupská, H. (2014). Porozumění etnicitě jako prevence rizikového chování. In </w:t>
            </w:r>
            <w:r w:rsidRPr="00496E28">
              <w:rPr>
                <w:rFonts w:ascii="Times New Roman" w:eastAsia="Times New Roman" w:hAnsi="Times New Roman" w:cs="Times New Roman"/>
                <w:i/>
                <w:sz w:val="20"/>
                <w:szCs w:val="20"/>
                <w:lang w:eastAsia="cs-CZ"/>
              </w:rPr>
              <w:t>Civilia - Odborná revue pro didaktiku společenských věd</w:t>
            </w:r>
            <w:r w:rsidRPr="00496E28">
              <w:rPr>
                <w:rFonts w:ascii="Times New Roman" w:eastAsia="Times New Roman" w:hAnsi="Times New Roman" w:cs="Times New Roman"/>
                <w:sz w:val="20"/>
                <w:szCs w:val="20"/>
                <w:lang w:eastAsia="cs-CZ"/>
              </w:rPr>
              <w:t>, 5 (2), s. 85-94. Olomouc: UP. ISSN 1805-3963.</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Arial"/>
                <w:sz w:val="20"/>
                <w:szCs w:val="20"/>
                <w:lang w:eastAsia="cs-CZ"/>
              </w:rPr>
              <w:t xml:space="preserve"> Selected Methods of Intervention Suitable for Work Social Educator with Children at Risk of Social Exclusion (Vybrané metody intervence vhodné pro práci sociálního pedagoga s dětmi ohroženými sociálním vyloučením). In </w:t>
            </w:r>
            <w:r w:rsidRPr="00496E28">
              <w:rPr>
                <w:rFonts w:ascii="Times New Roman" w:eastAsia="Times New Roman" w:hAnsi="Times New Roman" w:cs="Arial"/>
                <w:i/>
                <w:sz w:val="20"/>
                <w:szCs w:val="20"/>
                <w:lang w:eastAsia="cs-CZ"/>
              </w:rPr>
              <w:t>Sociální pedagogika</w:t>
            </w:r>
            <w:r w:rsidRPr="00496E28">
              <w:rPr>
                <w:rFonts w:ascii="Times New Roman" w:eastAsia="Times New Roman" w:hAnsi="Times New Roman" w:cs="Arial"/>
                <w:sz w:val="20"/>
                <w:szCs w:val="20"/>
                <w:lang w:eastAsia="cs-CZ"/>
              </w:rPr>
              <w:t xml:space="preserve"> 4(1), 87-103. </w:t>
            </w:r>
          </w:p>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(2016). </w:t>
            </w:r>
            <w:r w:rsidRPr="00496E28">
              <w:rPr>
                <w:rFonts w:ascii="Times New Roman" w:eastAsia="Times New Roman" w:hAnsi="Times New Roman" w:cs="Times New Roman"/>
                <w:i/>
                <w:sz w:val="20"/>
                <w:szCs w:val="20"/>
                <w:lang w:eastAsia="cs-CZ"/>
              </w:rPr>
              <w:t xml:space="preserve"> Filozofie výchovy. </w:t>
            </w:r>
            <w:r w:rsidRPr="00496E28">
              <w:rPr>
                <w:rFonts w:ascii="Times New Roman" w:eastAsia="Times New Roman" w:hAnsi="Times New Roman" w:cs="Times New Roman"/>
                <w:sz w:val="20"/>
                <w:szCs w:val="20"/>
                <w:lang w:eastAsia="cs-CZ"/>
              </w:rPr>
              <w:t>Studijní opora. Praha: Hnutí R, 2016. ISBN 978-80-86798-71-4.</w:t>
            </w:r>
          </w:p>
          <w:p w:rsidR="003F428A" w:rsidRPr="00496E28" w:rsidRDefault="003F428A" w:rsidP="00CA4E79">
            <w:pPr>
              <w:spacing w:after="0" w:line="240" w:lineRule="auto"/>
              <w:rPr>
                <w:rFonts w:ascii="Times New Roman" w:eastAsia="Times New Roman" w:hAnsi="Times New Roman" w:cs="Times New Roman"/>
                <w:sz w:val="20"/>
                <w:szCs w:val="20"/>
                <w:lang w:eastAsia="cs-CZ"/>
              </w:rPr>
            </w:pPr>
            <w:r w:rsidRPr="00496E28">
              <w:rPr>
                <w:rFonts w:ascii="Times New Roman" w:eastAsia="Times New Roman" w:hAnsi="Times New Roman" w:cs="Times New Roman"/>
                <w:sz w:val="20"/>
                <w:szCs w:val="20"/>
                <w:lang w:eastAsia="cs-CZ"/>
              </w:rPr>
              <w:t xml:space="preserve">Skarupská, H. (2017).  Kulturní identita jako součást výchovy k občanství u adolescentů. </w:t>
            </w:r>
            <w:r w:rsidRPr="00496E28">
              <w:rPr>
                <w:rFonts w:ascii="Times New Roman" w:eastAsia="Times New Roman" w:hAnsi="Times New Roman" w:cs="Times New Roman"/>
                <w:i/>
                <w:sz w:val="20"/>
                <w:szCs w:val="20"/>
                <w:lang w:eastAsia="cs-CZ"/>
              </w:rPr>
              <w:t>Sociální pedagogika, 5</w:t>
            </w:r>
            <w:r w:rsidRPr="00496E28">
              <w:rPr>
                <w:rFonts w:ascii="Times New Roman" w:eastAsia="Times New Roman" w:hAnsi="Times New Roman" w:cs="Times New Roman"/>
                <w:sz w:val="20"/>
                <w:szCs w:val="20"/>
                <w:lang w:eastAsia="cs-CZ"/>
              </w:rPr>
              <w:t>(2), 15-26.</w:t>
            </w:r>
          </w:p>
        </w:tc>
      </w:tr>
      <w:tr w:rsidR="003F428A" w:rsidRPr="00496E28" w:rsidTr="00CA4E79">
        <w:trPr>
          <w:trHeight w:val="218"/>
        </w:trPr>
        <w:tc>
          <w:tcPr>
            <w:tcW w:w="9859" w:type="dxa"/>
            <w:gridSpan w:val="11"/>
            <w:shd w:val="clear" w:color="auto" w:fill="F7CAAC"/>
          </w:tcPr>
          <w:p w:rsidR="003F428A" w:rsidRPr="00496E28" w:rsidRDefault="003F428A" w:rsidP="00CA4E79">
            <w:pPr>
              <w:spacing w:after="0" w:line="240" w:lineRule="auto"/>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Působení v zahraničí</w:t>
            </w:r>
          </w:p>
        </w:tc>
      </w:tr>
      <w:tr w:rsidR="003F428A" w:rsidRPr="00496E28" w:rsidTr="00CA4E79">
        <w:trPr>
          <w:trHeight w:val="328"/>
        </w:trPr>
        <w:tc>
          <w:tcPr>
            <w:tcW w:w="9859" w:type="dxa"/>
            <w:gridSpan w:val="11"/>
          </w:tcPr>
          <w:p w:rsidR="003F428A" w:rsidRPr="00496E28" w:rsidRDefault="003F428A" w:rsidP="00CA4E79">
            <w:pPr>
              <w:spacing w:after="0" w:line="240" w:lineRule="auto"/>
              <w:rPr>
                <w:rFonts w:ascii="Times New Roman" w:eastAsia="Times New Roman" w:hAnsi="Times New Roman" w:cs="Times New Roman"/>
                <w:sz w:val="20"/>
                <w:szCs w:val="20"/>
                <w:lang w:eastAsia="cs-CZ"/>
              </w:rPr>
            </w:pPr>
          </w:p>
        </w:tc>
      </w:tr>
      <w:tr w:rsidR="003F428A" w:rsidRPr="00496E28" w:rsidTr="00CA4E79">
        <w:trPr>
          <w:cantSplit/>
          <w:trHeight w:val="470"/>
        </w:trPr>
        <w:tc>
          <w:tcPr>
            <w:tcW w:w="2518" w:type="dxa"/>
            <w:shd w:val="clear" w:color="auto" w:fill="F7CAAC"/>
          </w:tcPr>
          <w:p w:rsidR="003F428A" w:rsidRPr="00496E28" w:rsidRDefault="003F428A" w:rsidP="00CA4E79">
            <w:pPr>
              <w:spacing w:after="0" w:line="240" w:lineRule="auto"/>
              <w:jc w:val="both"/>
              <w:rPr>
                <w:rFonts w:ascii="Times New Roman" w:eastAsia="Times New Roman" w:hAnsi="Times New Roman" w:cs="Times New Roman"/>
                <w:b/>
                <w:sz w:val="20"/>
                <w:szCs w:val="20"/>
                <w:lang w:eastAsia="cs-CZ"/>
              </w:rPr>
            </w:pPr>
            <w:r w:rsidRPr="00496E28">
              <w:rPr>
                <w:rFonts w:ascii="Times New Roman" w:eastAsia="Times New Roman" w:hAnsi="Times New Roman" w:cs="Times New Roman"/>
                <w:b/>
                <w:sz w:val="20"/>
                <w:szCs w:val="20"/>
                <w:lang w:eastAsia="cs-CZ"/>
              </w:rPr>
              <w:t xml:space="preserve">Podpis </w:t>
            </w:r>
          </w:p>
        </w:tc>
        <w:tc>
          <w:tcPr>
            <w:tcW w:w="4536" w:type="dxa"/>
            <w:gridSpan w:val="5"/>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Helena Skarupská v. r.</w:t>
            </w:r>
          </w:p>
        </w:tc>
        <w:tc>
          <w:tcPr>
            <w:tcW w:w="786" w:type="dxa"/>
            <w:gridSpan w:val="2"/>
            <w:shd w:val="clear" w:color="auto" w:fill="F7CAAC"/>
          </w:tcPr>
          <w:p w:rsidR="003F428A" w:rsidRPr="00496E28" w:rsidRDefault="003F428A" w:rsidP="00CA4E79">
            <w:pPr>
              <w:spacing w:after="0" w:line="240" w:lineRule="auto"/>
              <w:jc w:val="both"/>
              <w:rPr>
                <w:rFonts w:ascii="Times New Roman" w:eastAsia="Times New Roman" w:hAnsi="Times New Roman" w:cs="Times New Roman"/>
                <w:sz w:val="20"/>
                <w:szCs w:val="20"/>
                <w:lang w:eastAsia="cs-CZ"/>
              </w:rPr>
            </w:pPr>
            <w:r w:rsidRPr="00496E28">
              <w:rPr>
                <w:rFonts w:ascii="Times New Roman" w:eastAsia="Times New Roman" w:hAnsi="Times New Roman" w:cs="Times New Roman"/>
                <w:b/>
                <w:sz w:val="20"/>
                <w:szCs w:val="20"/>
                <w:lang w:eastAsia="cs-CZ"/>
              </w:rPr>
              <w:t>datum</w:t>
            </w:r>
          </w:p>
        </w:tc>
        <w:tc>
          <w:tcPr>
            <w:tcW w:w="2019" w:type="dxa"/>
            <w:gridSpan w:val="3"/>
          </w:tcPr>
          <w:p w:rsidR="003F428A" w:rsidRPr="00496E28" w:rsidRDefault="001E52C0"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pPr w:leftFromText="141" w:rightFromText="141" w:vertAnchor="text" w:horzAnchor="margin" w:tblpXSpec="center" w:tblpY="-137"/>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631D7E" w:rsidTr="00CA4E79">
        <w:tc>
          <w:tcPr>
            <w:tcW w:w="9859" w:type="dxa"/>
            <w:gridSpan w:val="11"/>
            <w:tcBorders>
              <w:bottom w:val="double" w:sz="4" w:space="0" w:color="auto"/>
            </w:tcBorders>
            <w:shd w:val="clear" w:color="auto" w:fill="BDD6EE"/>
          </w:tcPr>
          <w:p w:rsidR="003F428A" w:rsidRPr="00631D7E" w:rsidRDefault="003F428A" w:rsidP="00CA4E79">
            <w:pPr>
              <w:spacing w:after="0" w:line="240" w:lineRule="auto"/>
              <w:jc w:val="both"/>
              <w:rPr>
                <w:rFonts w:ascii="Times New Roman" w:eastAsia="Times New Roman" w:hAnsi="Times New Roman" w:cs="Times New Roman"/>
                <w:b/>
                <w:sz w:val="28"/>
                <w:szCs w:val="20"/>
                <w:lang w:eastAsia="cs-CZ"/>
              </w:rPr>
            </w:pPr>
            <w:r w:rsidRPr="00631D7E">
              <w:rPr>
                <w:rFonts w:ascii="Times New Roman" w:eastAsia="Times New Roman" w:hAnsi="Times New Roman" w:cs="Times New Roman"/>
                <w:b/>
                <w:sz w:val="28"/>
                <w:szCs w:val="20"/>
                <w:lang w:eastAsia="cs-CZ"/>
              </w:rPr>
              <w:lastRenderedPageBreak/>
              <w:t>C-I – Personální zabezpečení</w:t>
            </w:r>
          </w:p>
        </w:tc>
      </w:tr>
      <w:tr w:rsidR="003F428A" w:rsidRPr="00631D7E" w:rsidTr="00CA4E79">
        <w:tc>
          <w:tcPr>
            <w:tcW w:w="2518" w:type="dxa"/>
            <w:tcBorders>
              <w:top w:val="double" w:sz="4"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Vysoká škola</w:t>
            </w:r>
          </w:p>
        </w:tc>
        <w:tc>
          <w:tcPr>
            <w:tcW w:w="7341" w:type="dxa"/>
            <w:gridSpan w:val="10"/>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Univerzita Tomáše Bati ve Zlíně</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Součást vysoké školy</w:t>
            </w:r>
          </w:p>
        </w:tc>
        <w:tc>
          <w:tcPr>
            <w:tcW w:w="7341" w:type="dxa"/>
            <w:gridSpan w:val="10"/>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Fakulta humanitních studií</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Název studijního programu</w:t>
            </w:r>
          </w:p>
        </w:tc>
        <w:tc>
          <w:tcPr>
            <w:tcW w:w="7341" w:type="dxa"/>
            <w:gridSpan w:val="10"/>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Sociální pedagogika</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Jméno a příjmení</w:t>
            </w:r>
          </w:p>
        </w:tc>
        <w:tc>
          <w:tcPr>
            <w:tcW w:w="4536"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Eliška Suchánková</w:t>
            </w:r>
          </w:p>
        </w:tc>
        <w:tc>
          <w:tcPr>
            <w:tcW w:w="709"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Tituly</w:t>
            </w: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Mgr., Ph.D.</w:t>
            </w:r>
          </w:p>
        </w:tc>
      </w:tr>
      <w:tr w:rsidR="003F428A" w:rsidRPr="00631D7E" w:rsidTr="00CA4E79">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Rok narození</w:t>
            </w:r>
          </w:p>
        </w:tc>
        <w:tc>
          <w:tcPr>
            <w:tcW w:w="829" w:type="dxa"/>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1983</w:t>
            </w:r>
          </w:p>
        </w:tc>
        <w:tc>
          <w:tcPr>
            <w:tcW w:w="1721"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k VŠ</w:t>
            </w:r>
          </w:p>
        </w:tc>
        <w:tc>
          <w:tcPr>
            <w:tcW w:w="992"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pp </w:t>
            </w:r>
          </w:p>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994"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 xml:space="preserve">40 </w:t>
            </w:r>
          </w:p>
        </w:tc>
        <w:tc>
          <w:tcPr>
            <w:tcW w:w="709"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3F428A" w:rsidRPr="00631D7E" w:rsidTr="00CA4E79">
        <w:tc>
          <w:tcPr>
            <w:tcW w:w="5068" w:type="dxa"/>
            <w:gridSpan w:val="3"/>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vztahu na součásti VŠ, která uskutečňuje st. program</w:t>
            </w:r>
          </w:p>
        </w:tc>
        <w:tc>
          <w:tcPr>
            <w:tcW w:w="992"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pp</w:t>
            </w:r>
          </w:p>
        </w:tc>
        <w:tc>
          <w:tcPr>
            <w:tcW w:w="994"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c>
          <w:tcPr>
            <w:tcW w:w="709" w:type="dxa"/>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40</w:t>
            </w:r>
          </w:p>
        </w:tc>
        <w:tc>
          <w:tcPr>
            <w:tcW w:w="709"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do kdy</w:t>
            </w:r>
          </w:p>
        </w:tc>
        <w:tc>
          <w:tcPr>
            <w:tcW w:w="138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08/2020</w:t>
            </w:r>
          </w:p>
        </w:tc>
      </w:tr>
      <w:tr w:rsidR="003F428A" w:rsidRPr="00631D7E" w:rsidTr="00CA4E79">
        <w:tc>
          <w:tcPr>
            <w:tcW w:w="6060" w:type="dxa"/>
            <w:gridSpan w:val="5"/>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Další současná působení jako akademický pracovník na jiných VŠ</w:t>
            </w:r>
          </w:p>
        </w:tc>
        <w:tc>
          <w:tcPr>
            <w:tcW w:w="1703"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typ prac. vztahu</w:t>
            </w:r>
          </w:p>
        </w:tc>
        <w:tc>
          <w:tcPr>
            <w:tcW w:w="2096" w:type="dxa"/>
            <w:gridSpan w:val="4"/>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rozsah</w:t>
            </w: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6060"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1703"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096" w:type="dxa"/>
            <w:gridSpan w:val="4"/>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Předměty příslušného studijního programu a způsob zapojení do jejich výuky, příp. další zapojení do uskutečňování studijního programu</w:t>
            </w:r>
          </w:p>
        </w:tc>
      </w:tr>
      <w:tr w:rsidR="003F428A" w:rsidRPr="00631D7E" w:rsidTr="00CA4E79">
        <w:trPr>
          <w:trHeight w:val="308"/>
        </w:trPr>
        <w:tc>
          <w:tcPr>
            <w:tcW w:w="9859" w:type="dxa"/>
            <w:gridSpan w:val="11"/>
            <w:tcBorders>
              <w:top w:val="nil"/>
            </w:tcBorders>
          </w:tcPr>
          <w:p w:rsidR="003F428A" w:rsidRPr="00631D7E" w:rsidRDefault="006D5FC7"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Moderní pedagogika (vyučující), </w:t>
            </w:r>
            <w:r w:rsidR="003F428A">
              <w:rPr>
                <w:rFonts w:ascii="Times New Roman" w:eastAsia="Times New Roman" w:hAnsi="Times New Roman" w:cs="Times New Roman"/>
                <w:sz w:val="20"/>
                <w:szCs w:val="20"/>
                <w:lang w:eastAsia="cs-CZ"/>
              </w:rPr>
              <w:t>Metodika hry (garant, vyučující)</w:t>
            </w: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Údaje o vzdělání na VŠ </w:t>
            </w:r>
          </w:p>
        </w:tc>
      </w:tr>
      <w:tr w:rsidR="003F428A" w:rsidRPr="00631D7E" w:rsidTr="00CA4E79">
        <w:trPr>
          <w:trHeight w:val="307"/>
        </w:trPr>
        <w:tc>
          <w:tcPr>
            <w:tcW w:w="9859" w:type="dxa"/>
            <w:gridSpan w:val="11"/>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Pedagogika, 2010, UP v Olomouci, PdF. (Ph.D.)</w:t>
            </w: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Údaje o odborném působení od absolvování VŠ</w:t>
            </w:r>
          </w:p>
        </w:tc>
      </w:tr>
      <w:tr w:rsidR="003F428A" w:rsidRPr="00631D7E" w:rsidTr="00CA4E79">
        <w:trPr>
          <w:trHeight w:val="284"/>
        </w:trPr>
        <w:tc>
          <w:tcPr>
            <w:tcW w:w="9859" w:type="dxa"/>
            <w:gridSpan w:val="11"/>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UTB ve Zlíně, FHS, 10 let.</w:t>
            </w:r>
          </w:p>
        </w:tc>
      </w:tr>
      <w:tr w:rsidR="003F428A" w:rsidRPr="00631D7E" w:rsidTr="00CA4E79">
        <w:trPr>
          <w:trHeight w:val="250"/>
        </w:trPr>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Zkušenosti s vedením kvalifikačních a rigorózních prací</w:t>
            </w:r>
          </w:p>
        </w:tc>
      </w:tr>
      <w:tr w:rsidR="003F428A" w:rsidRPr="00631D7E" w:rsidTr="00CA4E79">
        <w:trPr>
          <w:trHeight w:val="337"/>
        </w:trPr>
        <w:tc>
          <w:tcPr>
            <w:tcW w:w="9859" w:type="dxa"/>
            <w:gridSpan w:val="11"/>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Počet vedených a obhájených bakalářských prací = 83. Počet vedených a obhájených diplomových prací = 83.</w:t>
            </w:r>
          </w:p>
        </w:tc>
      </w:tr>
      <w:tr w:rsidR="003F428A" w:rsidRPr="00631D7E" w:rsidTr="00CA4E79">
        <w:trPr>
          <w:cantSplit/>
        </w:trPr>
        <w:tc>
          <w:tcPr>
            <w:tcW w:w="3347" w:type="dxa"/>
            <w:gridSpan w:val="2"/>
            <w:tcBorders>
              <w:top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 xml:space="preserve">Obor habilitačního řízení </w:t>
            </w:r>
          </w:p>
        </w:tc>
        <w:tc>
          <w:tcPr>
            <w:tcW w:w="2245" w:type="dxa"/>
            <w:gridSpan w:val="2"/>
            <w:tcBorders>
              <w:top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Ohlasy publikací</w:t>
            </w:r>
          </w:p>
        </w:tc>
      </w:tr>
      <w:tr w:rsidR="003F428A" w:rsidRPr="00631D7E" w:rsidTr="00CA4E79">
        <w:trPr>
          <w:cantSplit/>
        </w:trPr>
        <w:tc>
          <w:tcPr>
            <w:tcW w:w="334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tcBorders>
              <w:lef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WOS</w:t>
            </w:r>
          </w:p>
        </w:tc>
        <w:tc>
          <w:tcPr>
            <w:tcW w:w="693"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18"/>
                <w:szCs w:val="20"/>
                <w:lang w:eastAsia="cs-CZ"/>
              </w:rPr>
            </w:pPr>
            <w:r w:rsidRPr="00631D7E">
              <w:rPr>
                <w:rFonts w:ascii="Times New Roman" w:eastAsia="Times New Roman" w:hAnsi="Times New Roman" w:cs="Times New Roman"/>
                <w:b/>
                <w:sz w:val="18"/>
                <w:szCs w:val="20"/>
                <w:lang w:eastAsia="cs-CZ"/>
              </w:rPr>
              <w:t>Scopus</w:t>
            </w:r>
          </w:p>
        </w:tc>
        <w:tc>
          <w:tcPr>
            <w:tcW w:w="694"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18"/>
                <w:szCs w:val="20"/>
                <w:lang w:eastAsia="cs-CZ"/>
              </w:rPr>
              <w:t>ostatní</w:t>
            </w:r>
          </w:p>
        </w:tc>
      </w:tr>
      <w:tr w:rsidR="003F428A" w:rsidRPr="00631D7E" w:rsidTr="00CA4E79">
        <w:trPr>
          <w:cantSplit/>
          <w:trHeight w:val="70"/>
        </w:trPr>
        <w:tc>
          <w:tcPr>
            <w:tcW w:w="3347"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Obor jmenovacího řízení</w:t>
            </w:r>
          </w:p>
        </w:tc>
        <w:tc>
          <w:tcPr>
            <w:tcW w:w="2245"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Rok udělení hodnosti</w:t>
            </w:r>
          </w:p>
        </w:tc>
        <w:tc>
          <w:tcPr>
            <w:tcW w:w="2248" w:type="dxa"/>
            <w:gridSpan w:val="4"/>
            <w:tcBorders>
              <w:right w:val="single" w:sz="12" w:space="0" w:color="auto"/>
            </w:tcBorders>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Řízení konáno na VŠ</w:t>
            </w:r>
          </w:p>
        </w:tc>
        <w:tc>
          <w:tcPr>
            <w:tcW w:w="632" w:type="dxa"/>
            <w:vMerge w:val="restart"/>
            <w:tcBorders>
              <w:left w:val="single" w:sz="12" w:space="0" w:color="auto"/>
            </w:tcBorders>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3" w:type="dxa"/>
            <w:vMerge w:val="restart"/>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1</w:t>
            </w:r>
          </w:p>
        </w:tc>
        <w:tc>
          <w:tcPr>
            <w:tcW w:w="694" w:type="dxa"/>
            <w:vMerge w:val="restart"/>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sz w:val="20"/>
                <w:szCs w:val="20"/>
                <w:lang w:eastAsia="cs-CZ"/>
              </w:rPr>
              <w:t>7</w:t>
            </w:r>
          </w:p>
        </w:tc>
      </w:tr>
      <w:tr w:rsidR="003F428A" w:rsidRPr="00631D7E" w:rsidTr="00CA4E79">
        <w:trPr>
          <w:trHeight w:val="205"/>
        </w:trPr>
        <w:tc>
          <w:tcPr>
            <w:tcW w:w="3347"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5" w:type="dxa"/>
            <w:gridSpan w:val="2"/>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2248" w:type="dxa"/>
            <w:gridSpan w:val="4"/>
            <w:tcBorders>
              <w:right w:val="single" w:sz="12" w:space="0" w:color="auto"/>
            </w:tcBorders>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p>
        </w:tc>
        <w:tc>
          <w:tcPr>
            <w:tcW w:w="632" w:type="dxa"/>
            <w:vMerge/>
            <w:tcBorders>
              <w:left w:val="single" w:sz="12" w:space="0" w:color="auto"/>
            </w:tcBorders>
            <w:vAlign w:val="center"/>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p>
        </w:tc>
        <w:tc>
          <w:tcPr>
            <w:tcW w:w="693" w:type="dxa"/>
            <w:vMerge/>
            <w:vAlign w:val="center"/>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p>
        </w:tc>
        <w:tc>
          <w:tcPr>
            <w:tcW w:w="694" w:type="dxa"/>
            <w:vMerge/>
            <w:vAlign w:val="center"/>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p>
        </w:tc>
      </w:tr>
      <w:tr w:rsidR="003F428A" w:rsidRPr="00631D7E" w:rsidTr="00CA4E79">
        <w:tc>
          <w:tcPr>
            <w:tcW w:w="9859" w:type="dxa"/>
            <w:gridSpan w:val="11"/>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Přehled o nejvýznamnější publikační a další tvůrčí činnosti nebo další profesní činnosti u odborníků z praxe vztahující se k zabezpečovaným předmětům </w:t>
            </w:r>
          </w:p>
        </w:tc>
      </w:tr>
      <w:tr w:rsidR="003F428A" w:rsidRPr="00631D7E" w:rsidTr="00CA4E79">
        <w:trPr>
          <w:trHeight w:val="2347"/>
        </w:trPr>
        <w:tc>
          <w:tcPr>
            <w:tcW w:w="9859" w:type="dxa"/>
            <w:gridSpan w:val="11"/>
          </w:tcPr>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(2014). </w:t>
            </w:r>
            <w:r w:rsidRPr="00631D7E">
              <w:rPr>
                <w:rFonts w:ascii="Times New Roman" w:eastAsia="Times New Roman" w:hAnsi="Times New Roman" w:cs="Times New Roman"/>
                <w:i/>
                <w:sz w:val="20"/>
                <w:lang w:eastAsia="cs-CZ"/>
              </w:rPr>
              <w:t>Hra a její využití v předškolním vzdělávání.</w:t>
            </w:r>
            <w:r w:rsidRPr="00631D7E">
              <w:rPr>
                <w:rFonts w:ascii="Times New Roman" w:eastAsia="Times New Roman" w:hAnsi="Times New Roman" w:cs="Times New Roman"/>
                <w:sz w:val="20"/>
                <w:lang w:eastAsia="cs-CZ"/>
              </w:rPr>
              <w:t xml:space="preserve"> Praha: Portál. </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Hrbáčková K., Suchánková, E., Lukášová, J., &amp; Duhárová, D. (2014</w:t>
            </w:r>
            <w:r w:rsidRPr="00631D7E">
              <w:rPr>
                <w:rFonts w:ascii="Times New Roman" w:eastAsia="Times New Roman" w:hAnsi="Times New Roman" w:cs="Times New Roman"/>
                <w:i/>
                <w:sz w:val="20"/>
                <w:lang w:eastAsia="cs-CZ"/>
              </w:rPr>
              <w:t>).Mentoring jako metodická podpora vzdělávání učitelů.</w:t>
            </w:r>
            <w:r w:rsidRPr="00631D7E">
              <w:rPr>
                <w:rFonts w:ascii="Times New Roman" w:eastAsia="Times New Roman" w:hAnsi="Times New Roman" w:cs="Times New Roman"/>
                <w:sz w:val="20"/>
                <w:lang w:eastAsia="cs-CZ"/>
              </w:rPr>
              <w:t xml:space="preserve"> Zlín: Univerzita Tomáše Bati ve Zlíně, FHS. (spoluautorský podíl 25%) </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(2016). Self-Determination Approach to Understanding of Motivation in Students of Helping Professions. </w:t>
            </w:r>
            <w:r w:rsidRPr="00631D7E">
              <w:rPr>
                <w:rFonts w:ascii="Times New Roman" w:eastAsia="Times New Roman" w:hAnsi="Times New Roman" w:cs="Times New Roman"/>
                <w:i/>
                <w:sz w:val="20"/>
                <w:lang w:eastAsia="cs-CZ"/>
              </w:rPr>
              <w:t xml:space="preserve">Procedia Social and Behavioral Sciences, 217, </w:t>
            </w:r>
            <w:r w:rsidRPr="00631D7E">
              <w:rPr>
                <w:rFonts w:ascii="Times New Roman" w:eastAsia="Times New Roman" w:hAnsi="Times New Roman" w:cs="Times New Roman"/>
                <w:sz w:val="20"/>
                <w:szCs w:val="20"/>
                <w:lang w:eastAsia="cs-CZ"/>
              </w:rPr>
              <w:t>688-696,</w:t>
            </w:r>
            <w:r w:rsidRPr="00631D7E">
              <w:rPr>
                <w:rFonts w:ascii="Times New Roman" w:eastAsia="Times New Roman" w:hAnsi="Times New Roman" w:cs="Times New Roman"/>
                <w:color w:val="505050"/>
                <w:sz w:val="20"/>
                <w:szCs w:val="20"/>
                <w:lang w:eastAsia="cs-CZ"/>
              </w:rPr>
              <w:t xml:space="preserve"> </w:t>
            </w:r>
            <w:r w:rsidRPr="00631D7E">
              <w:rPr>
                <w:rFonts w:ascii="Times New Roman" w:eastAsia="Times New Roman" w:hAnsi="Times New Roman" w:cs="Times New Roman"/>
                <w:bCs/>
                <w:sz w:val="20"/>
                <w:lang w:eastAsia="cs-CZ"/>
              </w:rPr>
              <w:t xml:space="preserve">ISSN 1877-0428.(spoluautorský podíl 50%) </w:t>
            </w:r>
            <w:r w:rsidRPr="00631D7E">
              <w:rPr>
                <w:rFonts w:ascii="Times New Roman" w:eastAsia="Times New Roman" w:hAnsi="Times New Roman" w:cs="Times New Roman"/>
                <w:sz w:val="20"/>
                <w:lang w:eastAsia="cs-CZ"/>
              </w:rPr>
              <w:t>(databázeWoS)</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Mentoring in the Professional Development of Primary and Secondary School Teachers", </w:t>
            </w:r>
            <w:r w:rsidRPr="00631D7E">
              <w:rPr>
                <w:rFonts w:ascii="Times New Roman" w:eastAsia="Times New Roman" w:hAnsi="Times New Roman" w:cs="Times New Roman"/>
                <w:i/>
                <w:sz w:val="20"/>
                <w:szCs w:val="20"/>
                <w:lang w:eastAsia="cs-CZ"/>
              </w:rPr>
              <w:t>Journal on Efficiency and Responsibility in Education</w:t>
            </w:r>
            <w:r w:rsidRPr="00631D7E">
              <w:rPr>
                <w:rFonts w:ascii="Times New Roman" w:eastAsia="Times New Roman" w:hAnsi="Times New Roman" w:cs="Times New Roman"/>
                <w:i/>
                <w:sz w:val="20"/>
                <w:lang w:eastAsia="cs-CZ"/>
              </w:rPr>
              <w:t xml:space="preserve"> and Science, 10/1</w:t>
            </w:r>
            <w:r w:rsidRPr="00631D7E">
              <w:rPr>
                <w:rFonts w:ascii="Times New Roman" w:eastAsia="Times New Roman" w:hAnsi="Times New Roman" w:cs="Times New Roman"/>
                <w:sz w:val="20"/>
                <w:lang w:eastAsia="cs-CZ"/>
              </w:rPr>
              <w:t xml:space="preserve">, 7-15, online ISSN 1803-1617, printed  ISSN 2336-2375. </w:t>
            </w:r>
            <w:r w:rsidRPr="00631D7E">
              <w:rPr>
                <w:rFonts w:ascii="Times New Roman" w:eastAsia="Times New Roman" w:hAnsi="Times New Roman" w:cs="Times New Roman"/>
                <w:bCs/>
                <w:sz w:val="20"/>
                <w:lang w:eastAsia="cs-CZ"/>
              </w:rPr>
              <w:t>(spoluautorský podíl 50%)</w:t>
            </w:r>
            <w:r w:rsidRPr="00631D7E">
              <w:rPr>
                <w:rFonts w:ascii="Times New Roman" w:eastAsia="Times New Roman" w:hAnsi="Times New Roman" w:cs="Times New Roman"/>
                <w:sz w:val="20"/>
                <w:lang w:eastAsia="cs-CZ"/>
              </w:rPr>
              <w:t xml:space="preserve"> (databáze ERIH)</w:t>
            </w:r>
          </w:p>
          <w:p w:rsidR="003F428A" w:rsidRPr="00631D7E" w:rsidRDefault="003F428A" w:rsidP="00CA4E79">
            <w:pPr>
              <w:tabs>
                <w:tab w:val="left" w:pos="473"/>
                <w:tab w:val="left" w:pos="8844"/>
                <w:tab w:val="left" w:pos="9066"/>
              </w:tabs>
              <w:spacing w:after="0" w:line="240" w:lineRule="auto"/>
              <w:jc w:val="both"/>
              <w:rPr>
                <w:rFonts w:ascii="Times New Roman" w:eastAsia="Times New Roman" w:hAnsi="Times New Roman" w:cs="Times New Roman"/>
                <w:sz w:val="20"/>
                <w:lang w:eastAsia="cs-CZ"/>
              </w:rPr>
            </w:pPr>
            <w:r w:rsidRPr="00631D7E">
              <w:rPr>
                <w:rFonts w:ascii="Times New Roman" w:eastAsia="Times New Roman" w:hAnsi="Times New Roman" w:cs="Times New Roman"/>
                <w:sz w:val="20"/>
                <w:lang w:eastAsia="cs-CZ"/>
              </w:rPr>
              <w:t xml:space="preserve">Suchánková, E., &amp; Hrbáčková, K. (2017). Význam metakognitivního myšlení v rozvoji autoregulace učení dětí. In: Šmelová, E. et al. </w:t>
            </w:r>
            <w:r w:rsidRPr="00631D7E">
              <w:rPr>
                <w:rFonts w:ascii="Times New Roman" w:eastAsia="Times New Roman" w:hAnsi="Times New Roman" w:cs="Times New Roman"/>
                <w:i/>
                <w:sz w:val="20"/>
                <w:lang w:eastAsia="cs-CZ"/>
              </w:rPr>
              <w:t>Společenské aspekty inkluze</w:t>
            </w:r>
            <w:r w:rsidRPr="00631D7E">
              <w:rPr>
                <w:rFonts w:ascii="Times New Roman" w:eastAsia="Times New Roman" w:hAnsi="Times New Roman" w:cs="Times New Roman"/>
                <w:sz w:val="20"/>
                <w:lang w:eastAsia="cs-CZ"/>
              </w:rPr>
              <w:t xml:space="preserve">. Olomouc: UP v Olomouci, PdF. </w:t>
            </w:r>
            <w:r w:rsidRPr="00631D7E">
              <w:rPr>
                <w:rFonts w:ascii="Times New Roman" w:eastAsia="Times New Roman" w:hAnsi="Times New Roman" w:cs="Times New Roman"/>
                <w:bCs/>
                <w:sz w:val="20"/>
                <w:lang w:eastAsia="cs-CZ"/>
              </w:rPr>
              <w:t>(spoluautorský podíl 50%)</w:t>
            </w:r>
          </w:p>
        </w:tc>
      </w:tr>
      <w:tr w:rsidR="003F428A" w:rsidRPr="00631D7E" w:rsidTr="00CA4E79">
        <w:trPr>
          <w:trHeight w:val="218"/>
        </w:trPr>
        <w:tc>
          <w:tcPr>
            <w:tcW w:w="9859" w:type="dxa"/>
            <w:gridSpan w:val="11"/>
            <w:shd w:val="clear" w:color="auto" w:fill="F7CAAC"/>
          </w:tcPr>
          <w:p w:rsidR="003F428A" w:rsidRPr="00631D7E" w:rsidRDefault="003F428A" w:rsidP="00CA4E79">
            <w:pPr>
              <w:spacing w:after="0" w:line="240" w:lineRule="auto"/>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Působení v zahraničí</w:t>
            </w:r>
          </w:p>
        </w:tc>
      </w:tr>
      <w:tr w:rsidR="003F428A" w:rsidRPr="00631D7E" w:rsidTr="00CA4E79">
        <w:trPr>
          <w:trHeight w:val="328"/>
        </w:trPr>
        <w:tc>
          <w:tcPr>
            <w:tcW w:w="9859" w:type="dxa"/>
            <w:gridSpan w:val="11"/>
          </w:tcPr>
          <w:p w:rsidR="003F428A" w:rsidRPr="00631D7E" w:rsidRDefault="003F428A" w:rsidP="00CA4E79">
            <w:pPr>
              <w:spacing w:after="0" w:line="240" w:lineRule="auto"/>
              <w:rPr>
                <w:rFonts w:ascii="Times New Roman" w:eastAsia="Times New Roman" w:hAnsi="Times New Roman" w:cs="Times New Roman"/>
                <w:sz w:val="20"/>
                <w:szCs w:val="20"/>
                <w:lang w:eastAsia="cs-CZ"/>
              </w:rPr>
            </w:pPr>
          </w:p>
        </w:tc>
      </w:tr>
      <w:tr w:rsidR="003F428A" w:rsidRPr="00631D7E" w:rsidTr="00CA4E79">
        <w:trPr>
          <w:cantSplit/>
          <w:trHeight w:val="470"/>
        </w:trPr>
        <w:tc>
          <w:tcPr>
            <w:tcW w:w="2518" w:type="dxa"/>
            <w:shd w:val="clear" w:color="auto" w:fill="F7CAAC"/>
          </w:tcPr>
          <w:p w:rsidR="003F428A" w:rsidRPr="00631D7E" w:rsidRDefault="003F428A" w:rsidP="00CA4E79">
            <w:pPr>
              <w:spacing w:after="0" w:line="240" w:lineRule="auto"/>
              <w:jc w:val="both"/>
              <w:rPr>
                <w:rFonts w:ascii="Times New Roman" w:eastAsia="Times New Roman" w:hAnsi="Times New Roman" w:cs="Times New Roman"/>
                <w:b/>
                <w:sz w:val="20"/>
                <w:szCs w:val="20"/>
                <w:lang w:eastAsia="cs-CZ"/>
              </w:rPr>
            </w:pPr>
            <w:r w:rsidRPr="00631D7E">
              <w:rPr>
                <w:rFonts w:ascii="Times New Roman" w:eastAsia="Times New Roman" w:hAnsi="Times New Roman" w:cs="Times New Roman"/>
                <w:b/>
                <w:sz w:val="20"/>
                <w:szCs w:val="20"/>
                <w:lang w:eastAsia="cs-CZ"/>
              </w:rPr>
              <w:t xml:space="preserve">Podpis </w:t>
            </w:r>
          </w:p>
        </w:tc>
        <w:tc>
          <w:tcPr>
            <w:tcW w:w="4536" w:type="dxa"/>
            <w:gridSpan w:val="5"/>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Eliška Suchánková v. r.</w:t>
            </w:r>
          </w:p>
        </w:tc>
        <w:tc>
          <w:tcPr>
            <w:tcW w:w="786" w:type="dxa"/>
            <w:gridSpan w:val="2"/>
            <w:shd w:val="clear" w:color="auto" w:fill="F7CAAC"/>
          </w:tcPr>
          <w:p w:rsidR="003F428A" w:rsidRPr="00631D7E" w:rsidRDefault="003F428A" w:rsidP="00CA4E79">
            <w:pPr>
              <w:spacing w:after="0" w:line="240" w:lineRule="auto"/>
              <w:jc w:val="both"/>
              <w:rPr>
                <w:rFonts w:ascii="Times New Roman" w:eastAsia="Times New Roman" w:hAnsi="Times New Roman" w:cs="Times New Roman"/>
                <w:sz w:val="20"/>
                <w:szCs w:val="20"/>
                <w:lang w:eastAsia="cs-CZ"/>
              </w:rPr>
            </w:pPr>
            <w:r w:rsidRPr="00631D7E">
              <w:rPr>
                <w:rFonts w:ascii="Times New Roman" w:eastAsia="Times New Roman" w:hAnsi="Times New Roman" w:cs="Times New Roman"/>
                <w:b/>
                <w:sz w:val="20"/>
                <w:szCs w:val="20"/>
                <w:lang w:eastAsia="cs-CZ"/>
              </w:rPr>
              <w:t>datum</w:t>
            </w:r>
          </w:p>
        </w:tc>
        <w:tc>
          <w:tcPr>
            <w:tcW w:w="2019" w:type="dxa"/>
            <w:gridSpan w:val="3"/>
          </w:tcPr>
          <w:p w:rsidR="003F428A" w:rsidRPr="00631D7E" w:rsidRDefault="001E52C0" w:rsidP="00CA4E79">
            <w:pPr>
              <w:spacing w:after="0" w:line="240" w:lineRule="auto"/>
              <w:jc w:val="both"/>
              <w:rPr>
                <w:rFonts w:ascii="Times New Roman" w:eastAsia="Times New Roman" w:hAnsi="Times New Roman" w:cs="Times New Roman"/>
                <w:sz w:val="20"/>
                <w:szCs w:val="20"/>
                <w:lang w:eastAsia="cs-CZ"/>
              </w:rPr>
            </w:pPr>
            <w:r w:rsidRPr="004A2C2C">
              <w:rPr>
                <w:rFonts w:ascii="Times New Roman" w:eastAsia="Times New Roman" w:hAnsi="Times New Roman" w:cs="Times New Roman"/>
                <w:sz w:val="20"/>
                <w:szCs w:val="18"/>
                <w:lang w:eastAsia="cs-CZ"/>
              </w:rPr>
              <w:t>2</w:t>
            </w:r>
            <w:r>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pPr w:leftFromText="141" w:rightFromText="141" w:vertAnchor="text" w:horzAnchor="margin" w:tblpXSpec="center" w:tblpY="80"/>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F428A" w:rsidRPr="00EB2544" w:rsidTr="00CA4E79">
        <w:tc>
          <w:tcPr>
            <w:tcW w:w="9859" w:type="dxa"/>
            <w:gridSpan w:val="11"/>
            <w:tcBorders>
              <w:bottom w:val="double" w:sz="4" w:space="0" w:color="auto"/>
            </w:tcBorders>
            <w:shd w:val="clear" w:color="auto" w:fill="BDD6EE"/>
          </w:tcPr>
          <w:p w:rsidR="003F428A" w:rsidRPr="00EB2544" w:rsidRDefault="003F428A" w:rsidP="00CA4E79">
            <w:pPr>
              <w:spacing w:after="0" w:line="240" w:lineRule="auto"/>
              <w:jc w:val="both"/>
              <w:rPr>
                <w:rFonts w:ascii="Times New Roman" w:eastAsia="Times New Roman" w:hAnsi="Times New Roman" w:cs="Times New Roman"/>
                <w:b/>
                <w:sz w:val="28"/>
                <w:szCs w:val="28"/>
                <w:lang w:eastAsia="cs-CZ"/>
              </w:rPr>
            </w:pPr>
            <w:r w:rsidRPr="00EB2544">
              <w:rPr>
                <w:rFonts w:ascii="Times New Roman" w:eastAsia="Times New Roman" w:hAnsi="Times New Roman" w:cs="Times New Roman"/>
                <w:b/>
                <w:sz w:val="28"/>
                <w:szCs w:val="28"/>
                <w:lang w:eastAsia="cs-CZ"/>
              </w:rPr>
              <w:lastRenderedPageBreak/>
              <w:t>C-I – Personální zabezpečení</w:t>
            </w:r>
          </w:p>
        </w:tc>
      </w:tr>
      <w:tr w:rsidR="003F428A" w:rsidRPr="00EB2544" w:rsidTr="00CA4E79">
        <w:tc>
          <w:tcPr>
            <w:tcW w:w="2518" w:type="dxa"/>
            <w:tcBorders>
              <w:top w:val="double" w:sz="4"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Vysoká škola</w:t>
            </w:r>
          </w:p>
        </w:tc>
        <w:tc>
          <w:tcPr>
            <w:tcW w:w="7341" w:type="dxa"/>
            <w:gridSpan w:val="10"/>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Univerzita Tomáše Bati ve Zlíně</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Součást vysoké školy</w:t>
            </w:r>
          </w:p>
        </w:tc>
        <w:tc>
          <w:tcPr>
            <w:tcW w:w="7341" w:type="dxa"/>
            <w:gridSpan w:val="10"/>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Fakulta humanitních studií</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Název studijního programu</w:t>
            </w:r>
          </w:p>
        </w:tc>
        <w:tc>
          <w:tcPr>
            <w:tcW w:w="7341" w:type="dxa"/>
            <w:gridSpan w:val="10"/>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Sociální pedagogika</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Jméno a příjmení</w:t>
            </w:r>
          </w:p>
        </w:tc>
        <w:tc>
          <w:tcPr>
            <w:tcW w:w="4536" w:type="dxa"/>
            <w:gridSpan w:val="5"/>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Hana Včelařová</w:t>
            </w:r>
          </w:p>
        </w:tc>
        <w:tc>
          <w:tcPr>
            <w:tcW w:w="709"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Tituly</w:t>
            </w: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PhDr.</w:t>
            </w:r>
          </w:p>
        </w:tc>
      </w:tr>
      <w:tr w:rsidR="003F428A" w:rsidRPr="00EB2544" w:rsidTr="00CA4E79">
        <w:tc>
          <w:tcPr>
            <w:tcW w:w="2518"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Rok narození</w:t>
            </w:r>
          </w:p>
        </w:tc>
        <w:tc>
          <w:tcPr>
            <w:tcW w:w="829" w:type="dxa"/>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1962</w:t>
            </w:r>
          </w:p>
        </w:tc>
        <w:tc>
          <w:tcPr>
            <w:tcW w:w="1721"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k VŠ</w:t>
            </w:r>
          </w:p>
        </w:tc>
        <w:tc>
          <w:tcPr>
            <w:tcW w:w="992"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pp </w:t>
            </w:r>
          </w:p>
        </w:tc>
        <w:tc>
          <w:tcPr>
            <w:tcW w:w="994"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 xml:space="preserve">40 </w:t>
            </w:r>
          </w:p>
        </w:tc>
        <w:tc>
          <w:tcPr>
            <w:tcW w:w="709"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3F428A" w:rsidRPr="00EB2544" w:rsidTr="00CA4E79">
        <w:tc>
          <w:tcPr>
            <w:tcW w:w="5068" w:type="dxa"/>
            <w:gridSpan w:val="3"/>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vztahu na součásti VŠ, která uskutečňuje st. program</w:t>
            </w:r>
          </w:p>
        </w:tc>
        <w:tc>
          <w:tcPr>
            <w:tcW w:w="992"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pp</w:t>
            </w:r>
          </w:p>
        </w:tc>
        <w:tc>
          <w:tcPr>
            <w:tcW w:w="994"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c>
          <w:tcPr>
            <w:tcW w:w="709" w:type="dxa"/>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40</w:t>
            </w:r>
          </w:p>
        </w:tc>
        <w:tc>
          <w:tcPr>
            <w:tcW w:w="709"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do kdy</w:t>
            </w:r>
          </w:p>
        </w:tc>
        <w:tc>
          <w:tcPr>
            <w:tcW w:w="138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18"/>
                <w:szCs w:val="18"/>
                <w:lang w:eastAsia="cs-CZ"/>
              </w:rPr>
              <w:t>8/2018</w:t>
            </w:r>
          </w:p>
        </w:tc>
      </w:tr>
      <w:tr w:rsidR="003F428A" w:rsidRPr="00EB2544" w:rsidTr="00CA4E79">
        <w:tc>
          <w:tcPr>
            <w:tcW w:w="6060" w:type="dxa"/>
            <w:gridSpan w:val="5"/>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Další současná působení jako akademický pracovník na jiných VŠ</w:t>
            </w:r>
          </w:p>
        </w:tc>
        <w:tc>
          <w:tcPr>
            <w:tcW w:w="1703"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typ prac. vztahu</w:t>
            </w:r>
          </w:p>
        </w:tc>
        <w:tc>
          <w:tcPr>
            <w:tcW w:w="2096" w:type="dxa"/>
            <w:gridSpan w:val="4"/>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rozsah</w:t>
            </w: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6060" w:type="dxa"/>
            <w:gridSpan w:val="5"/>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1703"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096" w:type="dxa"/>
            <w:gridSpan w:val="4"/>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Předměty příslušného studijního programu a způsob zapojení do jejich výuky, příp. další zapojení do uskutečňování studijního programu</w:t>
            </w:r>
          </w:p>
        </w:tc>
      </w:tr>
      <w:tr w:rsidR="003F428A" w:rsidRPr="00EB2544" w:rsidTr="00CA4E79">
        <w:trPr>
          <w:trHeight w:val="289"/>
        </w:trPr>
        <w:tc>
          <w:tcPr>
            <w:tcW w:w="9859" w:type="dxa"/>
            <w:gridSpan w:val="11"/>
            <w:tcBorders>
              <w:top w:val="nil"/>
            </w:tcBorders>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Pr>
                <w:rFonts w:ascii="Times New Roman" w:eastAsia="Times New Roman" w:hAnsi="Times New Roman" w:cs="Times New Roman"/>
                <w:sz w:val="20"/>
                <w:szCs w:val="20"/>
                <w:lang w:eastAsia="cs-CZ"/>
              </w:rPr>
              <w:t>Aplikovaná sociální psychologie (vyučující)</w:t>
            </w: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Údaje o vzdělání na VŠ </w:t>
            </w:r>
          </w:p>
        </w:tc>
      </w:tr>
      <w:tr w:rsidR="003F428A" w:rsidRPr="00EB2544" w:rsidTr="00CA4E79">
        <w:trPr>
          <w:trHeight w:val="307"/>
        </w:trPr>
        <w:tc>
          <w:tcPr>
            <w:tcW w:w="9859" w:type="dxa"/>
            <w:gridSpan w:val="11"/>
          </w:tcPr>
          <w:p w:rsidR="003F428A"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Psychologie, 1996, UK v Praze, FF. (PhDr.)</w:t>
            </w:r>
          </w:p>
          <w:p w:rsidR="004707A6" w:rsidRPr="00EB2544" w:rsidRDefault="004707A6" w:rsidP="00CA4E79">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Studuje DSP Psychologie na FF UP v Olomouci.</w:t>
            </w: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20"/>
                <w:szCs w:val="20"/>
                <w:lang w:eastAsia="cs-CZ"/>
              </w:rPr>
            </w:pPr>
            <w:r w:rsidRPr="00EB2544">
              <w:rPr>
                <w:rFonts w:ascii="Times New Roman" w:eastAsia="Times New Roman" w:hAnsi="Times New Roman" w:cs="Times New Roman"/>
                <w:b/>
                <w:sz w:val="20"/>
                <w:szCs w:val="20"/>
                <w:lang w:eastAsia="cs-CZ"/>
              </w:rPr>
              <w:t>Údaje o odborném působení od absolvování VŠ</w:t>
            </w:r>
          </w:p>
        </w:tc>
      </w:tr>
      <w:tr w:rsidR="003F428A" w:rsidRPr="00EB2544" w:rsidTr="00CA4E79">
        <w:trPr>
          <w:trHeight w:val="284"/>
        </w:trPr>
        <w:tc>
          <w:tcPr>
            <w:tcW w:w="9859" w:type="dxa"/>
            <w:gridSpan w:val="11"/>
          </w:tcPr>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1, dětská psycholožka, 2 roky.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PPP pro Prahu 4, dětská psycholožka, 2 roky.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Vězeňská služba ČR, Praha – Pankrác, 1 rok.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DC Burešov Zlín, dětská psycholožka, 3 roky.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Odbor školství KÚ Zlín, 2001.</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Psycholožka SPC Duha, Zlín, 5 let.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Dětská psycholožka SPC Středová, Zlín, 1 rok.           </w:t>
            </w:r>
          </w:p>
          <w:p w:rsidR="003F428A" w:rsidRPr="00EB2544" w:rsidRDefault="003F428A" w:rsidP="00CA4E79">
            <w:pPr>
              <w:spacing w:after="0" w:line="240" w:lineRule="auto"/>
              <w:rPr>
                <w:rFonts w:ascii="Times New Roman" w:eastAsia="Times New Roman" w:hAnsi="Times New Roman" w:cs="Times New Roman"/>
                <w:sz w:val="20"/>
                <w:szCs w:val="18"/>
                <w:lang w:eastAsia="cs-CZ"/>
              </w:rPr>
            </w:pPr>
            <w:r w:rsidRPr="00EB2544">
              <w:rPr>
                <w:rFonts w:ascii="Times New Roman" w:eastAsia="Times New Roman" w:hAnsi="Times New Roman" w:cs="Times New Roman"/>
                <w:sz w:val="20"/>
                <w:szCs w:val="18"/>
                <w:lang w:eastAsia="cs-CZ"/>
              </w:rPr>
              <w:t xml:space="preserve">ZŠ TG Masaryka Otrokovice, školní psycholožka, 5 let.            </w:t>
            </w:r>
          </w:p>
          <w:p w:rsidR="003F428A" w:rsidRPr="00EB2544" w:rsidRDefault="003F428A" w:rsidP="00CA4E79">
            <w:pPr>
              <w:spacing w:after="0" w:line="240" w:lineRule="auto"/>
              <w:rPr>
                <w:rFonts w:ascii="Times New Roman" w:eastAsia="Times New Roman" w:hAnsi="Times New Roman" w:cs="Times New Roman"/>
                <w:sz w:val="18"/>
                <w:szCs w:val="18"/>
                <w:lang w:eastAsia="cs-CZ"/>
              </w:rPr>
            </w:pPr>
            <w:r w:rsidRPr="00EB2544">
              <w:rPr>
                <w:rFonts w:ascii="Times New Roman" w:eastAsia="Times New Roman" w:hAnsi="Times New Roman" w:cs="Times New Roman"/>
                <w:sz w:val="20"/>
                <w:szCs w:val="18"/>
                <w:lang w:eastAsia="cs-CZ"/>
              </w:rPr>
              <w:t>UTB ve Zlíně, FHS, 2008 – dosud, 10 let</w:t>
            </w:r>
            <w:r w:rsidRPr="00EB2544">
              <w:rPr>
                <w:rFonts w:ascii="Times New Roman" w:eastAsia="Times New Roman" w:hAnsi="Times New Roman" w:cs="Times New Roman"/>
                <w:sz w:val="18"/>
                <w:szCs w:val="18"/>
                <w:lang w:eastAsia="cs-CZ"/>
              </w:rPr>
              <w:t>.</w:t>
            </w:r>
          </w:p>
        </w:tc>
      </w:tr>
      <w:tr w:rsidR="003F428A" w:rsidRPr="00EB2544" w:rsidTr="00CA4E79">
        <w:trPr>
          <w:trHeight w:val="250"/>
        </w:trPr>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Zkušenosti s vedením kvalifikačních a rigorózních prací</w:t>
            </w:r>
          </w:p>
        </w:tc>
      </w:tr>
      <w:tr w:rsidR="003F428A" w:rsidRPr="00EB2544" w:rsidTr="00CA4E79">
        <w:trPr>
          <w:trHeight w:val="337"/>
        </w:trPr>
        <w:tc>
          <w:tcPr>
            <w:tcW w:w="9859" w:type="dxa"/>
            <w:gridSpan w:val="11"/>
          </w:tcPr>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Počet vedených a obhájených bakalářských prací = 132. Počet vedených a obhájených diplomových prací = 0</w:t>
            </w:r>
          </w:p>
        </w:tc>
      </w:tr>
      <w:tr w:rsidR="003F428A" w:rsidRPr="00EB2544" w:rsidTr="00CA4E79">
        <w:trPr>
          <w:cantSplit/>
        </w:trPr>
        <w:tc>
          <w:tcPr>
            <w:tcW w:w="3347" w:type="dxa"/>
            <w:gridSpan w:val="2"/>
            <w:tcBorders>
              <w:top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 xml:space="preserve">Obor habilitačního řízení </w:t>
            </w:r>
          </w:p>
        </w:tc>
        <w:tc>
          <w:tcPr>
            <w:tcW w:w="2245" w:type="dxa"/>
            <w:gridSpan w:val="2"/>
            <w:tcBorders>
              <w:top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top w:val="single" w:sz="12" w:space="0" w:color="auto"/>
              <w:righ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2019" w:type="dxa"/>
            <w:gridSpan w:val="3"/>
            <w:tcBorders>
              <w:top w:val="single" w:sz="12" w:space="0" w:color="auto"/>
              <w:lef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Ohlasy publikací</w:t>
            </w:r>
          </w:p>
        </w:tc>
      </w:tr>
      <w:tr w:rsidR="003F428A" w:rsidRPr="00EB2544" w:rsidTr="00CA4E79">
        <w:trPr>
          <w:cantSplit/>
        </w:trPr>
        <w:tc>
          <w:tcPr>
            <w:tcW w:w="334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632" w:type="dxa"/>
            <w:tcBorders>
              <w:lef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WOS</w:t>
            </w:r>
          </w:p>
        </w:tc>
        <w:tc>
          <w:tcPr>
            <w:tcW w:w="693"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Scopus</w:t>
            </w:r>
          </w:p>
        </w:tc>
        <w:tc>
          <w:tcPr>
            <w:tcW w:w="694" w:type="dxa"/>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ostatní</w:t>
            </w:r>
          </w:p>
        </w:tc>
      </w:tr>
      <w:tr w:rsidR="003F428A" w:rsidRPr="00EB2544" w:rsidTr="00CA4E79">
        <w:trPr>
          <w:cantSplit/>
          <w:trHeight w:val="70"/>
        </w:trPr>
        <w:tc>
          <w:tcPr>
            <w:tcW w:w="3347"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Obor jmenovacího řízení</w:t>
            </w:r>
          </w:p>
        </w:tc>
        <w:tc>
          <w:tcPr>
            <w:tcW w:w="2245" w:type="dxa"/>
            <w:gridSpan w:val="2"/>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Rok udělení hodnosti</w:t>
            </w:r>
          </w:p>
        </w:tc>
        <w:tc>
          <w:tcPr>
            <w:tcW w:w="2248" w:type="dxa"/>
            <w:gridSpan w:val="4"/>
            <w:tcBorders>
              <w:right w:val="single" w:sz="12" w:space="0" w:color="auto"/>
            </w:tcBorders>
            <w:shd w:val="clear" w:color="auto" w:fill="F7CAAC"/>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r w:rsidRPr="00EB2544">
              <w:rPr>
                <w:rFonts w:ascii="Times New Roman" w:eastAsia="Times New Roman" w:hAnsi="Times New Roman" w:cs="Times New Roman"/>
                <w:b/>
                <w:sz w:val="18"/>
                <w:szCs w:val="18"/>
                <w:lang w:eastAsia="cs-CZ"/>
              </w:rPr>
              <w:t>Řízení konáno na VŠ</w:t>
            </w:r>
          </w:p>
        </w:tc>
        <w:tc>
          <w:tcPr>
            <w:tcW w:w="632" w:type="dxa"/>
            <w:vMerge w:val="restart"/>
            <w:tcBorders>
              <w:left w:val="single" w:sz="12" w:space="0" w:color="auto"/>
            </w:tcBorders>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p>
        </w:tc>
        <w:tc>
          <w:tcPr>
            <w:tcW w:w="693" w:type="dxa"/>
            <w:vMerge w:val="restart"/>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p>
        </w:tc>
        <w:tc>
          <w:tcPr>
            <w:tcW w:w="694" w:type="dxa"/>
            <w:vMerge w:val="restart"/>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p>
        </w:tc>
      </w:tr>
      <w:tr w:rsidR="003F428A" w:rsidRPr="00EB2544" w:rsidTr="00CA4E79">
        <w:trPr>
          <w:trHeight w:val="205"/>
        </w:trPr>
        <w:tc>
          <w:tcPr>
            <w:tcW w:w="3347"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5" w:type="dxa"/>
            <w:gridSpan w:val="2"/>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2248" w:type="dxa"/>
            <w:gridSpan w:val="4"/>
            <w:tcBorders>
              <w:right w:val="single" w:sz="12" w:space="0" w:color="auto"/>
            </w:tcBorders>
          </w:tcPr>
          <w:p w:rsidR="003F428A" w:rsidRPr="00EB2544" w:rsidRDefault="003F428A" w:rsidP="00CA4E79">
            <w:pPr>
              <w:spacing w:after="0" w:line="240" w:lineRule="auto"/>
              <w:jc w:val="both"/>
              <w:rPr>
                <w:rFonts w:ascii="Times New Roman" w:eastAsia="Times New Roman" w:hAnsi="Times New Roman" w:cs="Times New Roman"/>
                <w:sz w:val="18"/>
                <w:szCs w:val="18"/>
                <w:lang w:eastAsia="cs-CZ"/>
              </w:rPr>
            </w:pPr>
          </w:p>
        </w:tc>
        <w:tc>
          <w:tcPr>
            <w:tcW w:w="632" w:type="dxa"/>
            <w:vMerge/>
            <w:tcBorders>
              <w:left w:val="single" w:sz="12" w:space="0" w:color="auto"/>
            </w:tcBorders>
            <w:vAlign w:val="center"/>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p>
        </w:tc>
        <w:tc>
          <w:tcPr>
            <w:tcW w:w="693" w:type="dxa"/>
            <w:vMerge/>
            <w:vAlign w:val="center"/>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p>
        </w:tc>
        <w:tc>
          <w:tcPr>
            <w:tcW w:w="694" w:type="dxa"/>
            <w:vMerge/>
            <w:vAlign w:val="center"/>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p>
        </w:tc>
      </w:tr>
      <w:tr w:rsidR="003F428A" w:rsidRPr="00EB2544" w:rsidTr="00CA4E79">
        <w:tc>
          <w:tcPr>
            <w:tcW w:w="9859" w:type="dxa"/>
            <w:gridSpan w:val="11"/>
            <w:shd w:val="clear" w:color="auto" w:fill="F7CAAC"/>
          </w:tcPr>
          <w:p w:rsidR="003F428A" w:rsidRPr="00EB2544" w:rsidRDefault="003F428A" w:rsidP="00CA4E79">
            <w:pPr>
              <w:spacing w:after="0" w:line="240" w:lineRule="auto"/>
              <w:jc w:val="both"/>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 xml:space="preserve">Přehled o nejvýznamnější publikační a další tvůrčí činnosti nebo další profesní činnosti u odborníků z praxe vztahující se k zabezpečovaným předmětům </w:t>
            </w:r>
          </w:p>
        </w:tc>
      </w:tr>
      <w:tr w:rsidR="003F428A" w:rsidRPr="00EB2544" w:rsidTr="00CA4E79">
        <w:trPr>
          <w:trHeight w:val="2347"/>
        </w:trPr>
        <w:tc>
          <w:tcPr>
            <w:tcW w:w="9859" w:type="dxa"/>
            <w:gridSpan w:val="11"/>
          </w:tcPr>
          <w:p w:rsidR="003F428A" w:rsidRPr="00EB2544" w:rsidDel="00955A7F" w:rsidRDefault="003F428A" w:rsidP="00CA4E79">
            <w:pPr>
              <w:spacing w:after="0" w:line="240" w:lineRule="auto"/>
              <w:jc w:val="both"/>
              <w:rPr>
                <w:del w:id="231" w:author="*" w:date="2018-08-21T10:51:00Z"/>
                <w:rFonts w:ascii="Times New Roman" w:eastAsia="Times New Roman" w:hAnsi="Times New Roman" w:cs="Times New Roman"/>
                <w:sz w:val="20"/>
                <w:szCs w:val="20"/>
                <w:lang w:eastAsia="cs-CZ"/>
              </w:rPr>
            </w:pPr>
            <w:del w:id="232" w:author="*" w:date="2018-08-21T10:51:00Z">
              <w:r w:rsidRPr="00EB2544" w:rsidDel="00955A7F">
                <w:rPr>
                  <w:rFonts w:ascii="Times New Roman" w:eastAsia="Times New Roman" w:hAnsi="Times New Roman" w:cs="Times New Roman"/>
                  <w:sz w:val="20"/>
                  <w:szCs w:val="20"/>
                  <w:lang w:eastAsia="cs-CZ"/>
                </w:rPr>
                <w:delText xml:space="preserve">Včelařová, H., &amp; Bendová, M. (2012). Zkušenosti s případy dětské obezity, které byly označeny jako důsledek zanedbávání péče o dítě. </w:delText>
              </w:r>
              <w:r w:rsidRPr="00EB2544" w:rsidDel="00955A7F">
                <w:rPr>
                  <w:rFonts w:ascii="Times New Roman" w:eastAsia="Times New Roman" w:hAnsi="Times New Roman" w:cs="Times New Roman"/>
                  <w:i/>
                  <w:sz w:val="20"/>
                  <w:szCs w:val="20"/>
                  <w:lang w:eastAsia="cs-CZ"/>
                </w:rPr>
                <w:delText xml:space="preserve">Psychologie pro praxi, </w:delText>
              </w:r>
              <w:r w:rsidRPr="00EB2544" w:rsidDel="00955A7F">
                <w:rPr>
                  <w:rFonts w:ascii="Times New Roman" w:eastAsia="Times New Roman" w:hAnsi="Times New Roman" w:cs="Times New Roman"/>
                  <w:sz w:val="20"/>
                  <w:szCs w:val="20"/>
                  <w:lang w:eastAsia="cs-CZ"/>
                </w:rPr>
                <w:delText>1-2, s. 103-109.</w:delText>
              </w:r>
            </w:del>
          </w:p>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(2013). Nadváha a obezita dětí a dospívajících ve Velké Británii – současný stav a přístupy, vycházející z psychosociálních aspektů problému. </w:t>
            </w:r>
            <w:r w:rsidRPr="00EB2544">
              <w:rPr>
                <w:rFonts w:ascii="Times New Roman" w:eastAsia="Times New Roman" w:hAnsi="Times New Roman" w:cs="Times New Roman"/>
                <w:i/>
                <w:sz w:val="20"/>
                <w:szCs w:val="20"/>
                <w:lang w:eastAsia="cs-CZ"/>
              </w:rPr>
              <w:t xml:space="preserve">E-psychologie, </w:t>
            </w:r>
            <w:r w:rsidRPr="00EB2544">
              <w:rPr>
                <w:rFonts w:ascii="Times New Roman" w:eastAsia="Times New Roman" w:hAnsi="Times New Roman" w:cs="Times New Roman"/>
                <w:sz w:val="20"/>
                <w:szCs w:val="20"/>
                <w:lang w:eastAsia="cs-CZ"/>
              </w:rPr>
              <w:t>7(2).</w:t>
            </w:r>
          </w:p>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&amp; Bendová, M. (2014). Hodnocení několika adolescentních dětí s nadváhou a obezitou ze strany významné vrstevnické skupiny jako součást jejich běžné sociální reality. Zpráva o dílčích výsledcích jednoho výzkumu. </w:t>
            </w:r>
            <w:r w:rsidRPr="00EB2544">
              <w:rPr>
                <w:rFonts w:ascii="Times New Roman" w:eastAsia="Times New Roman" w:hAnsi="Times New Roman" w:cs="Times New Roman"/>
                <w:i/>
                <w:sz w:val="20"/>
                <w:szCs w:val="20"/>
                <w:lang w:eastAsia="cs-CZ"/>
              </w:rPr>
              <w:t xml:space="preserve">Psychosom. </w:t>
            </w:r>
            <w:r w:rsidRPr="00EB2544">
              <w:rPr>
                <w:rFonts w:ascii="Times New Roman" w:eastAsia="Times New Roman" w:hAnsi="Times New Roman" w:cs="Times New Roman"/>
                <w:sz w:val="20"/>
                <w:szCs w:val="20"/>
                <w:lang w:eastAsia="cs-CZ"/>
              </w:rPr>
              <w:t xml:space="preserve">2014 (1), s. 34-37. </w:t>
            </w:r>
          </w:p>
          <w:p w:rsidR="003F428A" w:rsidRPr="00EB2544" w:rsidRDefault="003F428A" w:rsidP="00CA4E79">
            <w:pPr>
              <w:spacing w:after="0" w:line="240" w:lineRule="auto"/>
              <w:jc w:val="both"/>
              <w:rPr>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Včelařová, H., Chráska, M., Martincová, J., &amp;  Andrysová, P. (2014). Psychosociální aspekty nadváhy a obezity dětí raného a předškolního věku v kontextu vybraných sociodemografických ukazatelů v ČR a v některých dalších zemích. </w:t>
            </w:r>
            <w:r w:rsidRPr="00EB2544">
              <w:rPr>
                <w:rFonts w:ascii="Times New Roman" w:eastAsia="Times New Roman" w:hAnsi="Times New Roman" w:cs="Times New Roman"/>
                <w:i/>
                <w:sz w:val="20"/>
                <w:szCs w:val="20"/>
                <w:lang w:eastAsia="cs-CZ"/>
              </w:rPr>
              <w:t xml:space="preserve">Sociální pedagogika, </w:t>
            </w:r>
            <w:r w:rsidRPr="00EB2544">
              <w:rPr>
                <w:rFonts w:ascii="Times New Roman" w:eastAsia="Times New Roman" w:hAnsi="Times New Roman" w:cs="Times New Roman"/>
                <w:sz w:val="20"/>
                <w:szCs w:val="20"/>
                <w:lang w:eastAsia="cs-CZ"/>
              </w:rPr>
              <w:t>2(2), s. 9-21.DOI: 10.7441/soced.2014.02.02.01. (spoluautorský podíl 25%)</w:t>
            </w:r>
          </w:p>
          <w:p w:rsidR="003F428A" w:rsidRDefault="003F428A" w:rsidP="00CA4E79">
            <w:pPr>
              <w:spacing w:after="0" w:line="240" w:lineRule="auto"/>
              <w:rPr>
                <w:ins w:id="233" w:author="*" w:date="2018-08-21T10:51:00Z"/>
                <w:rFonts w:ascii="Times New Roman" w:eastAsia="Times New Roman" w:hAnsi="Times New Roman" w:cs="Times New Roman"/>
                <w:sz w:val="20"/>
                <w:szCs w:val="20"/>
                <w:lang w:eastAsia="cs-CZ"/>
              </w:rPr>
            </w:pPr>
            <w:r w:rsidRPr="00EB2544">
              <w:rPr>
                <w:rFonts w:ascii="Times New Roman" w:eastAsia="Times New Roman" w:hAnsi="Times New Roman" w:cs="Times New Roman"/>
                <w:sz w:val="20"/>
                <w:szCs w:val="20"/>
                <w:lang w:eastAsia="cs-CZ"/>
              </w:rPr>
              <w:t xml:space="preserve">Andrysová, P., Martincová, J., &amp; Včelařová, H. (2015). Pedagogical Condition at Undergraduate Teacher Preparation. </w:t>
            </w:r>
            <w:r w:rsidRPr="00EB2544">
              <w:rPr>
                <w:rFonts w:ascii="Times New Roman" w:eastAsia="Times New Roman" w:hAnsi="Times New Roman" w:cs="Times New Roman"/>
                <w:i/>
                <w:sz w:val="20"/>
                <w:szCs w:val="20"/>
                <w:lang w:eastAsia="cs-CZ"/>
              </w:rPr>
              <w:t xml:space="preserve">The New Educational Review, </w:t>
            </w:r>
            <w:r w:rsidRPr="00EB2544">
              <w:rPr>
                <w:rFonts w:ascii="Times New Roman" w:eastAsia="Times New Roman" w:hAnsi="Times New Roman" w:cs="Times New Roman"/>
                <w:sz w:val="20"/>
                <w:szCs w:val="20"/>
                <w:lang w:eastAsia="cs-CZ"/>
              </w:rPr>
              <w:t xml:space="preserve">38(4), pp. 152-165. </w:t>
            </w:r>
          </w:p>
          <w:p w:rsidR="00955A7F" w:rsidRPr="00EB2544" w:rsidRDefault="00955A7F" w:rsidP="00CA4E79">
            <w:pPr>
              <w:spacing w:after="0" w:line="240" w:lineRule="auto"/>
              <w:rPr>
                <w:rFonts w:ascii="Times New Roman" w:eastAsia="Times New Roman" w:hAnsi="Times New Roman" w:cs="Times New Roman"/>
                <w:sz w:val="20"/>
                <w:szCs w:val="20"/>
                <w:lang w:eastAsia="cs-CZ"/>
              </w:rPr>
            </w:pPr>
            <w:ins w:id="234" w:author="*" w:date="2018-08-21T10:51:00Z">
              <w:r w:rsidRPr="00606E85">
                <w:rPr>
                  <w:rFonts w:ascii="Times New Roman" w:eastAsia="Times New Roman" w:hAnsi="Times New Roman" w:cs="Times New Roman"/>
                  <w:sz w:val="20"/>
                  <w:szCs w:val="20"/>
                  <w:lang w:eastAsia="cs-CZ"/>
                </w:rPr>
                <w:t xml:space="preserve">Včelařová, H., &amp; Frydrychová, H. (2017). </w:t>
              </w:r>
              <w:r>
                <w:rPr>
                  <w:rFonts w:ascii="Times New Roman" w:eastAsia="Times New Roman" w:hAnsi="Times New Roman" w:cs="Times New Roman"/>
                  <w:sz w:val="20"/>
                  <w:szCs w:val="20"/>
                  <w:lang w:eastAsia="cs-CZ"/>
                </w:rPr>
                <w:t>Akademická úspěšnost u dětí a dospívajících s nadváhou a obezitou</w:t>
              </w:r>
              <w:r w:rsidRPr="00606E85">
                <w:rPr>
                  <w:rFonts w:ascii="Times New Roman" w:eastAsia="Times New Roman" w:hAnsi="Times New Roman" w:cs="Times New Roman"/>
                  <w:sz w:val="20"/>
                  <w:szCs w:val="20"/>
                  <w:lang w:eastAsia="cs-CZ"/>
                </w:rPr>
                <w:t>. E-psychologie, 11(4).</w:t>
              </w:r>
            </w:ins>
          </w:p>
        </w:tc>
      </w:tr>
      <w:tr w:rsidR="003F428A" w:rsidRPr="00EB2544" w:rsidTr="00CA4E79">
        <w:trPr>
          <w:trHeight w:val="218"/>
        </w:trPr>
        <w:tc>
          <w:tcPr>
            <w:tcW w:w="9859" w:type="dxa"/>
            <w:gridSpan w:val="11"/>
            <w:shd w:val="clear" w:color="auto" w:fill="F7CAAC"/>
          </w:tcPr>
          <w:p w:rsidR="003F428A" w:rsidRPr="00EB2544" w:rsidRDefault="003F428A" w:rsidP="00CA4E79">
            <w:pPr>
              <w:spacing w:after="0" w:line="240" w:lineRule="auto"/>
              <w:rPr>
                <w:rFonts w:ascii="Times New Roman" w:eastAsia="Times New Roman" w:hAnsi="Times New Roman" w:cs="Times New Roman"/>
                <w:b/>
                <w:sz w:val="18"/>
                <w:szCs w:val="18"/>
                <w:lang w:eastAsia="cs-CZ"/>
              </w:rPr>
            </w:pPr>
            <w:r w:rsidRPr="00EB2544">
              <w:rPr>
                <w:rFonts w:ascii="Times New Roman" w:eastAsia="Times New Roman" w:hAnsi="Times New Roman" w:cs="Times New Roman"/>
                <w:b/>
                <w:sz w:val="18"/>
                <w:szCs w:val="18"/>
                <w:lang w:eastAsia="cs-CZ"/>
              </w:rPr>
              <w:t>Působení v zahraničí</w:t>
            </w:r>
          </w:p>
        </w:tc>
      </w:tr>
      <w:tr w:rsidR="003F428A" w:rsidRPr="00EB2544" w:rsidTr="00CA4E79">
        <w:trPr>
          <w:trHeight w:val="328"/>
        </w:trPr>
        <w:tc>
          <w:tcPr>
            <w:tcW w:w="9859" w:type="dxa"/>
            <w:gridSpan w:val="11"/>
          </w:tcPr>
          <w:p w:rsidR="003F428A" w:rsidRPr="00EB2544" w:rsidRDefault="003F428A" w:rsidP="00CA4E79">
            <w:pPr>
              <w:spacing w:after="0" w:line="240" w:lineRule="auto"/>
              <w:rPr>
                <w:rFonts w:ascii="Times New Roman" w:eastAsia="Times New Roman" w:hAnsi="Times New Roman" w:cs="Times New Roman"/>
                <w:sz w:val="18"/>
                <w:szCs w:val="18"/>
                <w:lang w:eastAsia="cs-CZ"/>
              </w:rPr>
            </w:pPr>
          </w:p>
        </w:tc>
      </w:tr>
      <w:tr w:rsidR="003F428A" w:rsidRPr="00EB2544" w:rsidTr="00CA4E79">
        <w:trPr>
          <w:cantSplit/>
          <w:trHeight w:val="470"/>
        </w:trPr>
        <w:tc>
          <w:tcPr>
            <w:tcW w:w="2518" w:type="dxa"/>
            <w:shd w:val="clear" w:color="auto" w:fill="F7CAAC"/>
          </w:tcPr>
          <w:p w:rsidR="003F428A" w:rsidRPr="002D39C2" w:rsidRDefault="003F428A" w:rsidP="00CA4E79">
            <w:pPr>
              <w:spacing w:after="0" w:line="240" w:lineRule="auto"/>
              <w:jc w:val="both"/>
              <w:rPr>
                <w:rFonts w:ascii="Times New Roman" w:eastAsia="Times New Roman" w:hAnsi="Times New Roman" w:cs="Times New Roman"/>
                <w:b/>
                <w:sz w:val="20"/>
                <w:szCs w:val="18"/>
                <w:lang w:eastAsia="cs-CZ"/>
              </w:rPr>
            </w:pPr>
            <w:r w:rsidRPr="002D39C2">
              <w:rPr>
                <w:rFonts w:ascii="Times New Roman" w:eastAsia="Times New Roman" w:hAnsi="Times New Roman" w:cs="Times New Roman"/>
                <w:b/>
                <w:sz w:val="20"/>
                <w:szCs w:val="18"/>
                <w:lang w:eastAsia="cs-CZ"/>
              </w:rPr>
              <w:t xml:space="preserve">Podpis </w:t>
            </w:r>
          </w:p>
        </w:tc>
        <w:tc>
          <w:tcPr>
            <w:tcW w:w="4536" w:type="dxa"/>
            <w:gridSpan w:val="5"/>
          </w:tcPr>
          <w:p w:rsidR="003F428A" w:rsidRPr="002D39C2" w:rsidRDefault="003F428A" w:rsidP="00CA4E79">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Hana Včelařová v. r.</w:t>
            </w:r>
          </w:p>
        </w:tc>
        <w:tc>
          <w:tcPr>
            <w:tcW w:w="786" w:type="dxa"/>
            <w:gridSpan w:val="2"/>
            <w:shd w:val="clear" w:color="auto" w:fill="F7CAAC"/>
          </w:tcPr>
          <w:p w:rsidR="003F428A" w:rsidRPr="002D39C2" w:rsidRDefault="003F428A" w:rsidP="00CA4E79">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b/>
                <w:sz w:val="20"/>
                <w:szCs w:val="18"/>
                <w:lang w:eastAsia="cs-CZ"/>
              </w:rPr>
              <w:t>datum</w:t>
            </w:r>
          </w:p>
        </w:tc>
        <w:tc>
          <w:tcPr>
            <w:tcW w:w="2019" w:type="dxa"/>
            <w:gridSpan w:val="3"/>
          </w:tcPr>
          <w:p w:rsidR="003F428A" w:rsidRPr="002D39C2" w:rsidRDefault="003F428A" w:rsidP="00955A7F">
            <w:pPr>
              <w:spacing w:after="0" w:line="240" w:lineRule="auto"/>
              <w:jc w:val="both"/>
              <w:rPr>
                <w:rFonts w:ascii="Times New Roman" w:eastAsia="Times New Roman" w:hAnsi="Times New Roman" w:cs="Times New Roman"/>
                <w:sz w:val="20"/>
                <w:szCs w:val="18"/>
                <w:lang w:eastAsia="cs-CZ"/>
              </w:rPr>
            </w:pPr>
            <w:r w:rsidRPr="002D39C2">
              <w:rPr>
                <w:rFonts w:ascii="Times New Roman" w:eastAsia="Times New Roman" w:hAnsi="Times New Roman" w:cs="Times New Roman"/>
                <w:sz w:val="20"/>
                <w:szCs w:val="18"/>
                <w:lang w:eastAsia="cs-CZ"/>
              </w:rPr>
              <w:t xml:space="preserve"> 2</w:t>
            </w:r>
            <w:r w:rsidR="00955A7F">
              <w:rPr>
                <w:rFonts w:ascii="Times New Roman" w:eastAsia="Times New Roman" w:hAnsi="Times New Roman" w:cs="Times New Roman"/>
                <w:sz w:val="20"/>
                <w:szCs w:val="18"/>
                <w:lang w:eastAsia="cs-CZ"/>
              </w:rPr>
              <w:t>1. 8. 2018</w:t>
            </w:r>
          </w:p>
        </w:tc>
      </w:tr>
    </w:tbl>
    <w:p w:rsidR="003F428A" w:rsidRDefault="003F428A" w:rsidP="003F428A"/>
    <w:p w:rsidR="003F428A" w:rsidRDefault="003F428A" w:rsidP="003F428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913668" w:rsidRPr="00555800" w:rsidTr="00CA4E79">
        <w:tc>
          <w:tcPr>
            <w:tcW w:w="9900" w:type="dxa"/>
            <w:gridSpan w:val="4"/>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C-II – Související tvůrčí, resp. vědecká a umělecká činnost</w:t>
            </w:r>
          </w:p>
        </w:tc>
      </w:tr>
      <w:tr w:rsidR="00913668" w:rsidRPr="00555800" w:rsidTr="00CA4E79">
        <w:trPr>
          <w:trHeight w:val="318"/>
        </w:trPr>
        <w:tc>
          <w:tcPr>
            <w:tcW w:w="9900" w:type="dxa"/>
            <w:gridSpan w:val="4"/>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Přehled řešených grantů a projektů u akademicky zaměřeného bakalářského studijního programu a u magisterského a doktorského studijního programu  </w:t>
            </w:r>
          </w:p>
        </w:tc>
      </w:tr>
      <w:tr w:rsidR="00913668" w:rsidRPr="00555800" w:rsidTr="00CA4E79">
        <w:trPr>
          <w:cantSplit/>
        </w:trPr>
        <w:tc>
          <w:tcPr>
            <w:tcW w:w="2233"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Řešitel/spoluřešitel</w:t>
            </w:r>
          </w:p>
        </w:tc>
        <w:tc>
          <w:tcPr>
            <w:tcW w:w="5524"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Názvy grantů a projektů získaných pro vědeckou, výzkumnou, uměleckou a další tvůrčí činnost v příslušné oblasti vzdělávání</w:t>
            </w:r>
          </w:p>
        </w:tc>
        <w:tc>
          <w:tcPr>
            <w:tcW w:w="760" w:type="dxa"/>
            <w:shd w:val="clear" w:color="auto" w:fill="F7CAAC"/>
          </w:tcPr>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Zdroj</w:t>
            </w:r>
          </w:p>
        </w:tc>
        <w:tc>
          <w:tcPr>
            <w:tcW w:w="1383" w:type="dxa"/>
            <w:shd w:val="clear" w:color="auto" w:fill="F7CAAC"/>
          </w:tcPr>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p>
        </w:tc>
      </w:tr>
      <w:tr w:rsidR="00913668" w:rsidRPr="00555800" w:rsidTr="00CA4E79">
        <w:tc>
          <w:tcPr>
            <w:tcW w:w="2233"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Mgr. Karla Hrbáčková, Ph.D.</w:t>
            </w:r>
          </w:p>
        </w:tc>
        <w:tc>
          <w:tcPr>
            <w:tcW w:w="5524"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17-04816S/Dynamika autoregulace u sociálně vyloučených žáků.</w:t>
            </w:r>
          </w:p>
        </w:tc>
        <w:tc>
          <w:tcPr>
            <w:tcW w:w="760"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2017 - 2019</w:t>
            </w:r>
          </w:p>
        </w:tc>
      </w:tr>
      <w:tr w:rsidR="00913668" w:rsidRPr="00555800" w:rsidTr="00CA4E79">
        <w:tc>
          <w:tcPr>
            <w:tcW w:w="2233"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doc. Mgr. Soňa Vávrová, Ph.D.  </w:t>
            </w:r>
          </w:p>
        </w:tc>
        <w:tc>
          <w:tcPr>
            <w:tcW w:w="5524"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13-04121S/Porozumění procesu autoregulace u dětí a mládeže </w:t>
            </w:r>
            <w:r w:rsidRPr="00555800">
              <w:rPr>
                <w:rFonts w:ascii="Times New Roman" w:eastAsia="Times New Roman" w:hAnsi="Times New Roman" w:cs="Times New Roman"/>
                <w:sz w:val="20"/>
                <w:szCs w:val="20"/>
                <w:lang w:eastAsia="cs-CZ"/>
              </w:rPr>
              <w:br/>
              <w:t>v institucionální péči.</w:t>
            </w:r>
          </w:p>
        </w:tc>
        <w:tc>
          <w:tcPr>
            <w:tcW w:w="760"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B</w:t>
            </w:r>
          </w:p>
        </w:tc>
        <w:tc>
          <w:tcPr>
            <w:tcW w:w="1383"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2013 - 2015</w:t>
            </w:r>
          </w:p>
        </w:tc>
      </w:tr>
      <w:tr w:rsidR="00913668" w:rsidRPr="00555800" w:rsidTr="00CA4E79">
        <w:tc>
          <w:tcPr>
            <w:tcW w:w="2233"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Mgr. Jakub Hladík, Ph.D.</w:t>
            </w:r>
          </w:p>
        </w:tc>
        <w:tc>
          <w:tcPr>
            <w:tcW w:w="5524" w:type="dxa"/>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C63EA5">
              <w:rPr>
                <w:rFonts w:ascii="Times New Roman" w:eastAsia="Times New Roman" w:hAnsi="Times New Roman" w:cs="Times New Roman"/>
                <w:sz w:val="20"/>
                <w:szCs w:val="20"/>
                <w:lang w:eastAsia="cs-CZ"/>
              </w:rPr>
              <w:t>P407/12/P196</w:t>
            </w:r>
            <w:r>
              <w:rPr>
                <w:rFonts w:ascii="Times New Roman" w:eastAsia="Times New Roman" w:hAnsi="Times New Roman" w:cs="Times New Roman"/>
                <w:sz w:val="20"/>
                <w:szCs w:val="20"/>
                <w:lang w:eastAsia="cs-CZ"/>
              </w:rPr>
              <w:t>/</w:t>
            </w:r>
            <w:r>
              <w:t xml:space="preserve"> </w:t>
            </w:r>
            <w:r w:rsidRPr="00C63EA5">
              <w:rPr>
                <w:rFonts w:ascii="Times New Roman" w:eastAsia="Times New Roman" w:hAnsi="Times New Roman" w:cs="Times New Roman"/>
                <w:sz w:val="20"/>
                <w:szCs w:val="20"/>
                <w:lang w:eastAsia="cs-CZ"/>
              </w:rPr>
              <w:t>Determinanty rozvoje multikulturní kompetence studentů pomáhajících profesí</w:t>
            </w:r>
          </w:p>
        </w:tc>
        <w:tc>
          <w:tcPr>
            <w:tcW w:w="760"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B</w:t>
            </w:r>
          </w:p>
        </w:tc>
        <w:tc>
          <w:tcPr>
            <w:tcW w:w="1383"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2012-2014</w:t>
            </w:r>
          </w:p>
        </w:tc>
      </w:tr>
      <w:tr w:rsidR="00913668" w:rsidRPr="00555800" w:rsidTr="00CA4E79">
        <w:trPr>
          <w:trHeight w:val="318"/>
        </w:trPr>
        <w:tc>
          <w:tcPr>
            <w:tcW w:w="9900" w:type="dxa"/>
            <w:gridSpan w:val="4"/>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Přehled řešených projektů a dalších aktivit v rámci spolupráce s praxí u profesně zaměřeného bakalářského a magisterského studijního programu</w:t>
            </w:r>
          </w:p>
        </w:tc>
      </w:tr>
      <w:tr w:rsidR="00913668" w:rsidRPr="00555800" w:rsidTr="00CA4E79">
        <w:trPr>
          <w:cantSplit/>
          <w:trHeight w:val="283"/>
        </w:trPr>
        <w:tc>
          <w:tcPr>
            <w:tcW w:w="2233"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Pracoviště praxe</w:t>
            </w:r>
          </w:p>
        </w:tc>
        <w:tc>
          <w:tcPr>
            <w:tcW w:w="5524" w:type="dxa"/>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 xml:space="preserve">Název či popis projektu uskutečňovaného ve spolupráci s praxí </w:t>
            </w:r>
          </w:p>
        </w:tc>
        <w:tc>
          <w:tcPr>
            <w:tcW w:w="2143" w:type="dxa"/>
            <w:gridSpan w:val="2"/>
            <w:shd w:val="clear" w:color="auto" w:fill="F7CAAC"/>
          </w:tcPr>
          <w:p w:rsidR="00913668" w:rsidRPr="00555800" w:rsidRDefault="00913668" w:rsidP="00CA4E79">
            <w:pPr>
              <w:spacing w:after="0" w:line="240" w:lineRule="auto"/>
              <w:jc w:val="center"/>
              <w:rPr>
                <w:rFonts w:ascii="Times New Roman" w:eastAsia="Times New Roman" w:hAnsi="Times New Roman" w:cs="Times New Roman"/>
                <w:b/>
                <w:sz w:val="24"/>
                <w:szCs w:val="20"/>
                <w:lang w:eastAsia="cs-CZ"/>
              </w:rPr>
            </w:pPr>
            <w:r w:rsidRPr="00555800">
              <w:rPr>
                <w:rFonts w:ascii="Times New Roman" w:eastAsia="Times New Roman" w:hAnsi="Times New Roman" w:cs="Times New Roman"/>
                <w:b/>
                <w:sz w:val="20"/>
                <w:szCs w:val="20"/>
                <w:lang w:eastAsia="cs-CZ"/>
              </w:rPr>
              <w:t>Období</w:t>
            </w:r>
          </w:p>
        </w:tc>
      </w:tr>
      <w:tr w:rsidR="00913668" w:rsidRPr="00555800" w:rsidTr="00CA4E79">
        <w:tc>
          <w:tcPr>
            <w:tcW w:w="2233" w:type="dxa"/>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p>
        </w:tc>
        <w:tc>
          <w:tcPr>
            <w:tcW w:w="5524" w:type="dxa"/>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p>
        </w:tc>
        <w:tc>
          <w:tcPr>
            <w:tcW w:w="2143" w:type="dxa"/>
            <w:gridSpan w:val="2"/>
          </w:tcPr>
          <w:p w:rsidR="00913668" w:rsidRPr="00555800" w:rsidRDefault="00913668" w:rsidP="00CA4E79">
            <w:pPr>
              <w:spacing w:after="0" w:line="240" w:lineRule="auto"/>
              <w:jc w:val="center"/>
              <w:rPr>
                <w:rFonts w:ascii="Times New Roman" w:eastAsia="Times New Roman" w:hAnsi="Times New Roman" w:cs="Times New Roman"/>
                <w:sz w:val="20"/>
                <w:szCs w:val="20"/>
                <w:lang w:eastAsia="cs-CZ"/>
              </w:rPr>
            </w:pPr>
          </w:p>
        </w:tc>
      </w:tr>
      <w:tr w:rsidR="00913668" w:rsidRPr="00555800" w:rsidTr="00CA4E79">
        <w:tc>
          <w:tcPr>
            <w:tcW w:w="9900" w:type="dxa"/>
            <w:gridSpan w:val="4"/>
            <w:shd w:val="clear" w:color="auto" w:fill="F7CAAC"/>
          </w:tcPr>
          <w:p w:rsidR="00913668" w:rsidRPr="00555800" w:rsidRDefault="00913668" w:rsidP="00CA4E79">
            <w:pPr>
              <w:spacing w:after="0" w:line="240" w:lineRule="auto"/>
              <w:rPr>
                <w:rFonts w:ascii="Times New Roman" w:eastAsia="Times New Roman" w:hAnsi="Times New Roman" w:cs="Times New Roman"/>
                <w:sz w:val="24"/>
                <w:szCs w:val="20"/>
                <w:lang w:eastAsia="cs-CZ"/>
              </w:rPr>
            </w:pPr>
            <w:r w:rsidRPr="00555800">
              <w:rPr>
                <w:rFonts w:ascii="Times New Roman" w:eastAsia="Times New Roman" w:hAnsi="Times New Roman" w:cs="Times New Roman"/>
                <w:b/>
                <w:sz w:val="20"/>
                <w:szCs w:val="20"/>
                <w:lang w:eastAsia="cs-CZ"/>
              </w:rPr>
              <w:t>Odborné aktivity vztahující se k tvůrčí, resp. vědecké a umělecké činnosti vysoké školy, která souvisí se studijním programem</w:t>
            </w:r>
          </w:p>
        </w:tc>
      </w:tr>
      <w:tr w:rsidR="00913668" w:rsidRPr="00555800" w:rsidTr="00CA4E79">
        <w:trPr>
          <w:trHeight w:val="2422"/>
        </w:trPr>
        <w:tc>
          <w:tcPr>
            <w:tcW w:w="9900" w:type="dxa"/>
            <w:gridSpan w:val="4"/>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Vydávání odborného časopisu Sociální pedagogika (časopis zařazen mj. do databáze ERIH Plus a na Seznam odborných recenzovaných periodik vydávaných v ČR).</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jsou zakládajícími členy Asociace vzdělavatelů v sociální pedagogice (předseda Mgr. Jakub Hladík, Ph.D.), která sdružuje zástupce všech vysokoškolských pracovišť, která realizují výuku v oboru sociální pedagogika.</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Projektová činnost v rámci Interní grantové agentury UTB (např. projekty: Sociální a intrapersonální kontext multikulturního učení studentů středních škol (Mgr. Jakub Hladík, Ph.D.); Kulturní identita jako součást občanské kompetence v edukaci žáků SŠ (PhDr. Helena Skarupská, Ph.D.); Determinanty ovlivňující činnost učitelů v rámci edukace sociálně znevýhodněných žáků na vzdělávací úrovni ISCED 1 a 2 (Mgr. Anna Petr Šafránková, Ph.D.); Nadváha a obezita žáků mladšího školního věku v kontextu vybraných výkonových a psychosociálních charakteristik: možnost využití poznatků v práci sociálního pedagoga (PhDr. Hana Včelařová).</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 Vedení doktorandů (doc. PhDr. Mgr. Jaroslav Balvín, CSc.) mj. v rámci projektu Interní grantové agentury </w:t>
            </w:r>
            <w:r>
              <w:rPr>
                <w:rFonts w:ascii="Times New Roman" w:eastAsia="Times New Roman" w:hAnsi="Times New Roman" w:cs="Times New Roman"/>
                <w:sz w:val="20"/>
                <w:szCs w:val="20"/>
                <w:lang w:eastAsia="cs-CZ"/>
              </w:rPr>
              <w:t>UTB</w:t>
            </w:r>
            <w:r w:rsidRPr="00555800">
              <w:rPr>
                <w:rFonts w:ascii="Times New Roman" w:eastAsia="Times New Roman" w:hAnsi="Times New Roman" w:cs="Times New Roman"/>
                <w:sz w:val="20"/>
                <w:szCs w:val="20"/>
                <w:lang w:eastAsia="cs-CZ"/>
              </w:rPr>
              <w:t xml:space="preserve">: Pojetí hodnoty vzdělání prizmatem žáků z odlišného kulturního prostředí. </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Vedení studentů v oblasti vědecké a výzkumné činnosti v rámci SVOČ a studentský vědeckých sil.</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Organizace a spoluorganizace konferencí a odborných seminářů: každoroční organizace studentské konference; Social services - a pillar of European society (Lodz, Polsko, 2014); Víme jak na to? Aktuální otázky ve vzdělávání, psychologickém, sociálním a právním poradenství a v interkulturních vztazích s Romy a příslušníky dalších minorit (PdF JČU, 2014).</w:t>
            </w:r>
          </w:p>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Pracovníci prezentují výsledky své vědecko-výzkumné činnosti na významných mezinárodních konferencích (např. Sel</w:t>
            </w:r>
            <w:r w:rsidR="00334E6B">
              <w:rPr>
                <w:rFonts w:ascii="Times New Roman" w:eastAsia="Times New Roman" w:hAnsi="Times New Roman" w:cs="Times New Roman"/>
                <w:sz w:val="20"/>
                <w:szCs w:val="20"/>
                <w:lang w:eastAsia="cs-CZ"/>
              </w:rPr>
              <w:t>f</w:t>
            </w:r>
            <w:r w:rsidRPr="00555800">
              <w:rPr>
                <w:rFonts w:ascii="Times New Roman" w:eastAsia="Times New Roman" w:hAnsi="Times New Roman" w:cs="Times New Roman"/>
                <w:sz w:val="20"/>
                <w:szCs w:val="20"/>
                <w:lang w:eastAsia="cs-CZ"/>
              </w:rPr>
              <w:t>-driving postitive psychology and well-being, Melbourne, Austrálie, 2017; International Conference on Educational Measurement, Evaluation</w:t>
            </w:r>
            <w:r w:rsidR="004707A6">
              <w:rPr>
                <w:rFonts w:ascii="Times New Roman" w:eastAsia="Times New Roman" w:hAnsi="Times New Roman" w:cs="Times New Roman"/>
                <w:sz w:val="20"/>
                <w:szCs w:val="20"/>
                <w:lang w:eastAsia="cs-CZ"/>
              </w:rPr>
              <w:t xml:space="preserve"> and Assessment (ICEMEA), Abu Dh</w:t>
            </w:r>
            <w:r w:rsidRPr="00555800">
              <w:rPr>
                <w:rFonts w:ascii="Times New Roman" w:eastAsia="Times New Roman" w:hAnsi="Times New Roman" w:cs="Times New Roman"/>
                <w:sz w:val="20"/>
                <w:szCs w:val="20"/>
                <w:lang w:eastAsia="cs-CZ"/>
              </w:rPr>
              <w:t>abi, SAE, 2017).</w:t>
            </w:r>
          </w:p>
        </w:tc>
      </w:tr>
      <w:tr w:rsidR="00913668" w:rsidRPr="00555800" w:rsidTr="00CA4E79">
        <w:trPr>
          <w:trHeight w:val="306"/>
        </w:trPr>
        <w:tc>
          <w:tcPr>
            <w:tcW w:w="9900" w:type="dxa"/>
            <w:gridSpan w:val="4"/>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Informace o spolupráci s praxí vztahující se ke studijnímu programu</w:t>
            </w:r>
          </w:p>
        </w:tc>
      </w:tr>
      <w:tr w:rsidR="00913668" w:rsidRPr="00555800" w:rsidTr="00CA4E79">
        <w:trPr>
          <w:trHeight w:val="1246"/>
        </w:trPr>
        <w:tc>
          <w:tcPr>
            <w:tcW w:w="9900" w:type="dxa"/>
            <w:gridSpan w:val="4"/>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Spolupráce s praxí probíhá prostřednictvím každoročního workshopu Sociální pedagogika v praxi. Odborníci z praxe jsou pravidelně zváni k realizaci  přednášek studentům (např. Věcně o migraci, Dětská práva v sociální pedagogice). </w:t>
            </w:r>
            <w:r>
              <w:rPr>
                <w:rFonts w:ascii="Times New Roman" w:eastAsia="Times New Roman" w:hAnsi="Times New Roman" w:cs="Times New Roman"/>
                <w:sz w:val="20"/>
                <w:szCs w:val="20"/>
                <w:lang w:eastAsia="cs-CZ"/>
              </w:rPr>
              <w:t>S</w:t>
            </w:r>
            <w:r w:rsidRPr="00555800">
              <w:rPr>
                <w:rFonts w:ascii="Times New Roman" w:eastAsia="Times New Roman" w:hAnsi="Times New Roman" w:cs="Times New Roman"/>
                <w:sz w:val="20"/>
                <w:szCs w:val="20"/>
                <w:lang w:eastAsia="cs-CZ"/>
              </w:rPr>
              <w:t xml:space="preserve">tudenti v rámci svých výzkumů k závěrečným pracím intenzivně spolupracují s řadou organizací a institucí z praxe. </w:t>
            </w:r>
            <w:r>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Na univerzitě je každoročně pořádán Veletrh pracovních příležitostí, na kterém prezentují svou činnost potenciální zaměstnavatelé.</w:t>
            </w:r>
          </w:p>
        </w:tc>
      </w:tr>
    </w:tbl>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913668" w:rsidRPr="00555800" w:rsidTr="00CA4E79">
        <w:tc>
          <w:tcPr>
            <w:tcW w:w="9859" w:type="dxa"/>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t>C-III – Informační zabezpečení studijního programu</w:t>
            </w:r>
          </w:p>
        </w:tc>
      </w:tr>
      <w:tr w:rsidR="00913668" w:rsidRPr="00555800" w:rsidTr="00CA4E79">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 xml:space="preserve">Název a stručný popis studijního informačního systému </w:t>
            </w:r>
          </w:p>
        </w:tc>
      </w:tr>
      <w:tr w:rsidR="00913668" w:rsidRPr="00555800" w:rsidTr="00CA4E79">
        <w:trPr>
          <w:trHeight w:val="2268"/>
        </w:trPr>
        <w:tc>
          <w:tcPr>
            <w:tcW w:w="9859" w:type="dxa"/>
            <w:tcBorders>
              <w:top w:val="single" w:sz="2" w:space="0" w:color="auto"/>
              <w:left w:val="single" w:sz="2" w:space="0" w:color="auto"/>
              <w:bottom w:val="single" w:sz="2" w:space="0" w:color="auto"/>
              <w:right w:val="single" w:sz="2" w:space="0" w:color="auto"/>
            </w:tcBorders>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0" w:history="1">
              <w:r w:rsidRPr="00555800">
                <w:rPr>
                  <w:rFonts w:ascii="Times New Roman" w:eastAsia="Times New Roman" w:hAnsi="Times New Roman" w:cs="Times New Roman"/>
                  <w:color w:val="0000FF"/>
                  <w:sz w:val="20"/>
                  <w:szCs w:val="20"/>
                  <w:u w:val="single"/>
                  <w:lang w:eastAsia="cs-CZ"/>
                </w:rPr>
                <w:t>https://stag.utb.cz/portal/</w:t>
              </w:r>
            </w:hyperlink>
            <w:r w:rsidRPr="00555800">
              <w:rPr>
                <w:rFonts w:ascii="Times New Roman" w:eastAsia="Times New Roman" w:hAnsi="Times New Roman" w:cs="Times New Roman"/>
                <w:sz w:val="20"/>
                <w:szCs w:val="20"/>
                <w:lang w:eastAsia="cs-CZ"/>
              </w:rP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nevyhnutelné002E</w:t>
            </w:r>
          </w:p>
        </w:tc>
      </w:tr>
      <w:tr w:rsidR="00913668" w:rsidRPr="00555800" w:rsidTr="00CA4E79">
        <w:trPr>
          <w:trHeight w:val="283"/>
        </w:trPr>
        <w:tc>
          <w:tcPr>
            <w:tcW w:w="9859" w:type="dxa"/>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Přístup ke studijní literatuře</w:t>
            </w:r>
          </w:p>
        </w:tc>
      </w:tr>
      <w:tr w:rsidR="00913668" w:rsidRPr="00555800" w:rsidTr="00CA4E79">
        <w:trPr>
          <w:trHeight w:val="2268"/>
        </w:trPr>
        <w:tc>
          <w:tcPr>
            <w:tcW w:w="9859" w:type="dxa"/>
          </w:tcPr>
          <w:p w:rsidR="00913668" w:rsidRPr="00555800" w:rsidRDefault="00913668" w:rsidP="00CA4E79">
            <w:pPr>
              <w:spacing w:after="0" w:line="240" w:lineRule="auto"/>
              <w:jc w:val="both"/>
              <w:rPr>
                <w:rFonts w:ascii="Times New Roman" w:eastAsia="Times New Roman" w:hAnsi="Times New Roman" w:cs="Times New Roman"/>
                <w:color w:val="0000FF"/>
                <w:sz w:val="20"/>
                <w:szCs w:val="20"/>
                <w:u w:val="single"/>
                <w:lang w:eastAsia="cs-CZ"/>
              </w:rPr>
            </w:pPr>
            <w:r w:rsidRPr="00555800">
              <w:rPr>
                <w:rFonts w:ascii="Times New Roman" w:eastAsia="Times New Roman" w:hAnsi="Times New Roman" w:cs="Times New Roman"/>
                <w:sz w:val="20"/>
                <w:szCs w:val="20"/>
                <w:lang w:eastAsia="cs-CZ"/>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21" w:history="1">
              <w:r w:rsidRPr="00555800">
                <w:rPr>
                  <w:rFonts w:ascii="Times New Roman" w:eastAsia="Times New Roman" w:hAnsi="Times New Roman" w:cs="Times New Roman"/>
                  <w:color w:val="0000FF"/>
                  <w:sz w:val="20"/>
                  <w:szCs w:val="20"/>
                  <w:u w:val="single"/>
                  <w:lang w:eastAsia="cs-CZ"/>
                </w:rPr>
                <w:t>http://digilib.k.utb.cz</w:t>
              </w:r>
            </w:hyperlink>
            <w:r w:rsidRPr="00555800">
              <w:rPr>
                <w:rFonts w:ascii="Times New Roman" w:eastAsia="Times New Roman" w:hAnsi="Times New Roman" w:cs="Times New Roman"/>
                <w:sz w:val="20"/>
                <w:szCs w:val="20"/>
                <w:lang w:eastAsia="cs-CZ"/>
              </w:rPr>
              <w:t xml:space="preserve">. Práce jsou zde zpravidla dostupné volně v plném textu. Kromě toho provozuje knihovna také repozitář publikační činnosti akademických pracovníků univerzity na adrese </w:t>
            </w:r>
            <w:hyperlink r:id="rId22" w:history="1">
              <w:r w:rsidRPr="00555800">
                <w:rPr>
                  <w:rFonts w:ascii="Times New Roman" w:eastAsia="Times New Roman" w:hAnsi="Times New Roman" w:cs="Times New Roman"/>
                  <w:color w:val="0000FF"/>
                  <w:sz w:val="20"/>
                  <w:szCs w:val="20"/>
                  <w:u w:val="single"/>
                  <w:lang w:eastAsia="cs-CZ"/>
                </w:rPr>
                <w:t>http://publikace.k.utb.cz</w:t>
              </w:r>
            </w:hyperlink>
            <w:r w:rsidRPr="00555800">
              <w:rPr>
                <w:rFonts w:ascii="Times New Roman" w:eastAsia="Times New Roman" w:hAnsi="Times New Roman" w:cs="Times New Roman"/>
                <w:sz w:val="20"/>
                <w:szCs w:val="20"/>
                <w:lang w:eastAsia="cs-CZ"/>
              </w:rPr>
              <w:t>.</w:t>
            </w:r>
          </w:p>
          <w:p w:rsidR="00913668" w:rsidRPr="00555800" w:rsidRDefault="00913668" w:rsidP="00CA4E79">
            <w:pPr>
              <w:spacing w:after="0" w:line="240" w:lineRule="auto"/>
              <w:rPr>
                <w:rFonts w:ascii="Times New Roman" w:eastAsia="Times New Roman" w:hAnsi="Times New Roman" w:cs="Times New Roman"/>
                <w:b/>
                <w:sz w:val="20"/>
                <w:szCs w:val="20"/>
                <w:lang w:eastAsia="cs-CZ"/>
              </w:rPr>
            </w:pPr>
          </w:p>
        </w:tc>
      </w:tr>
      <w:tr w:rsidR="00913668" w:rsidRPr="00555800" w:rsidTr="00CA4E79">
        <w:trPr>
          <w:trHeight w:val="283"/>
        </w:trPr>
        <w:tc>
          <w:tcPr>
            <w:tcW w:w="9859" w:type="dxa"/>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b/>
                <w:sz w:val="20"/>
                <w:szCs w:val="20"/>
                <w:lang w:eastAsia="cs-CZ"/>
              </w:rPr>
              <w:t>Přehled zpřístupněných databází</w:t>
            </w:r>
          </w:p>
        </w:tc>
      </w:tr>
      <w:tr w:rsidR="00913668" w:rsidRPr="00555800" w:rsidTr="00CA4E79">
        <w:trPr>
          <w:trHeight w:val="2268"/>
        </w:trPr>
        <w:tc>
          <w:tcPr>
            <w:tcW w:w="9859" w:type="dxa"/>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iCs/>
                <w:sz w:val="20"/>
                <w:szCs w:val="20"/>
                <w:lang w:eastAsia="cs-CZ"/>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w:t>
            </w:r>
            <w:r w:rsidRPr="00555800">
              <w:rPr>
                <w:rFonts w:ascii="Times New Roman" w:eastAsia="Times New Roman" w:hAnsi="Times New Roman" w:cs="Times New Roman"/>
                <w:sz w:val="20"/>
                <w:szCs w:val="20"/>
                <w:lang w:eastAsia="cs-CZ"/>
              </w:rPr>
              <w:t xml:space="preserve">Veškeré informační zdroje jsou dostupné skrze moderní centrální portál Xerxes </w:t>
            </w:r>
            <w:hyperlink r:id="rId23" w:history="1">
              <w:r w:rsidRPr="00555800">
                <w:rPr>
                  <w:rFonts w:ascii="Times New Roman" w:eastAsia="Times New Roman" w:hAnsi="Times New Roman" w:cs="Times New Roman"/>
                  <w:color w:val="0000FF"/>
                  <w:sz w:val="20"/>
                  <w:szCs w:val="20"/>
                  <w:u w:val="single"/>
                  <w:lang w:eastAsia="cs-CZ"/>
                </w:rPr>
                <w:t>http://portal.k.utb.cz</w:t>
              </w:r>
            </w:hyperlink>
            <w:r w:rsidRPr="00555800">
              <w:rPr>
                <w:rFonts w:ascii="Times New Roman" w:eastAsia="Times New Roman" w:hAnsi="Times New Roman" w:cs="Times New Roman"/>
                <w:sz w:val="20"/>
                <w:szCs w:val="20"/>
                <w:lang w:eastAsia="cs-CZ"/>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913668" w:rsidRPr="00555800" w:rsidRDefault="00913668" w:rsidP="00CA4E79">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Konkrétní dostupné databáze:</w:t>
            </w:r>
          </w:p>
          <w:p w:rsidR="00913668" w:rsidRPr="00555800" w:rsidRDefault="00913668" w:rsidP="00CA4E79">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Citační databáze Web of Science a Scopus</w:t>
            </w:r>
          </w:p>
          <w:p w:rsidR="00913668" w:rsidRPr="00555800" w:rsidRDefault="00913668" w:rsidP="00CA4E79">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kolekce elektronických časopisů Elsevier ScienceDirect, Wiley Online Library, SpringerLink a další.</w:t>
            </w:r>
          </w:p>
          <w:p w:rsidR="00913668" w:rsidRPr="00555800" w:rsidRDefault="00913668" w:rsidP="00CA4E79">
            <w:pPr>
              <w:numPr>
                <w:ilvl w:val="0"/>
                <w:numId w:val="4"/>
              </w:numPr>
              <w:spacing w:after="160" w:line="256"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Multioborové plnotextové databáze Ebsco a ProQuest</w:t>
            </w:r>
          </w:p>
          <w:p w:rsidR="00913668" w:rsidRPr="00555800" w:rsidRDefault="00913668" w:rsidP="00CA4E79">
            <w:pPr>
              <w:numPr>
                <w:ilvl w:val="0"/>
                <w:numId w:val="4"/>
              </w:numPr>
              <w:spacing w:after="0" w:line="240" w:lineRule="auto"/>
              <w:contextualSpacing/>
              <w:rPr>
                <w:rFonts w:ascii="Times New Roman" w:eastAsia="Times New Roman" w:hAnsi="Times New Roman" w:cs="Times New Roman"/>
                <w:iCs/>
                <w:sz w:val="20"/>
                <w:szCs w:val="20"/>
                <w:lang w:eastAsia="cs-CZ"/>
              </w:rPr>
            </w:pPr>
            <w:r w:rsidRPr="00555800">
              <w:rPr>
                <w:rFonts w:ascii="Times New Roman" w:eastAsia="Times New Roman" w:hAnsi="Times New Roman" w:cs="Times New Roman"/>
                <w:iCs/>
                <w:sz w:val="20"/>
                <w:szCs w:val="20"/>
                <w:lang w:eastAsia="cs-CZ"/>
              </w:rPr>
              <w:t xml:space="preserve">Seznam všech databází: </w:t>
            </w:r>
            <w:hyperlink r:id="rId24" w:history="1">
              <w:r w:rsidRPr="00555800">
                <w:rPr>
                  <w:rFonts w:ascii="Times New Roman" w:eastAsia="Times New Roman" w:hAnsi="Times New Roman" w:cs="Times New Roman"/>
                  <w:color w:val="0000FF"/>
                  <w:sz w:val="20"/>
                  <w:szCs w:val="20"/>
                  <w:u w:val="single"/>
                  <w:lang w:eastAsia="cs-CZ"/>
                </w:rPr>
                <w:t>http://portal.k.utb.cz/databases/alphabetical/</w:t>
              </w:r>
            </w:hyperlink>
          </w:p>
          <w:p w:rsidR="00913668" w:rsidRPr="00555800" w:rsidRDefault="00913668" w:rsidP="00CA4E79">
            <w:pPr>
              <w:spacing w:after="0" w:line="240" w:lineRule="auto"/>
              <w:rPr>
                <w:rFonts w:ascii="Times New Roman" w:eastAsia="Times New Roman" w:hAnsi="Times New Roman" w:cs="Times New Roman"/>
                <w:sz w:val="20"/>
                <w:szCs w:val="20"/>
                <w:lang w:eastAsia="cs-CZ"/>
              </w:rPr>
            </w:pPr>
          </w:p>
        </w:tc>
      </w:tr>
      <w:tr w:rsidR="00913668" w:rsidRPr="00555800" w:rsidTr="00CA4E79">
        <w:trPr>
          <w:trHeight w:val="284"/>
        </w:trPr>
        <w:tc>
          <w:tcPr>
            <w:tcW w:w="9859" w:type="dxa"/>
            <w:shd w:val="clear" w:color="auto" w:fill="F7CAAC"/>
            <w:vAlign w:val="center"/>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Název a stručný popis používaného antiplagiátorského systému</w:t>
            </w:r>
          </w:p>
        </w:tc>
      </w:tr>
      <w:tr w:rsidR="00913668" w:rsidRPr="00555800" w:rsidTr="00CA4E79">
        <w:trPr>
          <w:trHeight w:val="2268"/>
        </w:trPr>
        <w:tc>
          <w:tcPr>
            <w:tcW w:w="9859" w:type="dxa"/>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lastRenderedPageBreak/>
              <w:t xml:space="preserve">V rámci předcházení a zamezování plagiátorství UTB ve Zlíně efektivně využívá po několik let antiplagiátoský systém </w:t>
            </w:r>
            <w:r w:rsidRPr="00555800">
              <w:rPr>
                <w:rFonts w:ascii="Times New Roman" w:eastAsia="Times New Roman" w:hAnsi="Times New Roman" w:cs="Times New Roman"/>
                <w:i/>
                <w:sz w:val="20"/>
                <w:szCs w:val="20"/>
                <w:lang w:eastAsia="cs-CZ"/>
              </w:rPr>
              <w:t>Theses.cz</w:t>
            </w:r>
            <w:r w:rsidRPr="00555800">
              <w:rPr>
                <w:rFonts w:ascii="Times New Roman" w:eastAsia="Times New Roman" w:hAnsi="Times New Roman" w:cs="Times New Roman"/>
                <w:sz w:val="20"/>
                <w:szCs w:val="20"/>
                <w:lang w:eastAsia="cs-CZ"/>
              </w:rPr>
              <w:t>,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141B7D" w:rsidRDefault="00141B7D" w:rsidP="00141B7D">
      <w:pPr>
        <w:spacing w:after="240" w:line="240" w:lineRule="auto"/>
        <w:rPr>
          <w:rFonts w:ascii="Times New Roman" w:eastAsia="Times New Roman" w:hAnsi="Times New Roman" w:cs="Times New Roman"/>
          <w:sz w:val="20"/>
          <w:szCs w:val="20"/>
          <w:lang w:eastAsia="cs-CZ"/>
        </w:rPr>
      </w:pPr>
    </w:p>
    <w:p w:rsidR="00141B7D" w:rsidRDefault="00141B7D" w:rsidP="00141B7D">
      <w:pPr>
        <w:spacing w:after="240" w:line="240" w:lineRule="auto"/>
        <w:rPr>
          <w:rFonts w:ascii="Times New Roman" w:eastAsia="Times New Roman" w:hAnsi="Times New Roman" w:cs="Times New Roman"/>
          <w:sz w:val="20"/>
          <w:szCs w:val="20"/>
          <w:lang w:eastAsia="cs-CZ"/>
        </w:rPr>
      </w:pPr>
    </w:p>
    <w:p w:rsidR="00141B7D" w:rsidRDefault="00141B7D">
      <w:pPr>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br w:type="page"/>
      </w:r>
    </w:p>
    <w:p w:rsidR="00141B7D" w:rsidRDefault="00141B7D" w:rsidP="00913668">
      <w:pPr>
        <w:spacing w:after="160" w:line="259" w:lineRule="auto"/>
        <w:rPr>
          <w:rFonts w:ascii="Times New Roman" w:eastAsia="Times New Roman" w:hAnsi="Times New Roman" w:cs="Times New Roman"/>
          <w:sz w:val="20"/>
          <w:szCs w:val="20"/>
          <w:lang w:eastAsia="cs-CZ"/>
        </w:rPr>
      </w:pPr>
    </w:p>
    <w:tbl>
      <w:tblPr>
        <w:tblW w:w="93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27"/>
        <w:gridCol w:w="74"/>
        <w:gridCol w:w="1274"/>
        <w:gridCol w:w="52"/>
        <w:gridCol w:w="2269"/>
        <w:gridCol w:w="78"/>
        <w:gridCol w:w="2348"/>
      </w:tblGrid>
      <w:tr w:rsidR="00141B7D" w:rsidTr="00141B7D">
        <w:tc>
          <w:tcPr>
            <w:tcW w:w="9389" w:type="dxa"/>
            <w:gridSpan w:val="8"/>
            <w:tcBorders>
              <w:top w:val="single" w:sz="4" w:space="0" w:color="auto"/>
              <w:left w:val="single" w:sz="4" w:space="0" w:color="auto"/>
              <w:bottom w:val="double" w:sz="4" w:space="0" w:color="auto"/>
              <w:right w:val="single" w:sz="4" w:space="0" w:color="auto"/>
            </w:tcBorders>
            <w:shd w:val="clear" w:color="auto" w:fill="BDD6EE"/>
            <w:hideMark/>
          </w:tcPr>
          <w:p w:rsidR="00141B7D" w:rsidRDefault="00141B7D">
            <w:pPr>
              <w:spacing w:after="0" w:line="240" w:lineRule="auto"/>
              <w:jc w:val="both"/>
              <w:rPr>
                <w:rFonts w:ascii="Times New Roman" w:eastAsia="Times New Roman" w:hAnsi="Times New Roman" w:cs="Times New Roman"/>
                <w:b/>
                <w:sz w:val="28"/>
                <w:szCs w:val="20"/>
                <w:lang w:eastAsia="cs-CZ"/>
              </w:rPr>
            </w:pPr>
            <w:r>
              <w:rPr>
                <w:rFonts w:ascii="Times New Roman" w:eastAsia="Times New Roman" w:hAnsi="Times New Roman" w:cs="Times New Roman"/>
                <w:b/>
                <w:sz w:val="28"/>
                <w:szCs w:val="20"/>
                <w:lang w:eastAsia="cs-CZ"/>
              </w:rPr>
              <w:t xml:space="preserve">C-IV – </w:t>
            </w:r>
            <w:r>
              <w:rPr>
                <w:rFonts w:ascii="Times New Roman" w:eastAsia="Times New Roman" w:hAnsi="Times New Roman" w:cs="Times New Roman"/>
                <w:b/>
                <w:sz w:val="26"/>
                <w:szCs w:val="26"/>
                <w:lang w:eastAsia="cs-CZ"/>
              </w:rPr>
              <w:t>Materiální zabezpečení studijního programu</w:t>
            </w:r>
          </w:p>
        </w:tc>
      </w:tr>
      <w:tr w:rsidR="00141B7D" w:rsidTr="00141B7D">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141B7D" w:rsidRDefault="00141B7D">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Fakulta humanitních studií Univerzity Tomáše Bati ve Zlíně, Štefánikova 5670, 760 01 Zlín</w:t>
            </w:r>
          </w:p>
        </w:tc>
      </w:tr>
      <w:tr w:rsidR="00141B7D" w:rsidTr="00141B7D">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jc w:val="both"/>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Kapacita výukových místností pro teoretickou výuku</w:t>
            </w:r>
          </w:p>
        </w:tc>
      </w:tr>
      <w:tr w:rsidR="00141B7D" w:rsidTr="00141B7D">
        <w:trPr>
          <w:trHeight w:val="1002"/>
        </w:trPr>
        <w:tc>
          <w:tcPr>
            <w:tcW w:w="9389" w:type="dxa"/>
            <w:gridSpan w:val="8"/>
            <w:tcBorders>
              <w:top w:val="single" w:sz="4" w:space="0" w:color="auto"/>
              <w:left w:val="single" w:sz="4" w:space="0" w:color="auto"/>
              <w:bottom w:val="single" w:sz="4" w:space="0" w:color="auto"/>
              <w:right w:val="single" w:sz="4" w:space="0" w:color="auto"/>
            </w:tcBorders>
            <w:hideMark/>
          </w:tcPr>
          <w:p w:rsidR="00141B7D" w:rsidRDefault="00141B7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Výuka probíhá ve Vzdělávacím komplexu Univerzity Tomáše Bati ve Zlíně, ve kterém sídlí Fakulta humanitních studií. Vzdělávací komplex je zcela nový moderně vybavený objekt dokončený v roce 2017. Výuka </w:t>
            </w:r>
            <w:r w:rsidR="004707A6">
              <w:rPr>
                <w:rFonts w:ascii="Times New Roman" w:eastAsia="Times New Roman" w:hAnsi="Times New Roman" w:cs="Times New Roman"/>
                <w:sz w:val="20"/>
                <w:szCs w:val="20"/>
                <w:lang w:eastAsia="cs-CZ"/>
              </w:rPr>
              <w:t xml:space="preserve">zde </w:t>
            </w:r>
            <w:r>
              <w:rPr>
                <w:rFonts w:ascii="Times New Roman" w:eastAsia="Times New Roman" w:hAnsi="Times New Roman" w:cs="Times New Roman"/>
                <w:sz w:val="20"/>
                <w:szCs w:val="20"/>
                <w:lang w:eastAsia="cs-CZ"/>
              </w:rPr>
              <w:t xml:space="preserve">probíhá </w:t>
            </w:r>
            <w:r>
              <w:rPr>
                <w:rFonts w:ascii="Times New Roman" w:eastAsia="Times New Roman" w:hAnsi="Times New Roman" w:cs="Times New Roman"/>
                <w:sz w:val="20"/>
                <w:szCs w:val="20"/>
                <w:lang w:eastAsia="cs-CZ"/>
              </w:rPr>
              <w:br/>
              <w:t>od letního semestru 2018. Prostory jsou určeny pro 2080 studentů (okamžitá obsazenost). Výukové prostory obsahují posluchárny pro 240, 98, 70 a 72 osob, 13 seminárních učeben a 1 počítačovou učebnu.</w:t>
            </w:r>
          </w:p>
        </w:tc>
      </w:tr>
      <w:tr w:rsidR="00141B7D" w:rsidTr="00141B7D">
        <w:trPr>
          <w:trHeight w:val="202"/>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shd w:val="clear" w:color="auto" w:fill="F7CAAC"/>
                <w:lang w:eastAsia="cs-CZ"/>
              </w:rPr>
            </w:pPr>
            <w:r>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r>
      <w:tr w:rsidR="00141B7D" w:rsidTr="00141B7D">
        <w:trPr>
          <w:trHeight w:val="139"/>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Kapacita a popis odborné učebny</w:t>
            </w:r>
          </w:p>
        </w:tc>
      </w:tr>
      <w:tr w:rsidR="00141B7D" w:rsidTr="00141B7D">
        <w:trPr>
          <w:trHeight w:val="559"/>
        </w:trPr>
        <w:tc>
          <w:tcPr>
            <w:tcW w:w="9389" w:type="dxa"/>
            <w:gridSpan w:val="8"/>
            <w:tcBorders>
              <w:top w:val="single" w:sz="4" w:space="0" w:color="auto"/>
              <w:left w:val="single" w:sz="4" w:space="0" w:color="auto"/>
              <w:bottom w:val="single" w:sz="4" w:space="0" w:color="auto"/>
              <w:right w:val="single" w:sz="4" w:space="0" w:color="auto"/>
            </w:tcBorders>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Výuka většiny předmětů nevyžaduje odbornou učebnu. Pro výuku cizích jazyků je k dispozici 5 multimediálních jazykových učeben a pro výuku Moderní ICT v práci sociálního pedagoga a Metodologie v sociálních vědách j</w:t>
            </w:r>
            <w:r w:rsidR="00FF6EFE">
              <w:rPr>
                <w:rFonts w:ascii="Times New Roman" w:eastAsia="Times New Roman" w:hAnsi="Times New Roman" w:cs="Times New Roman"/>
                <w:sz w:val="20"/>
                <w:szCs w:val="20"/>
                <w:lang w:eastAsia="cs-CZ"/>
              </w:rPr>
              <w:t>e k dispozici počítačová učebna se softwarem pro analýzu výzkumných dat.</w:t>
            </w:r>
            <w:r w:rsidR="00FF6EFE" w:rsidRPr="00AE5C38">
              <w:rPr>
                <w:rFonts w:ascii="Times New Roman" w:eastAsia="Times New Roman" w:hAnsi="Times New Roman" w:cs="Times New Roman"/>
                <w:sz w:val="20"/>
                <w:szCs w:val="20"/>
                <w:lang w:eastAsia="cs-CZ"/>
              </w:rPr>
              <w:t>.</w:t>
            </w:r>
          </w:p>
        </w:tc>
      </w:tr>
      <w:tr w:rsidR="00141B7D" w:rsidTr="00141B7D">
        <w:trPr>
          <w:trHeight w:val="166"/>
        </w:trPr>
        <w:tc>
          <w:tcPr>
            <w:tcW w:w="336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Z toho kapacita v prostorách v nájmu</w:t>
            </w:r>
          </w:p>
        </w:tc>
        <w:tc>
          <w:tcPr>
            <w:tcW w:w="1274" w:type="dxa"/>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shd w:val="clear" w:color="auto" w:fill="F7CAAC"/>
                <w:lang w:eastAsia="cs-CZ"/>
              </w:rPr>
              <w:t>Doba platnosti nájmu</w:t>
            </w:r>
          </w:p>
        </w:tc>
        <w:tc>
          <w:tcPr>
            <w:tcW w:w="2426" w:type="dxa"/>
            <w:gridSpan w:val="2"/>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r>
      <w:tr w:rsidR="00141B7D" w:rsidTr="00141B7D">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b/>
                <w:sz w:val="20"/>
                <w:szCs w:val="20"/>
                <w:lang w:eastAsia="cs-CZ"/>
              </w:rPr>
              <w:t>Kapacita a popis odborné učebny</w:t>
            </w:r>
          </w:p>
        </w:tc>
      </w:tr>
      <w:tr w:rsidR="00141B7D" w:rsidTr="00141B7D">
        <w:trPr>
          <w:trHeight w:val="563"/>
        </w:trPr>
        <w:tc>
          <w:tcPr>
            <w:tcW w:w="9389" w:type="dxa"/>
            <w:gridSpan w:val="8"/>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b/>
                <w:sz w:val="20"/>
                <w:szCs w:val="20"/>
                <w:lang w:eastAsia="cs-CZ"/>
              </w:rPr>
            </w:pPr>
          </w:p>
        </w:tc>
      </w:tr>
      <w:tr w:rsidR="00141B7D" w:rsidTr="00141B7D">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Z toho kapacita v prostorách v nájmu</w:t>
            </w:r>
          </w:p>
        </w:tc>
        <w:tc>
          <w:tcPr>
            <w:tcW w:w="1400" w:type="dxa"/>
            <w:gridSpan w:val="3"/>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b/>
                <w:sz w:val="20"/>
                <w:szCs w:val="20"/>
                <w:lang w:eastAsia="cs-CZ"/>
              </w:rPr>
            </w:pP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shd w:val="clear" w:color="auto" w:fill="F7CAAC"/>
                <w:lang w:eastAsia="cs-CZ"/>
              </w:rPr>
              <w:t>Doba platnosti nájmu</w:t>
            </w:r>
          </w:p>
        </w:tc>
        <w:tc>
          <w:tcPr>
            <w:tcW w:w="2348" w:type="dxa"/>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b/>
                <w:sz w:val="20"/>
                <w:szCs w:val="20"/>
                <w:lang w:eastAsia="cs-CZ"/>
              </w:rPr>
            </w:pPr>
          </w:p>
        </w:tc>
      </w:tr>
      <w:tr w:rsidR="00141B7D" w:rsidTr="00141B7D">
        <w:trPr>
          <w:trHeight w:val="13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 xml:space="preserve">Vyjádření orgánu </w:t>
            </w:r>
            <w:r>
              <w:rPr>
                <w:rFonts w:ascii="Times New Roman" w:eastAsia="Times New Roman" w:hAnsi="Times New Roman" w:cs="Times New Roman"/>
                <w:b/>
                <w:sz w:val="20"/>
                <w:szCs w:val="20"/>
                <w:shd w:val="clear" w:color="auto" w:fill="F7CAAC"/>
                <w:lang w:eastAsia="cs-CZ"/>
              </w:rPr>
              <w:t>hygienické služby ze dne</w:t>
            </w:r>
          </w:p>
        </w:tc>
      </w:tr>
      <w:tr w:rsidR="00141B7D" w:rsidTr="00141B7D">
        <w:trPr>
          <w:trHeight w:val="680"/>
        </w:trPr>
        <w:tc>
          <w:tcPr>
            <w:tcW w:w="9389" w:type="dxa"/>
            <w:gridSpan w:val="8"/>
            <w:tcBorders>
              <w:top w:val="single" w:sz="4" w:space="0" w:color="auto"/>
              <w:left w:val="single" w:sz="4" w:space="0" w:color="auto"/>
              <w:bottom w:val="single" w:sz="4" w:space="0" w:color="auto"/>
              <w:right w:val="single" w:sz="4" w:space="0" w:color="auto"/>
            </w:tcBorders>
          </w:tcPr>
          <w:p w:rsidR="00141B7D" w:rsidRDefault="00141B7D">
            <w:pPr>
              <w:spacing w:after="0" w:line="240" w:lineRule="auto"/>
              <w:rPr>
                <w:rFonts w:ascii="Times New Roman" w:eastAsia="Times New Roman" w:hAnsi="Times New Roman" w:cs="Times New Roman"/>
                <w:sz w:val="20"/>
                <w:szCs w:val="20"/>
                <w:lang w:eastAsia="cs-CZ"/>
              </w:rPr>
            </w:pPr>
          </w:p>
        </w:tc>
      </w:tr>
      <w:tr w:rsidR="00141B7D" w:rsidTr="00141B7D">
        <w:trPr>
          <w:trHeight w:val="205"/>
        </w:trPr>
        <w:tc>
          <w:tcPr>
            <w:tcW w:w="9389" w:type="dxa"/>
            <w:gridSpan w:val="8"/>
            <w:tcBorders>
              <w:top w:val="single" w:sz="4" w:space="0" w:color="auto"/>
              <w:left w:val="single" w:sz="4" w:space="0" w:color="auto"/>
              <w:bottom w:val="single" w:sz="4" w:space="0" w:color="auto"/>
              <w:right w:val="single" w:sz="4" w:space="0" w:color="auto"/>
            </w:tcBorders>
            <w:shd w:val="clear" w:color="auto" w:fill="F7CAAC"/>
            <w:hideMark/>
          </w:tcPr>
          <w:p w:rsidR="00141B7D" w:rsidRDefault="00141B7D">
            <w:pPr>
              <w:spacing w:after="0" w:line="240" w:lineRule="auto"/>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t>Opatření a podmínky k zajištění rovného přístupu</w:t>
            </w:r>
          </w:p>
        </w:tc>
      </w:tr>
      <w:tr w:rsidR="00141B7D" w:rsidTr="00141B7D">
        <w:trPr>
          <w:trHeight w:val="1475"/>
        </w:trPr>
        <w:tc>
          <w:tcPr>
            <w:tcW w:w="9389" w:type="dxa"/>
            <w:gridSpan w:val="8"/>
            <w:tcBorders>
              <w:top w:val="single" w:sz="4" w:space="0" w:color="auto"/>
              <w:left w:val="single" w:sz="4" w:space="0" w:color="auto"/>
              <w:bottom w:val="single" w:sz="4" w:space="0" w:color="auto"/>
              <w:right w:val="single" w:sz="4" w:space="0" w:color="auto"/>
            </w:tcBorders>
            <w:hideMark/>
          </w:tcPr>
          <w:p w:rsidR="00141B7D" w:rsidRDefault="00141B7D">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Přístup do budovy a učeben Vzdělávacího komplexu je bezbariérový. Problematika rovného přístupu ke vzdělávání na UTB je upravena Směrnicí rektora č. 12/2015 Podpora uchazečů a studentů se specifickými potřebami </w:t>
            </w:r>
            <w:r>
              <w:rPr>
                <w:rFonts w:ascii="Times New Roman" w:eastAsia="Times New Roman" w:hAnsi="Times New Roman" w:cs="Times New Roman"/>
                <w:sz w:val="20"/>
                <w:szCs w:val="20"/>
                <w:lang w:eastAsia="cs-CZ"/>
              </w:rPr>
              <w:br/>
              <w:t xml:space="preserve">na Univerzitě Tomáše Bati ve Zlíně. Na UTB je zřízena Akademická poradna. Její služby jsou poskytovány celouniverzitně (na všech fakultách jsou zastoupeni koordinátoři a tutoři) uchazečům a studentům ve všech formách a stupních studia UTB. Služby a poradenská činnost Akademické poradny se mj. soustředí na </w:t>
            </w:r>
            <w:r>
              <w:rPr>
                <w:rFonts w:ascii="Times New Roman" w:eastAsia="Times New Roman" w:hAnsi="Times New Roman" w:cs="Times New Roman"/>
                <w:iCs/>
                <w:sz w:val="20"/>
                <w:szCs w:val="20"/>
                <w:lang w:eastAsia="cs-CZ"/>
              </w:rPr>
              <w:t xml:space="preserve">studenty </w:t>
            </w:r>
            <w:r>
              <w:rPr>
                <w:rFonts w:ascii="Times New Roman" w:eastAsia="Times New Roman" w:hAnsi="Times New Roman" w:cs="Times New Roman"/>
                <w:iCs/>
                <w:sz w:val="20"/>
                <w:szCs w:val="20"/>
                <w:lang w:eastAsia="cs-CZ"/>
              </w:rPr>
              <w:br/>
              <w:t>se specifickými potřebami.</w:t>
            </w:r>
          </w:p>
        </w:tc>
      </w:tr>
    </w:tbl>
    <w:p w:rsidR="00141B7D" w:rsidRDefault="00141B7D" w:rsidP="00913668">
      <w:pPr>
        <w:spacing w:after="160" w:line="259" w:lineRule="auto"/>
        <w:rPr>
          <w:rFonts w:ascii="Times New Roman" w:eastAsia="Times New Roman" w:hAnsi="Times New Roman" w:cs="Times New Roman"/>
          <w:sz w:val="20"/>
          <w:szCs w:val="20"/>
          <w:lang w:eastAsia="cs-CZ"/>
        </w:rPr>
      </w:pPr>
    </w:p>
    <w:p w:rsidR="00913668" w:rsidRPr="00555800" w:rsidRDefault="00913668" w:rsidP="00913668">
      <w:pPr>
        <w:spacing w:after="160" w:line="259"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913668" w:rsidRPr="00555800" w:rsidTr="00CA4E79">
        <w:tc>
          <w:tcPr>
            <w:tcW w:w="9778" w:type="dxa"/>
            <w:gridSpan w:val="2"/>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C-V – Finanční zabezpečení studijního programu</w:t>
            </w:r>
          </w:p>
        </w:tc>
      </w:tr>
      <w:tr w:rsidR="00913668" w:rsidRPr="00555800" w:rsidTr="00CA4E79">
        <w:tc>
          <w:tcPr>
            <w:tcW w:w="4219" w:type="dxa"/>
            <w:tcBorders>
              <w:top w:val="single" w:sz="12" w:space="0" w:color="auto"/>
            </w:tcBorders>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Vzdělávací činnost vysoké školy financovaná ze státního rozpočtu</w:t>
            </w:r>
          </w:p>
        </w:tc>
        <w:tc>
          <w:tcPr>
            <w:tcW w:w="5559" w:type="dxa"/>
            <w:tcBorders>
              <w:top w:val="single" w:sz="12" w:space="0" w:color="auto"/>
            </w:tcBorders>
            <w:shd w:val="clear" w:color="auto" w:fill="FFFFFF"/>
          </w:tcPr>
          <w:p w:rsidR="00913668" w:rsidRPr="00555800" w:rsidRDefault="00141B7D" w:rsidP="00CA4E79">
            <w:pPr>
              <w:spacing w:after="0" w:line="240" w:lineRule="auto"/>
              <w:jc w:val="both"/>
              <w:rPr>
                <w:rFonts w:ascii="Times New Roman" w:eastAsia="Times New Roman" w:hAnsi="Times New Roman" w:cs="Times New Roman"/>
                <w:bCs/>
                <w:sz w:val="20"/>
                <w:szCs w:val="20"/>
                <w:lang w:eastAsia="cs-CZ"/>
              </w:rPr>
            </w:pPr>
            <w:r>
              <w:rPr>
                <w:rFonts w:ascii="Times New Roman" w:eastAsia="Times New Roman" w:hAnsi="Times New Roman" w:cs="Times New Roman"/>
                <w:bCs/>
                <w:sz w:val="20"/>
                <w:szCs w:val="20"/>
                <w:lang w:eastAsia="cs-CZ"/>
              </w:rPr>
              <w:t>ano</w:t>
            </w:r>
          </w:p>
        </w:tc>
      </w:tr>
      <w:tr w:rsidR="00913668" w:rsidRPr="00555800" w:rsidTr="00CA4E79">
        <w:tc>
          <w:tcPr>
            <w:tcW w:w="9778" w:type="dxa"/>
            <w:gridSpan w:val="2"/>
            <w:shd w:val="clear" w:color="auto" w:fill="F7CAAC"/>
          </w:tcPr>
          <w:p w:rsidR="00913668" w:rsidRPr="00555800" w:rsidRDefault="00913668" w:rsidP="00CA4E79">
            <w:pPr>
              <w:spacing w:after="0" w:line="240" w:lineRule="auto"/>
              <w:jc w:val="both"/>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Zhodnocení předpokládaných nákladů a zdrojů na uskutečňování studijního programu</w:t>
            </w:r>
          </w:p>
        </w:tc>
      </w:tr>
      <w:tr w:rsidR="00913668" w:rsidRPr="00555800" w:rsidTr="00141B7D">
        <w:trPr>
          <w:trHeight w:val="2754"/>
        </w:trPr>
        <w:tc>
          <w:tcPr>
            <w:tcW w:w="9778" w:type="dxa"/>
            <w:gridSpan w:val="2"/>
          </w:tcPr>
          <w:p w:rsidR="00913668" w:rsidRPr="00555800" w:rsidRDefault="00664FBB" w:rsidP="00141B7D">
            <w:pPr>
              <w:spacing w:after="240" w:line="240" w:lineRule="auto"/>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Realizace studijního programu je financována převážně ze státního rozpočtu.</w:t>
            </w:r>
          </w:p>
        </w:tc>
      </w:tr>
    </w:tbl>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913668" w:rsidRPr="00555800" w:rsidTr="00CA4E79">
        <w:tc>
          <w:tcPr>
            <w:tcW w:w="9285" w:type="dxa"/>
            <w:tcBorders>
              <w:bottom w:val="double" w:sz="4" w:space="0" w:color="auto"/>
            </w:tcBorders>
            <w:shd w:val="clear" w:color="auto" w:fill="BDD6EE"/>
          </w:tcPr>
          <w:p w:rsidR="00913668" w:rsidRPr="00555800" w:rsidRDefault="00913668" w:rsidP="00CA4E79">
            <w:pPr>
              <w:spacing w:after="0" w:line="240" w:lineRule="auto"/>
              <w:jc w:val="both"/>
              <w:rPr>
                <w:rFonts w:ascii="Times New Roman" w:eastAsia="Times New Roman" w:hAnsi="Times New Roman" w:cs="Times New Roman"/>
                <w:b/>
                <w:sz w:val="28"/>
                <w:szCs w:val="20"/>
                <w:lang w:eastAsia="cs-CZ"/>
              </w:rPr>
            </w:pPr>
            <w:r w:rsidRPr="00555800">
              <w:rPr>
                <w:rFonts w:ascii="Times New Roman" w:eastAsia="Times New Roman" w:hAnsi="Times New Roman" w:cs="Times New Roman"/>
                <w:b/>
                <w:sz w:val="28"/>
                <w:szCs w:val="20"/>
                <w:lang w:eastAsia="cs-CZ"/>
              </w:rPr>
              <w:lastRenderedPageBreak/>
              <w:t xml:space="preserve">D-I – </w:t>
            </w:r>
            <w:r w:rsidRPr="00555800">
              <w:rPr>
                <w:rFonts w:ascii="Times New Roman" w:eastAsia="Times New Roman" w:hAnsi="Times New Roman" w:cs="Times New Roman"/>
                <w:b/>
                <w:sz w:val="26"/>
                <w:szCs w:val="26"/>
                <w:lang w:eastAsia="cs-CZ"/>
              </w:rPr>
              <w:t>Záměr rozvoje a další údaje ke studijnímu programu</w:t>
            </w:r>
          </w:p>
        </w:tc>
      </w:tr>
      <w:tr w:rsidR="00913668" w:rsidRPr="00555800" w:rsidTr="00CA4E79">
        <w:trPr>
          <w:trHeight w:val="185"/>
        </w:trPr>
        <w:tc>
          <w:tcPr>
            <w:tcW w:w="9285" w:type="dxa"/>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Záměr rozvoje studijního programu a jeho odůvodnění</w:t>
            </w:r>
          </w:p>
        </w:tc>
      </w:tr>
      <w:tr w:rsidR="00913668" w:rsidRPr="00555800" w:rsidTr="00CA4E79">
        <w:trPr>
          <w:trHeight w:val="2187"/>
        </w:trPr>
        <w:tc>
          <w:tcPr>
            <w:tcW w:w="9285" w:type="dxa"/>
            <w:shd w:val="clear" w:color="auto" w:fill="FFFFFF"/>
          </w:tcPr>
          <w:p w:rsidR="00913668" w:rsidRPr="00555800" w:rsidRDefault="00D30BA8" w:rsidP="003C3A88">
            <w:pPr>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 xml:space="preserve">Potenciál rozvoje oboru závisí na prohlubování znalostí sociálně pedagogické problematiky na základě vlastní vědecko-výzkumné činnosti pracovníků fakulty a na legislativním </w:t>
            </w:r>
            <w:r w:rsidRPr="00555800">
              <w:rPr>
                <w:rFonts w:ascii="Times New Roman" w:eastAsia="Times New Roman" w:hAnsi="Times New Roman" w:cs="Times New Roman"/>
                <w:sz w:val="20"/>
                <w:szCs w:val="20"/>
                <w:lang w:eastAsia="cs-CZ"/>
              </w:rPr>
              <w:t>ukotvení profese sociálního pedagoga</w:t>
            </w:r>
            <w:r>
              <w:rPr>
                <w:rFonts w:ascii="Times New Roman" w:eastAsia="Times New Roman" w:hAnsi="Times New Roman" w:cs="Times New Roman"/>
                <w:sz w:val="20"/>
                <w:szCs w:val="20"/>
                <w:lang w:eastAsia="cs-CZ"/>
              </w:rPr>
              <w:t xml:space="preserve">. Vědecko-výzkumná činnost se soustřeďuje zejm. na oblast sociokulturní diverzity ve vzdělávání a na autoregulaci chování a učení sociálně znevýhodněných žáků. Rozvoj programu se bude opírat o poznatky vzešlé z této vědecko-výzkumné činnosti. Vzdělávací obsahy řady předmětů budou inovovány díky poznatkům z vlastního výzkumu v uvedených oblastech. </w:t>
            </w:r>
            <w:r w:rsidRPr="00555800">
              <w:rPr>
                <w:rFonts w:ascii="Times New Roman" w:eastAsia="Times New Roman" w:hAnsi="Times New Roman" w:cs="Times New Roman"/>
                <w:sz w:val="20"/>
                <w:szCs w:val="20"/>
                <w:lang w:eastAsia="cs-CZ"/>
              </w:rPr>
              <w:t xml:space="preserve">V případě, že dojde k novelizaci zákona č. 108/2006 Sb. o sociálních službách </w:t>
            </w:r>
            <w:r>
              <w:rPr>
                <w:rFonts w:ascii="Times New Roman" w:eastAsia="Times New Roman" w:hAnsi="Times New Roman" w:cs="Times New Roman"/>
                <w:sz w:val="20"/>
                <w:szCs w:val="20"/>
                <w:lang w:eastAsia="cs-CZ"/>
              </w:rPr>
              <w:br/>
            </w:r>
            <w:r w:rsidRPr="00555800">
              <w:rPr>
                <w:rFonts w:ascii="Times New Roman" w:eastAsia="Times New Roman" w:hAnsi="Times New Roman" w:cs="Times New Roman"/>
                <w:sz w:val="20"/>
                <w:szCs w:val="20"/>
                <w:lang w:eastAsia="cs-CZ"/>
              </w:rPr>
              <w:t>a zákona č. 563/2004 Sb. o pedagogických pracovnících tak, že zde bude jasněji vymezena pozice sociálního pedagoga, než je tomu dosud, lze rozvoj studijního programu Sociální pedagogika směřovat k rozdělení na dva studijní plány. Jeden studijní plán by byl zaměřen na výkon sociální pedagogiky v sociálních službách a sociální oblasti obecně, druhý studijní plán by byl zaměřen na činnosti sociálního pedagoga ve školství a mi</w:t>
            </w:r>
            <w:r>
              <w:rPr>
                <w:rFonts w:ascii="Times New Roman" w:eastAsia="Times New Roman" w:hAnsi="Times New Roman" w:cs="Times New Roman"/>
                <w:sz w:val="20"/>
                <w:szCs w:val="20"/>
                <w:lang w:eastAsia="cs-CZ"/>
              </w:rPr>
              <w:t>moškolních zařízeních. Na fakultě ani univerzitě, není realizován studijní program (obor) s podobným zaměřením.</w:t>
            </w:r>
          </w:p>
        </w:tc>
      </w:tr>
      <w:tr w:rsidR="00913668" w:rsidRPr="00555800" w:rsidTr="00CA4E79">
        <w:trPr>
          <w:trHeight w:val="188"/>
        </w:trPr>
        <w:tc>
          <w:tcPr>
            <w:tcW w:w="9285" w:type="dxa"/>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Počet přijímaných uchazečů ke studiu ve studijním programu</w:t>
            </w:r>
          </w:p>
        </w:tc>
      </w:tr>
      <w:tr w:rsidR="00913668" w:rsidRPr="00555800" w:rsidTr="00CA4E79">
        <w:trPr>
          <w:trHeight w:val="322"/>
        </w:trPr>
        <w:tc>
          <w:tcPr>
            <w:tcW w:w="9285" w:type="dxa"/>
            <w:shd w:val="clear" w:color="auto" w:fill="FFFFFF"/>
          </w:tcPr>
          <w:p w:rsidR="00913668" w:rsidRPr="00555800" w:rsidRDefault="00913668" w:rsidP="00913668">
            <w:pPr>
              <w:spacing w:after="0" w:line="240" w:lineRule="auto"/>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 xml:space="preserve">Maximální počet přijímaných uchazečů je </w:t>
            </w:r>
            <w:r>
              <w:rPr>
                <w:rFonts w:ascii="Times New Roman" w:eastAsia="Times New Roman" w:hAnsi="Times New Roman" w:cs="Times New Roman"/>
                <w:sz w:val="20"/>
                <w:szCs w:val="20"/>
                <w:lang w:eastAsia="cs-CZ"/>
              </w:rPr>
              <w:t>3</w:t>
            </w:r>
            <w:r w:rsidRPr="00555800">
              <w:rPr>
                <w:rFonts w:ascii="Times New Roman" w:eastAsia="Times New Roman" w:hAnsi="Times New Roman" w:cs="Times New Roman"/>
                <w:sz w:val="20"/>
                <w:szCs w:val="20"/>
                <w:lang w:eastAsia="cs-CZ"/>
              </w:rPr>
              <w:t>0.</w:t>
            </w:r>
          </w:p>
        </w:tc>
      </w:tr>
      <w:tr w:rsidR="00913668" w:rsidRPr="00555800" w:rsidTr="00CA4E79">
        <w:trPr>
          <w:trHeight w:val="200"/>
        </w:trPr>
        <w:tc>
          <w:tcPr>
            <w:tcW w:w="9285" w:type="dxa"/>
            <w:shd w:val="clear" w:color="auto" w:fill="F7CAAC"/>
          </w:tcPr>
          <w:p w:rsidR="00913668" w:rsidRPr="00555800" w:rsidRDefault="00913668" w:rsidP="00CA4E79">
            <w:pPr>
              <w:spacing w:after="0" w:line="240" w:lineRule="auto"/>
              <w:rPr>
                <w:rFonts w:ascii="Times New Roman" w:eastAsia="Times New Roman" w:hAnsi="Times New Roman" w:cs="Times New Roman"/>
                <w:b/>
                <w:sz w:val="20"/>
                <w:szCs w:val="20"/>
                <w:lang w:eastAsia="cs-CZ"/>
              </w:rPr>
            </w:pPr>
            <w:r w:rsidRPr="00555800">
              <w:rPr>
                <w:rFonts w:ascii="Times New Roman" w:eastAsia="Times New Roman" w:hAnsi="Times New Roman" w:cs="Times New Roman"/>
                <w:b/>
                <w:sz w:val="20"/>
                <w:szCs w:val="20"/>
                <w:lang w:eastAsia="cs-CZ"/>
              </w:rPr>
              <w:t>Předpokládaná uplatnitelnost absolventů na trhu práce</w:t>
            </w:r>
          </w:p>
        </w:tc>
      </w:tr>
      <w:tr w:rsidR="00913668" w:rsidRPr="00555800" w:rsidTr="00CA4E79">
        <w:trPr>
          <w:trHeight w:val="1733"/>
        </w:trPr>
        <w:tc>
          <w:tcPr>
            <w:tcW w:w="9285" w:type="dxa"/>
            <w:shd w:val="clear" w:color="auto" w:fill="FFFFFF"/>
          </w:tcPr>
          <w:p w:rsidR="00913668" w:rsidRPr="00555800" w:rsidRDefault="00913668" w:rsidP="00CA4E79">
            <w:pPr>
              <w:spacing w:after="0" w:line="240" w:lineRule="auto"/>
              <w:jc w:val="both"/>
              <w:rPr>
                <w:rFonts w:ascii="Times New Roman" w:eastAsia="Times New Roman" w:hAnsi="Times New Roman" w:cs="Times New Roman"/>
                <w:sz w:val="20"/>
                <w:szCs w:val="20"/>
                <w:lang w:eastAsia="cs-CZ"/>
              </w:rPr>
            </w:pPr>
            <w:r w:rsidRPr="00555800">
              <w:rPr>
                <w:rFonts w:ascii="Times New Roman" w:eastAsia="Times New Roman" w:hAnsi="Times New Roman" w:cs="Times New Roman"/>
                <w:sz w:val="20"/>
                <w:szCs w:val="20"/>
                <w:lang w:eastAsia="cs-CZ"/>
              </w:rPr>
              <w:t>Typickými zaměstnavateli jsou školy a školská zařízení, ve kterých se absolventi uplatňují na pozicích vychovatele, asistenta pedagoga a pedagoga volného času. V oblasti výchovy a vzdělávání</w:t>
            </w:r>
            <w:r>
              <w:rPr>
                <w:rFonts w:ascii="Times New Roman" w:eastAsia="Times New Roman" w:hAnsi="Times New Roman" w:cs="Times New Roman"/>
                <w:sz w:val="20"/>
                <w:szCs w:val="20"/>
                <w:lang w:eastAsia="cs-CZ"/>
              </w:rPr>
              <w:t xml:space="preserve"> absolventi naleznou uplatnění také</w:t>
            </w:r>
            <w:r w:rsidRPr="00555800">
              <w:rPr>
                <w:rFonts w:ascii="Times New Roman" w:eastAsia="Times New Roman" w:hAnsi="Times New Roman" w:cs="Times New Roman"/>
                <w:sz w:val="20"/>
                <w:szCs w:val="20"/>
                <w:lang w:eastAsia="cs-CZ"/>
              </w:rPr>
              <w:t xml:space="preserve"> </w:t>
            </w:r>
            <w:r>
              <w:rPr>
                <w:rFonts w:ascii="Times New Roman" w:eastAsia="Times New Roman" w:hAnsi="Times New Roman" w:cs="Times New Roman"/>
                <w:sz w:val="20"/>
                <w:szCs w:val="20"/>
                <w:lang w:eastAsia="cs-CZ"/>
              </w:rPr>
              <w:t xml:space="preserve">na vedoucích pozicích </w:t>
            </w:r>
            <w:r w:rsidRPr="00555800">
              <w:rPr>
                <w:rFonts w:ascii="Times New Roman" w:eastAsia="Times New Roman" w:hAnsi="Times New Roman" w:cs="Times New Roman"/>
                <w:sz w:val="20"/>
                <w:szCs w:val="20"/>
                <w:lang w:eastAsia="cs-CZ"/>
              </w:rPr>
              <w:t>v mimoškolských organizacích</w:t>
            </w:r>
            <w:r>
              <w:rPr>
                <w:rFonts w:ascii="Times New Roman" w:eastAsia="Times New Roman" w:hAnsi="Times New Roman" w:cs="Times New Roman"/>
                <w:sz w:val="20"/>
                <w:szCs w:val="20"/>
                <w:lang w:eastAsia="cs-CZ"/>
              </w:rPr>
              <w:t xml:space="preserve">, např. střediska volného času, školské odbory obecních </w:t>
            </w:r>
            <w:r w:rsidRPr="00555800">
              <w:rPr>
                <w:rFonts w:ascii="Times New Roman" w:eastAsia="Times New Roman" w:hAnsi="Times New Roman" w:cs="Times New Roman"/>
                <w:sz w:val="20"/>
                <w:szCs w:val="20"/>
                <w:lang w:eastAsia="cs-CZ"/>
              </w:rPr>
              <w:t>a krajských úřadů. V oblasti sociální jsou typickými zaměstnavateli nízkoprahová zařízení pro děti a mládež</w:t>
            </w:r>
            <w:r>
              <w:rPr>
                <w:rFonts w:ascii="Times New Roman" w:eastAsia="Times New Roman" w:hAnsi="Times New Roman" w:cs="Times New Roman"/>
                <w:sz w:val="20"/>
                <w:szCs w:val="20"/>
                <w:lang w:eastAsia="cs-CZ"/>
              </w:rPr>
              <w:t xml:space="preserve"> </w:t>
            </w:r>
            <w:r w:rsidRPr="00555800">
              <w:rPr>
                <w:rFonts w:ascii="Times New Roman" w:eastAsia="Times New Roman" w:hAnsi="Times New Roman" w:cs="Times New Roman"/>
                <w:sz w:val="20"/>
                <w:szCs w:val="20"/>
                <w:lang w:eastAsia="cs-CZ"/>
              </w:rPr>
              <w:t>či nízkoprahová zařízení pro drogové uživatele; domovy pro seniory; poradenská centra; neziskové organizace zaměřené na resocializaci jedinců; azylové domy; odbory sociálních věcí n</w:t>
            </w:r>
            <w:r>
              <w:rPr>
                <w:rFonts w:ascii="Times New Roman" w:eastAsia="Times New Roman" w:hAnsi="Times New Roman" w:cs="Times New Roman"/>
                <w:sz w:val="20"/>
                <w:szCs w:val="20"/>
                <w:lang w:eastAsia="cs-CZ"/>
              </w:rPr>
              <w:t xml:space="preserve">a obecních a krajských úřadech </w:t>
            </w:r>
            <w:r w:rsidRPr="00555800">
              <w:rPr>
                <w:rFonts w:ascii="Times New Roman" w:eastAsia="Times New Roman" w:hAnsi="Times New Roman" w:cs="Times New Roman"/>
                <w:sz w:val="20"/>
                <w:szCs w:val="20"/>
                <w:lang w:eastAsia="cs-CZ"/>
              </w:rPr>
              <w:t>a oblast sociálně-právní ochrany dětí.</w:t>
            </w:r>
          </w:p>
        </w:tc>
      </w:tr>
    </w:tbl>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jc w:val="center"/>
        <w:rPr>
          <w:rFonts w:ascii="Times New Roman" w:eastAsia="Times New Roman" w:hAnsi="Times New Roman" w:cs="Times New Roman"/>
          <w:sz w:val="20"/>
          <w:szCs w:val="20"/>
          <w:lang w:eastAsia="cs-CZ"/>
        </w:rPr>
        <w:sectPr w:rsidR="00913668" w:rsidRPr="00555800" w:rsidSect="00CA4E79">
          <w:pgSz w:w="11906" w:h="16838"/>
          <w:pgMar w:top="1134" w:right="1418" w:bottom="1134" w:left="1418" w:header="708" w:footer="708" w:gutter="0"/>
          <w:cols w:space="708"/>
          <w:titlePg/>
          <w:rtlGutter/>
          <w:docGrid w:linePitch="360"/>
        </w:sectPr>
      </w:pPr>
    </w:p>
    <w:p w:rsidR="004162D3" w:rsidRPr="00DE408E" w:rsidRDefault="004162D3" w:rsidP="004162D3">
      <w:pPr>
        <w:spacing w:after="0" w:line="256" w:lineRule="auto"/>
        <w:jc w:val="center"/>
        <w:rPr>
          <w:rFonts w:ascii="Calibri Light" w:eastAsia="Calibri" w:hAnsi="Calibri Light" w:cs="Times New Roman"/>
          <w:b/>
          <w:sz w:val="32"/>
          <w:szCs w:val="32"/>
        </w:rPr>
      </w:pPr>
      <w:r w:rsidRPr="00DE408E">
        <w:rPr>
          <w:rFonts w:ascii="Calibri Light" w:eastAsia="Calibri" w:hAnsi="Calibri Light" w:cs="Times New Roman"/>
          <w:b/>
          <w:sz w:val="32"/>
          <w:szCs w:val="32"/>
        </w:rPr>
        <w:lastRenderedPageBreak/>
        <w:t>Sebehodnotící zpráva pro akreditaci studijních programů</w:t>
      </w:r>
    </w:p>
    <w:p w:rsidR="004162D3" w:rsidRPr="00DE408E" w:rsidRDefault="004162D3" w:rsidP="004162D3">
      <w:pPr>
        <w:spacing w:after="0" w:line="240" w:lineRule="auto"/>
        <w:jc w:val="center"/>
        <w:rPr>
          <w:rFonts w:ascii="Calibri Light" w:eastAsia="Calibri" w:hAnsi="Calibri Light" w:cs="Times New Roman"/>
          <w:bCs/>
          <w:sz w:val="28"/>
          <w:szCs w:val="28"/>
        </w:rPr>
      </w:pPr>
      <w:r w:rsidRPr="00DE408E">
        <w:rPr>
          <w:rFonts w:ascii="Calibri Light" w:eastAsia="Calibri" w:hAnsi="Calibri Light" w:cs="Times New Roman"/>
          <w:bCs/>
          <w:sz w:val="28"/>
          <w:szCs w:val="28"/>
        </w:rPr>
        <w:t>Příloha E</w:t>
      </w:r>
    </w:p>
    <w:p w:rsidR="004162D3" w:rsidRPr="00DE408E" w:rsidRDefault="004162D3" w:rsidP="004162D3">
      <w:pPr>
        <w:spacing w:after="160" w:line="256" w:lineRule="auto"/>
        <w:jc w:val="center"/>
        <w:rPr>
          <w:rFonts w:ascii="Calibri Light" w:eastAsia="Calibri" w:hAnsi="Calibri Light" w:cs="Times New Roman"/>
          <w:b/>
          <w:sz w:val="28"/>
          <w:szCs w:val="28"/>
        </w:rPr>
      </w:pPr>
    </w:p>
    <w:p w:rsidR="004162D3" w:rsidRPr="00DE408E" w:rsidRDefault="004162D3" w:rsidP="004162D3">
      <w:pPr>
        <w:spacing w:after="0" w:line="256" w:lineRule="auto"/>
        <w:ind w:left="426"/>
        <w:jc w:val="both"/>
        <w:rPr>
          <w:rFonts w:ascii="Calibri Light" w:eastAsia="Calibri" w:hAnsi="Calibri Light" w:cs="Arial"/>
        </w:rPr>
      </w:pPr>
    </w:p>
    <w:p w:rsidR="004162D3" w:rsidRPr="00DE408E" w:rsidRDefault="004162D3" w:rsidP="004162D3">
      <w:pPr>
        <w:keepNext/>
        <w:keepLines/>
        <w:spacing w:before="240" w:after="0" w:line="256" w:lineRule="auto"/>
        <w:ind w:left="360" w:hanging="360"/>
        <w:outlineLvl w:val="0"/>
        <w:rPr>
          <w:rFonts w:ascii="Calibri Light" w:eastAsia="Times New Roman" w:hAnsi="Calibri Light" w:cs="Times New Roman"/>
          <w:b/>
          <w:color w:val="000000"/>
          <w:sz w:val="32"/>
          <w:szCs w:val="32"/>
        </w:rPr>
      </w:pPr>
      <w:r w:rsidRPr="00DE408E">
        <w:rPr>
          <w:rFonts w:ascii="Calibri Light" w:eastAsia="Times New Roman" w:hAnsi="Calibri Light" w:cs="Times New Roman"/>
          <w:b/>
          <w:color w:val="000000"/>
          <w:sz w:val="32"/>
          <w:szCs w:val="32"/>
        </w:rPr>
        <w:t>Instituce</w:t>
      </w:r>
    </w:p>
    <w:p w:rsidR="004162D3" w:rsidRPr="00DE408E" w:rsidRDefault="004162D3" w:rsidP="004162D3">
      <w:pPr>
        <w:spacing w:after="0" w:line="256" w:lineRule="auto"/>
        <w:ind w:left="426"/>
        <w:rPr>
          <w:rFonts w:ascii="Calibri Light" w:eastAsia="Calibri" w:hAnsi="Calibri Light" w:cs="Times New Roman"/>
          <w:bCs/>
          <w:sz w:val="24"/>
          <w:szCs w:val="24"/>
          <w:u w:val="single"/>
        </w:rPr>
      </w:pPr>
    </w:p>
    <w:p w:rsidR="004162D3" w:rsidRPr="00DE408E" w:rsidRDefault="004162D3" w:rsidP="004162D3">
      <w:pPr>
        <w:keepNext/>
        <w:keepLines/>
        <w:spacing w:before="40" w:after="0" w:line="256" w:lineRule="auto"/>
        <w:ind w:left="360"/>
        <w:outlineLvl w:val="1"/>
        <w:rPr>
          <w:rFonts w:ascii="Calibri Light" w:eastAsia="Times New Roman" w:hAnsi="Calibri Light" w:cs="Times New Roman"/>
          <w:b/>
          <w:color w:val="000000"/>
          <w:sz w:val="26"/>
          <w:szCs w:val="26"/>
        </w:rPr>
      </w:pPr>
      <w:r w:rsidRPr="00DE408E">
        <w:rPr>
          <w:rFonts w:ascii="Calibri Light" w:eastAsia="Times New Roman" w:hAnsi="Calibri Light" w:cs="Times New Roman"/>
          <w:b/>
          <w:color w:val="000000"/>
          <w:sz w:val="26"/>
          <w:szCs w:val="26"/>
        </w:rPr>
        <w:t>Působnost orgánů vysoké školy</w:t>
      </w:r>
    </w:p>
    <w:p w:rsidR="004162D3" w:rsidRPr="00DE408E" w:rsidRDefault="004162D3" w:rsidP="004162D3">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Standardy 1.1-1.2</w:t>
      </w:r>
    </w:p>
    <w:p w:rsidR="004162D3" w:rsidRPr="00DE408E" w:rsidRDefault="004162D3" w:rsidP="004162D3">
      <w:pPr>
        <w:keepNext/>
        <w:keepLines/>
        <w:spacing w:before="40" w:after="0" w:line="256" w:lineRule="auto"/>
        <w:jc w:val="both"/>
        <w:outlineLvl w:val="1"/>
        <w:rPr>
          <w:rFonts w:ascii="Calibri Light" w:eastAsia="Times New Roman" w:hAnsi="Calibri Light" w:cs="Times New Roman"/>
          <w:color w:val="000000"/>
        </w:rPr>
      </w:pPr>
      <w:r w:rsidRPr="00DE408E">
        <w:rPr>
          <w:rFonts w:ascii="Calibri Light" w:eastAsia="Times New Roman" w:hAnsi="Calibri Light" w:cs="Times New Roman"/>
          <w:color w:val="000000"/>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DE408E">
        <w:rPr>
          <w:rFonts w:ascii="Calibri Light" w:eastAsia="Times New Roman" w:hAnsi="Calibri Light" w:cs="Times New Roman"/>
          <w:color w:val="000000"/>
          <w:vertAlign w:val="superscript"/>
        </w:rPr>
        <w:footnoteReference w:id="1"/>
      </w:r>
    </w:p>
    <w:p w:rsidR="004162D3" w:rsidRPr="00DE408E" w:rsidRDefault="004162D3" w:rsidP="004162D3">
      <w:pPr>
        <w:spacing w:after="0" w:line="240" w:lineRule="auto"/>
        <w:rPr>
          <w:rFonts w:ascii="Calibri Light" w:eastAsia="Times New Roman" w:hAnsi="Calibri Light" w:cs="Times New Roman"/>
          <w:color w:val="000000"/>
          <w:sz w:val="26"/>
          <w:szCs w:val="26"/>
        </w:rPr>
      </w:pPr>
    </w:p>
    <w:p w:rsidR="004162D3" w:rsidRPr="00DE408E" w:rsidRDefault="004162D3" w:rsidP="004162D3">
      <w:pPr>
        <w:keepNext/>
        <w:keepLines/>
        <w:spacing w:before="40" w:after="0" w:line="256" w:lineRule="auto"/>
        <w:ind w:left="360"/>
        <w:outlineLvl w:val="1"/>
        <w:rPr>
          <w:rFonts w:ascii="Calibri Light" w:eastAsia="Times New Roman" w:hAnsi="Calibri Light" w:cs="Times New Roman"/>
          <w:b/>
          <w:color w:val="000000"/>
          <w:sz w:val="26"/>
          <w:szCs w:val="26"/>
        </w:rPr>
      </w:pPr>
      <w:r w:rsidRPr="00DE408E">
        <w:rPr>
          <w:rFonts w:ascii="Calibri Light" w:eastAsia="Times New Roman" w:hAnsi="Calibri Light" w:cs="Times New Roman"/>
          <w:b/>
          <w:color w:val="000000"/>
          <w:sz w:val="26"/>
          <w:szCs w:val="26"/>
        </w:rPr>
        <w:t xml:space="preserve">Vnitřní systém zajišťování kvality </w:t>
      </w:r>
    </w:p>
    <w:p w:rsidR="004162D3" w:rsidRPr="00DE408E" w:rsidRDefault="004162D3" w:rsidP="004162D3">
      <w:pPr>
        <w:keepNext/>
        <w:keepLines/>
        <w:spacing w:before="40" w:after="0" w:line="256" w:lineRule="auto"/>
        <w:ind w:left="1080" w:hanging="360"/>
        <w:outlineLvl w:val="2"/>
        <w:rPr>
          <w:rFonts w:ascii="Calibri Light" w:eastAsia="Times New Roman" w:hAnsi="Calibri Light" w:cs="Times New Roman"/>
          <w:color w:val="000000"/>
          <w:sz w:val="24"/>
          <w:szCs w:val="24"/>
        </w:rPr>
      </w:pPr>
      <w:r w:rsidRPr="00DE408E">
        <w:rPr>
          <w:rFonts w:ascii="Calibri Light" w:eastAsia="Times New Roman" w:hAnsi="Calibri Light" w:cs="Times New Roman"/>
          <w:color w:val="000000"/>
          <w:sz w:val="24"/>
          <w:szCs w:val="24"/>
        </w:rPr>
        <w:t>Vymezení pravomoci a odpovědnost za kvalitu</w:t>
      </w:r>
    </w:p>
    <w:p w:rsidR="004162D3" w:rsidRPr="00DE408E" w:rsidRDefault="004162D3" w:rsidP="004162D3">
      <w:pPr>
        <w:tabs>
          <w:tab w:val="left" w:pos="2835"/>
        </w:tabs>
        <w:spacing w:before="120" w:after="120" w:line="256" w:lineRule="auto"/>
        <w:rPr>
          <w:rFonts w:ascii="Calibri Light" w:eastAsia="Calibri" w:hAnsi="Calibri Light" w:cs="Arial"/>
          <w:color w:val="000000"/>
        </w:rPr>
      </w:pPr>
      <w:r w:rsidRPr="00DE408E">
        <w:rPr>
          <w:rFonts w:ascii="Calibri Light" w:eastAsia="Calibri" w:hAnsi="Calibri Light" w:cs="Arial"/>
          <w:color w:val="000000"/>
        </w:rPr>
        <w:tab/>
      </w:r>
      <w:r w:rsidRPr="00DE408E">
        <w:rPr>
          <w:rFonts w:ascii="Calibri Light" w:eastAsia="Calibri" w:hAnsi="Calibri Light" w:cs="Arial"/>
          <w:color w:val="000000"/>
        </w:rPr>
        <w:tab/>
        <w:t xml:space="preserve">Standard 1.3 </w:t>
      </w:r>
    </w:p>
    <w:p w:rsidR="004162D3" w:rsidRPr="00DE408E" w:rsidRDefault="004162D3" w:rsidP="004162D3">
      <w:pPr>
        <w:tabs>
          <w:tab w:val="left" w:pos="2835"/>
        </w:tabs>
        <w:spacing w:before="120" w:after="120" w:line="256" w:lineRule="auto"/>
        <w:jc w:val="both"/>
        <w:rPr>
          <w:rFonts w:ascii="Calibri Light" w:eastAsia="Calibri" w:hAnsi="Calibri Light" w:cs="Arial"/>
          <w:color w:val="000000"/>
        </w:rPr>
      </w:pPr>
      <w:r w:rsidRPr="00DE408E">
        <w:rPr>
          <w:rFonts w:ascii="Calibri Light" w:eastAsia="Calibri" w:hAnsi="Calibri Light" w:cs="Arial"/>
          <w:color w:val="000000"/>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DE408E">
        <w:rPr>
          <w:rFonts w:ascii="Calibri Light" w:eastAsia="Calibri" w:hAnsi="Calibri Light" w:cs="Arial"/>
          <w:color w:val="000000"/>
          <w:vertAlign w:val="superscript"/>
        </w:rPr>
        <w:footnoteReference w:id="2"/>
      </w:r>
    </w:p>
    <w:p w:rsidR="004162D3" w:rsidRPr="00DE408E" w:rsidRDefault="004162D3" w:rsidP="004162D3">
      <w:pPr>
        <w:spacing w:before="120" w:after="120" w:line="256" w:lineRule="auto"/>
        <w:jc w:val="both"/>
        <w:rPr>
          <w:rFonts w:ascii="Calibri Light" w:eastAsia="Calibri" w:hAnsi="Calibri Light" w:cs="Arial"/>
        </w:rPr>
      </w:pPr>
      <w:r w:rsidRPr="00DE408E">
        <w:rPr>
          <w:rFonts w:ascii="Calibri Light" w:eastAsia="Calibri" w:hAnsi="Calibri Light" w:cs="Arial"/>
        </w:rPr>
        <w:t>Pro účely zajišťování kvality má pak jmenovánu čtrnáctičlennou Radu pro vnitřní hodnocení UTB ve Zlíně, která se řídí Jednacím řádem Rady pro vnitřní hodnocení UTB (Směrnice rektora č. 18/2017) ze dne 15. května 2017.</w:t>
      </w:r>
      <w:r w:rsidRPr="00DE408E">
        <w:rPr>
          <w:rFonts w:ascii="Calibri Light" w:eastAsia="Calibri" w:hAnsi="Calibri Light" w:cs="Arial"/>
          <w:vertAlign w:val="superscript"/>
        </w:rPr>
        <w:footnoteReference w:id="3"/>
      </w:r>
    </w:p>
    <w:p w:rsidR="004162D3" w:rsidRPr="00DE408E" w:rsidRDefault="004162D3" w:rsidP="004162D3">
      <w:pPr>
        <w:keepNext/>
        <w:keepLines/>
        <w:spacing w:before="40" w:after="0" w:line="256" w:lineRule="auto"/>
        <w:ind w:left="1080"/>
        <w:outlineLvl w:val="2"/>
        <w:rPr>
          <w:rFonts w:ascii="Calibri Light" w:eastAsia="Times New Roman" w:hAnsi="Calibri Light" w:cs="Times New Roman"/>
          <w:sz w:val="24"/>
          <w:szCs w:val="24"/>
        </w:rPr>
      </w:pPr>
    </w:p>
    <w:p w:rsidR="004162D3" w:rsidRPr="00DE408E" w:rsidRDefault="004162D3" w:rsidP="004162D3">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Procesy vzniku a úprav studijních programů </w:t>
      </w:r>
    </w:p>
    <w:p w:rsidR="004162D3" w:rsidRPr="00DE408E" w:rsidRDefault="004162D3" w:rsidP="004162D3">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1.4</w:t>
      </w:r>
    </w:p>
    <w:p w:rsidR="004162D3" w:rsidRPr="00DE408E" w:rsidRDefault="004162D3" w:rsidP="004162D3">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sidRPr="00DE408E">
        <w:rPr>
          <w:rFonts w:ascii="Calibri Light" w:eastAsia="Calibri" w:hAnsi="Calibri Light" w:cs="Arial"/>
          <w:vertAlign w:val="superscript"/>
        </w:rPr>
        <w:footnoteReference w:id="4"/>
      </w:r>
    </w:p>
    <w:p w:rsidR="004162D3" w:rsidRPr="00DE408E" w:rsidRDefault="004162D3" w:rsidP="004162D3">
      <w:pPr>
        <w:tabs>
          <w:tab w:val="left" w:pos="2835"/>
        </w:tabs>
        <w:spacing w:before="120" w:after="120" w:line="256" w:lineRule="auto"/>
        <w:jc w:val="both"/>
        <w:rPr>
          <w:rFonts w:ascii="Calibri Light" w:eastAsia="Calibri" w:hAnsi="Calibri Light" w:cs="Arial"/>
        </w:rPr>
      </w:pPr>
    </w:p>
    <w:p w:rsidR="004162D3" w:rsidRPr="00DE408E" w:rsidRDefault="004162D3" w:rsidP="004162D3">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Principy a systém uznávání zahraničního vzdělávání pro přijetí ke studiu </w:t>
      </w:r>
    </w:p>
    <w:p w:rsidR="004162D3" w:rsidRPr="00DE408E" w:rsidRDefault="004162D3" w:rsidP="004162D3">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1.5</w:t>
      </w:r>
    </w:p>
    <w:p w:rsidR="004162D3" w:rsidRPr="00DE408E" w:rsidRDefault="004162D3" w:rsidP="004162D3">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lastRenderedPageBreak/>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DE408E">
        <w:rPr>
          <w:rFonts w:ascii="Calibri Light" w:eastAsia="Calibri" w:hAnsi="Calibri Light" w:cs="Arial"/>
          <w:vertAlign w:val="superscript"/>
        </w:rPr>
        <w:footnoteReference w:id="5"/>
      </w:r>
    </w:p>
    <w:p w:rsidR="004162D3" w:rsidRPr="00DE408E" w:rsidRDefault="004162D3" w:rsidP="004162D3">
      <w:pPr>
        <w:tabs>
          <w:tab w:val="left" w:pos="2835"/>
        </w:tabs>
        <w:spacing w:before="120" w:after="120" w:line="256" w:lineRule="auto"/>
        <w:jc w:val="both"/>
        <w:rPr>
          <w:rFonts w:ascii="Calibri Light" w:eastAsia="Calibri" w:hAnsi="Calibri Light" w:cs="Arial"/>
        </w:rPr>
      </w:pPr>
    </w:p>
    <w:p w:rsidR="004162D3" w:rsidRPr="00DE408E" w:rsidRDefault="004162D3" w:rsidP="004162D3">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Vedení kvalifikačních a rigorózních prací </w:t>
      </w:r>
    </w:p>
    <w:p w:rsidR="004162D3" w:rsidRPr="00DE408E" w:rsidRDefault="004162D3" w:rsidP="004162D3">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1.6</w:t>
      </w:r>
    </w:p>
    <w:p w:rsidR="004162D3" w:rsidRPr="00DE408E" w:rsidRDefault="004162D3" w:rsidP="004162D3">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p>
    <w:p w:rsidR="004162D3" w:rsidRPr="00DE408E" w:rsidRDefault="004162D3" w:rsidP="004162D3">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Danou problematiku upravuje čl. 16 a 17 „Řádu pro tvorbu, schvalování, uskutečňování a změny studijních programů Univerzity Tomáše Bati ve Zlíně“ a čl. 28 „Studijního a zkušebního řádu Univerzity Tomáše Bati ve Zlíně“.</w:t>
      </w:r>
      <w:r w:rsidRPr="00DE408E">
        <w:rPr>
          <w:rFonts w:ascii="Calibri Light" w:eastAsia="Calibri" w:hAnsi="Calibri Light" w:cs="Arial"/>
          <w:vertAlign w:val="superscript"/>
        </w:rPr>
        <w:footnoteReference w:id="6"/>
      </w:r>
    </w:p>
    <w:p w:rsidR="004162D3" w:rsidRDefault="004162D3" w:rsidP="004162D3">
      <w:pPr>
        <w:tabs>
          <w:tab w:val="left" w:pos="2835"/>
        </w:tabs>
        <w:spacing w:before="120" w:after="120" w:line="256" w:lineRule="auto"/>
        <w:jc w:val="both"/>
        <w:rPr>
          <w:rFonts w:ascii="Calibri Light" w:eastAsia="Calibri" w:hAnsi="Calibri Light" w:cs="Arial"/>
        </w:rPr>
      </w:pPr>
      <w:r w:rsidRPr="003A6A29">
        <w:rPr>
          <w:rFonts w:ascii="Calibri Light" w:eastAsia="Calibri" w:hAnsi="Calibri Light" w:cs="Arial"/>
        </w:rPr>
        <w:t>Na Fakultě humanitních studií UTB ve Zlíně (dále jen FHS UTB ve Zlíně) upravuje nejvyšší počet kvalifikačních prací, které může vést jedna osoba, Rozhodnutí</w:t>
      </w:r>
      <w:r>
        <w:rPr>
          <w:rFonts w:ascii="Calibri Light" w:eastAsia="Calibri" w:hAnsi="Calibri Light" w:cs="Arial"/>
        </w:rPr>
        <w:t xml:space="preserve"> děkanky RD/02/2018.</w:t>
      </w:r>
      <w:r>
        <w:rPr>
          <w:rStyle w:val="Znakapoznpodarou"/>
          <w:rFonts w:ascii="Calibri Light" w:eastAsia="Calibri" w:hAnsi="Calibri Light" w:cs="Arial"/>
        </w:rPr>
        <w:footnoteReference w:id="7"/>
      </w:r>
      <w:r>
        <w:rPr>
          <w:rFonts w:ascii="Calibri Light" w:eastAsia="Calibri" w:hAnsi="Calibri Light" w:cs="Arial"/>
        </w:rPr>
        <w:t xml:space="preserve">  Jeden ved</w:t>
      </w:r>
      <w:r w:rsidRPr="003A6A29">
        <w:rPr>
          <w:rFonts w:ascii="Calibri Light" w:eastAsia="Calibri" w:hAnsi="Calibri Light" w:cs="Arial"/>
        </w:rPr>
        <w:t>oucí může vést v jedn</w:t>
      </w:r>
      <w:r>
        <w:rPr>
          <w:rFonts w:ascii="Calibri Light" w:eastAsia="Calibri" w:hAnsi="Calibri Light" w:cs="Arial"/>
        </w:rPr>
        <w:t>om akademickém roce maximálně 10 diplomových prací</w:t>
      </w:r>
      <w:r w:rsidRPr="003A6A29">
        <w:rPr>
          <w:rFonts w:ascii="Calibri Light" w:eastAsia="Calibri" w:hAnsi="Calibri Light" w:cs="Arial"/>
        </w:rPr>
        <w:t xml:space="preserve">. </w:t>
      </w:r>
      <w:r>
        <w:rPr>
          <w:rFonts w:ascii="Calibri Light" w:eastAsia="Calibri" w:hAnsi="Calibri Light" w:cs="Arial"/>
        </w:rPr>
        <w:t>Diplomové</w:t>
      </w:r>
      <w:r w:rsidRPr="003A6A29">
        <w:rPr>
          <w:rFonts w:ascii="Calibri Light" w:eastAsia="Calibri" w:hAnsi="Calibri Light" w:cs="Arial"/>
        </w:rPr>
        <w:t xml:space="preserve"> prá</w:t>
      </w:r>
      <w:r>
        <w:rPr>
          <w:rFonts w:ascii="Calibri Light" w:eastAsia="Calibri" w:hAnsi="Calibri Light" w:cs="Arial"/>
        </w:rPr>
        <w:t>ce může vést osoba s titulem Ph.D</w:t>
      </w:r>
      <w:r w:rsidRPr="003A6A29">
        <w:rPr>
          <w:rFonts w:ascii="Calibri Light" w:eastAsia="Calibri" w:hAnsi="Calibri Light" w:cs="Arial"/>
        </w:rPr>
        <w:t xml:space="preserve">. a vyšším. </w:t>
      </w:r>
      <w:r>
        <w:rPr>
          <w:rFonts w:ascii="Calibri Light" w:eastAsia="Calibri" w:hAnsi="Calibri Light" w:cs="Arial"/>
        </w:rPr>
        <w:t>Diplomové</w:t>
      </w:r>
      <w:r w:rsidRPr="003A6A29">
        <w:rPr>
          <w:rFonts w:ascii="Calibri Light" w:eastAsia="Calibri" w:hAnsi="Calibri Light" w:cs="Arial"/>
        </w:rPr>
        <w:t xml:space="preserve"> práce vedou zpravidla akademičtí pracovníci FHS UTB </w:t>
      </w:r>
      <w:r>
        <w:rPr>
          <w:rFonts w:ascii="Calibri Light" w:eastAsia="Calibri" w:hAnsi="Calibri Light" w:cs="Arial"/>
        </w:rPr>
        <w:br/>
      </w:r>
      <w:r w:rsidRPr="003A6A29">
        <w:rPr>
          <w:rFonts w:ascii="Calibri Light" w:eastAsia="Calibri" w:hAnsi="Calibri Light" w:cs="Arial"/>
        </w:rPr>
        <w:t>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p>
    <w:p w:rsidR="004162D3" w:rsidRPr="003A6A29" w:rsidRDefault="004162D3" w:rsidP="004162D3">
      <w:pPr>
        <w:tabs>
          <w:tab w:val="left" w:pos="2835"/>
        </w:tabs>
        <w:spacing w:before="120" w:after="120" w:line="256" w:lineRule="auto"/>
        <w:jc w:val="both"/>
        <w:rPr>
          <w:rFonts w:ascii="Calibri Light" w:eastAsia="Calibri" w:hAnsi="Calibri Light" w:cs="Arial"/>
        </w:rPr>
      </w:pPr>
    </w:p>
    <w:p w:rsidR="004162D3" w:rsidRPr="00DE408E" w:rsidRDefault="004162D3" w:rsidP="004162D3">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Procesy zpětné vazby při hodnocení kvality </w:t>
      </w:r>
    </w:p>
    <w:p w:rsidR="004162D3" w:rsidRPr="00DE408E" w:rsidRDefault="004162D3" w:rsidP="004162D3">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1.7</w:t>
      </w:r>
    </w:p>
    <w:p w:rsidR="004162D3" w:rsidRDefault="004162D3" w:rsidP="004162D3">
      <w:pPr>
        <w:tabs>
          <w:tab w:val="left" w:pos="2835"/>
        </w:tabs>
        <w:spacing w:before="120" w:after="120" w:line="259" w:lineRule="auto"/>
        <w:jc w:val="both"/>
        <w:rPr>
          <w:rFonts w:ascii="Calibri Light" w:eastAsia="Calibri" w:hAnsi="Calibri Light" w:cs="Arial"/>
        </w:rPr>
      </w:pPr>
      <w:r w:rsidRPr="00402557">
        <w:rPr>
          <w:rFonts w:ascii="Calibri Light" w:eastAsia="Calibri" w:hAnsi="Calibri Light" w:cs="Arial"/>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w:t>
      </w:r>
      <w:r>
        <w:rPr>
          <w:rFonts w:ascii="Calibri Light" w:eastAsia="Calibri" w:hAnsi="Calibri Light" w:cs="Arial"/>
        </w:rPr>
        <w:br/>
      </w:r>
      <w:r w:rsidRPr="00402557">
        <w:rPr>
          <w:rFonts w:ascii="Calibri Light" w:eastAsia="Calibri" w:hAnsi="Calibri Light" w:cs="Arial"/>
        </w:rPr>
        <w:t>s přihlédnutím k typům a případným profilům studijních programů</w:t>
      </w:r>
      <w:r>
        <w:rPr>
          <w:rFonts w:ascii="Calibri Light" w:eastAsia="Calibri" w:hAnsi="Calibri Light" w:cs="Arial"/>
        </w:rPr>
        <w:t xml:space="preserve"> (viz Zpráva o vnitřním hodnocení</w:t>
      </w:r>
      <w:r>
        <w:rPr>
          <w:rStyle w:val="Znakapoznpodarou"/>
          <w:rFonts w:ascii="Calibri Light" w:eastAsia="Calibri" w:hAnsi="Calibri Light" w:cs="Arial"/>
        </w:rPr>
        <w:footnoteReference w:id="8"/>
      </w:r>
      <w:r>
        <w:rPr>
          <w:rFonts w:ascii="Calibri Light" w:eastAsia="Calibri" w:hAnsi="Calibri Light" w:cs="Arial"/>
        </w:rPr>
        <w:t>)</w:t>
      </w:r>
      <w:r w:rsidRPr="00402557">
        <w:rPr>
          <w:rFonts w:ascii="Calibri Light" w:eastAsia="Calibri" w:hAnsi="Calibri Light" w:cs="Arial"/>
        </w:rPr>
        <w:t>.</w:t>
      </w:r>
      <w:r>
        <w:rPr>
          <w:rFonts w:ascii="Calibri Light" w:eastAsia="Calibri" w:hAnsi="Calibri Light" w:cs="Arial"/>
        </w:rPr>
        <w:t xml:space="preserve"> </w:t>
      </w:r>
    </w:p>
    <w:p w:rsidR="004162D3" w:rsidRDefault="004162D3" w:rsidP="004162D3">
      <w:pPr>
        <w:tabs>
          <w:tab w:val="left" w:pos="2835"/>
        </w:tabs>
        <w:spacing w:before="120" w:after="120" w:line="259" w:lineRule="auto"/>
        <w:jc w:val="both"/>
        <w:rPr>
          <w:rFonts w:ascii="Calibri Light" w:eastAsia="Calibri" w:hAnsi="Calibri Light" w:cs="Arial"/>
        </w:rPr>
      </w:pPr>
      <w:r w:rsidRPr="00CF37CF">
        <w:rPr>
          <w:rFonts w:ascii="Calibri Light" w:eastAsia="Calibri" w:hAnsi="Calibri Light" w:cs="Arial"/>
        </w:rPr>
        <w:t>Fakulta humanitních studií realizuje hodnocení studijních oborů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vyjádřit svůj pohled na výuku prostřednictvím bodové škály a komentářů. Výsledky hodnocení se zabývají příslušní ředitelé ústavů, ale i děkanka a proděkan.</w:t>
      </w:r>
    </w:p>
    <w:p w:rsidR="004162D3" w:rsidRPr="00DE408E" w:rsidRDefault="004162D3" w:rsidP="004162D3">
      <w:pPr>
        <w:tabs>
          <w:tab w:val="left" w:pos="2835"/>
        </w:tabs>
        <w:spacing w:before="120" w:after="120" w:line="259" w:lineRule="auto"/>
        <w:jc w:val="both"/>
        <w:rPr>
          <w:rFonts w:ascii="Calibri Light" w:eastAsia="Calibri" w:hAnsi="Calibri Light" w:cs="Arial"/>
        </w:rPr>
      </w:pPr>
    </w:p>
    <w:p w:rsidR="004162D3" w:rsidRPr="00DE408E" w:rsidRDefault="004162D3" w:rsidP="004162D3">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lastRenderedPageBreak/>
        <w:t xml:space="preserve">Sledování úspěšnosti uchazečů o studium, studentů a uplatnitelnosti absolventů </w:t>
      </w:r>
    </w:p>
    <w:p w:rsidR="004162D3" w:rsidRPr="00DE408E" w:rsidRDefault="004162D3" w:rsidP="004162D3">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1.8</w:t>
      </w:r>
    </w:p>
    <w:p w:rsidR="004162D3" w:rsidRPr="00CF37CF" w:rsidRDefault="004162D3" w:rsidP="004162D3">
      <w:pPr>
        <w:tabs>
          <w:tab w:val="left" w:pos="2835"/>
        </w:tabs>
        <w:spacing w:before="120" w:after="120" w:line="259" w:lineRule="auto"/>
        <w:jc w:val="both"/>
        <w:rPr>
          <w:rFonts w:ascii="Calibri Light" w:eastAsia="Calibri" w:hAnsi="Calibri Light" w:cs="Arial"/>
        </w:rPr>
      </w:pPr>
      <w:r w:rsidRPr="00CF37CF">
        <w:rPr>
          <w:rFonts w:ascii="Calibri Light" w:eastAsia="Calibri" w:hAnsi="Calibri Light" w:cs="Arial"/>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Calibri Light" w:eastAsia="Calibri" w:hAnsi="Calibri Light" w:cs="Arial"/>
        </w:rPr>
        <w:t xml:space="preserve"> (viz Zpráva o vnitřním hodnocení</w:t>
      </w:r>
      <w:r>
        <w:rPr>
          <w:rStyle w:val="Znakapoznpodarou"/>
          <w:rFonts w:ascii="Calibri Light" w:eastAsia="Calibri" w:hAnsi="Calibri Light" w:cs="Arial"/>
        </w:rPr>
        <w:footnoteReference w:id="9"/>
      </w:r>
      <w:r>
        <w:rPr>
          <w:rFonts w:ascii="Calibri Light" w:eastAsia="Calibri" w:hAnsi="Calibri Light" w:cs="Arial"/>
        </w:rPr>
        <w:t>)</w:t>
      </w:r>
      <w:r w:rsidRPr="00CF37CF">
        <w:rPr>
          <w:rFonts w:ascii="Calibri Light" w:eastAsia="Calibri" w:hAnsi="Calibri Light" w:cs="Arial"/>
        </w:rPr>
        <w:t>.</w:t>
      </w:r>
    </w:p>
    <w:p w:rsidR="004162D3" w:rsidRDefault="004162D3" w:rsidP="004162D3">
      <w:pPr>
        <w:spacing w:before="120" w:after="120" w:line="259" w:lineRule="auto"/>
        <w:jc w:val="both"/>
        <w:rPr>
          <w:rFonts w:ascii="Calibri Light" w:eastAsia="Calibri" w:hAnsi="Calibri Light" w:cs="Arial"/>
        </w:rPr>
      </w:pPr>
      <w:r w:rsidRPr="00CF37CF">
        <w:rPr>
          <w:rFonts w:ascii="Calibri Light" w:eastAsia="Calibri" w:hAnsi="Calibri Light" w:cs="Arial"/>
        </w:rPr>
        <w:t>Fakulta humanitních studií sleduje a analyzuje úspěšnost uchazečů o studium, snaží se také o průzkum názorů uchazečů. Studijní (ne)úspěšnost v jednotlivých oborech/předmětech je každoročně vyhodnocována, přičemž garanti studijních oborů navrhují řešení v případě vysoké studijní neúspěšnosti v konkrétním předmětu. Fakulta se dlouhodobě snaží o udržování kontaktů s absolventy, sleduje jejich uplatnění a využívá zpětné vazby pro zkvalitnění studijních programů.</w:t>
      </w:r>
    </w:p>
    <w:p w:rsidR="00DB2AAA" w:rsidRPr="00DB2AAA" w:rsidRDefault="00DB2AAA" w:rsidP="00DB2AAA">
      <w:pPr>
        <w:spacing w:after="0" w:line="240" w:lineRule="auto"/>
        <w:rPr>
          <w:rFonts w:ascii="Calibri Light" w:eastAsia="Calibri" w:hAnsi="Calibri Light" w:cs="Arial"/>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b/>
          <w:bCs/>
          <w:sz w:val="26"/>
          <w:szCs w:val="26"/>
        </w:rPr>
        <w:t>Vzdělávací a tvůrčí činnost</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Mezinárodní rozměr a aplikace soudobého stavu poznání </w:t>
      </w:r>
    </w:p>
    <w:p w:rsidR="00DB2AAA" w:rsidRPr="00DB2AAA" w:rsidRDefault="00DB2AAA" w:rsidP="00DB2AAA">
      <w:pPr>
        <w:spacing w:before="120" w:after="120" w:line="256" w:lineRule="auto"/>
        <w:rPr>
          <w:rFonts w:ascii="Calibri Light" w:eastAsia="Calibri" w:hAnsi="Calibri Light" w:cs="Arial"/>
        </w:rPr>
      </w:pP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r>
      <w:r w:rsidRPr="00DB2AAA">
        <w:rPr>
          <w:rFonts w:ascii="Calibri Light" w:eastAsia="Calibri" w:hAnsi="Calibri Light" w:cs="Arial"/>
        </w:rPr>
        <w:tab/>
        <w:t>Standard 1.9</w:t>
      </w:r>
    </w:p>
    <w:p w:rsidR="000E3BA4" w:rsidRPr="00DE408E" w:rsidRDefault="000E3BA4" w:rsidP="000E3BA4">
      <w:pPr>
        <w:spacing w:before="120" w:after="120" w:line="256" w:lineRule="auto"/>
        <w:jc w:val="both"/>
        <w:rPr>
          <w:rFonts w:ascii="Calibri Light" w:eastAsia="Calibri" w:hAnsi="Calibri Light" w:cs="Arial"/>
        </w:rPr>
      </w:pPr>
      <w:r w:rsidRPr="00DE408E">
        <w:rPr>
          <w:rFonts w:ascii="Calibri Light" w:eastAsia="Calibri" w:hAnsi="Calibri Light" w:cs="Arial"/>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0E3BA4" w:rsidRPr="00DE408E" w:rsidRDefault="000E3BA4" w:rsidP="000E3BA4">
      <w:pPr>
        <w:spacing w:before="120" w:after="120"/>
        <w:jc w:val="both"/>
        <w:rPr>
          <w:rFonts w:ascii="Calibri Light" w:eastAsia="Calibri" w:hAnsi="Calibri Light" w:cs="FrutigerCE-Light"/>
          <w:lang w:eastAsia="cs-CZ"/>
        </w:rPr>
      </w:pPr>
      <w:r w:rsidRPr="00DE408E">
        <w:rPr>
          <w:rFonts w:ascii="Calibri Light" w:eastAsia="Calibri" w:hAnsi="Calibri Light" w:cs="FrutigerCE-Light"/>
          <w:lang w:eastAsia="cs-CZ"/>
        </w:rPr>
        <w:t>UTB ve Zlíně podporuje rozvoj mobilitních příležitostí pro studenty UTB ve Zlíně se zájmem o výjezd</w:t>
      </w:r>
      <w:r w:rsidRPr="00DE408E">
        <w:rPr>
          <w:rFonts w:ascii="Calibri Light" w:eastAsia="Calibri" w:hAnsi="Calibri Light" w:cs="Arial"/>
        </w:rPr>
        <w:t xml:space="preserve"> </w:t>
      </w:r>
      <w:r w:rsidRPr="00DE408E">
        <w:rPr>
          <w:rFonts w:ascii="Calibri Light" w:eastAsia="Calibri" w:hAnsi="Calibri Light" w:cs="FrutigerCE-Light"/>
          <w:lang w:eastAsia="cs-CZ"/>
        </w:rPr>
        <w:t>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DE408E">
        <w:rPr>
          <w:rFonts w:ascii="Calibri Light" w:eastAsia="Calibri" w:hAnsi="Calibri Light" w:cs="FrutigerCE-Light"/>
          <w:vertAlign w:val="superscript"/>
          <w:lang w:eastAsia="cs-CZ"/>
        </w:rPr>
        <w:footnoteReference w:id="10"/>
      </w:r>
      <w:r w:rsidRPr="00DE408E">
        <w:rPr>
          <w:rFonts w:ascii="Calibri Light" w:eastAsia="Calibri" w:hAnsi="Calibri Light" w:cs="FrutigerCE-Light"/>
          <w:lang w:eastAsia="cs-CZ"/>
        </w:rPr>
        <w:t xml:space="preserve"> </w:t>
      </w:r>
    </w:p>
    <w:p w:rsidR="000E3BA4" w:rsidRPr="00DE408E" w:rsidRDefault="000E3BA4" w:rsidP="000E3BA4">
      <w:pPr>
        <w:spacing w:before="120" w:after="120"/>
        <w:jc w:val="both"/>
        <w:rPr>
          <w:rFonts w:ascii="Calibri Light" w:eastAsia="Calibri" w:hAnsi="Calibri Light" w:cs="FrutigerCE-Light"/>
          <w:lang w:eastAsia="cs-CZ"/>
        </w:rPr>
      </w:pPr>
      <w:r w:rsidRPr="00DE408E">
        <w:rPr>
          <w:rFonts w:ascii="Calibri Light" w:eastAsia="Calibri" w:hAnsi="Calibri Light" w:cs="FrutigerCE-Light"/>
          <w:lang w:eastAsia="cs-CZ"/>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0E3BA4" w:rsidRPr="00DE408E" w:rsidRDefault="000E3BA4" w:rsidP="000E3BA4">
      <w:pPr>
        <w:autoSpaceDE w:val="0"/>
        <w:autoSpaceDN w:val="0"/>
        <w:adjustRightInd w:val="0"/>
        <w:spacing w:after="0"/>
        <w:jc w:val="both"/>
        <w:rPr>
          <w:rFonts w:ascii="Calibri Light" w:eastAsia="Calibri" w:hAnsi="Calibri Light" w:cs="Arial"/>
        </w:rPr>
      </w:pPr>
      <w:r w:rsidRPr="00DE408E">
        <w:rPr>
          <w:rFonts w:ascii="Calibri Light" w:eastAsia="Calibri" w:hAnsi="Calibri Light" w:cs="FrutigerCE-Light"/>
          <w:lang w:eastAsia="cs-CZ"/>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sidRPr="00DE408E">
        <w:rPr>
          <w:rFonts w:ascii="Calibri Light" w:eastAsia="Calibri" w:hAnsi="Calibri Light" w:cs="FrutigerCE-Light"/>
          <w:vertAlign w:val="superscript"/>
          <w:lang w:eastAsia="cs-CZ"/>
        </w:rPr>
        <w:footnoteReference w:id="11"/>
      </w:r>
    </w:p>
    <w:p w:rsidR="00DB2AAA" w:rsidRPr="00DB2AAA" w:rsidRDefault="00DB2AAA" w:rsidP="00DB2AAA">
      <w:pPr>
        <w:spacing w:before="120" w:after="120" w:line="256" w:lineRule="auto"/>
        <w:jc w:val="both"/>
        <w:rPr>
          <w:rFonts w:ascii="Calibri Light" w:eastAsia="Calibri" w:hAnsi="Calibri Light" w:cs="Arial"/>
        </w:rPr>
      </w:pPr>
      <w:r w:rsidRPr="00DB2AAA">
        <w:rPr>
          <w:rFonts w:ascii="Calibri Light" w:eastAsia="Calibri" w:hAnsi="Calibri Light" w:cs="Arial"/>
        </w:rPr>
        <w:t>V daném studijním programu se např. jedná o mobility na University College of Northern Denmark (Dánsko), University of Tampere (Finsko), Uniwersytet Jagiellonski, Krakow (Polsko), Universidade do Porto (Portugalsko), University of Ljubljana (Slovinsko), Universidad Rey Juan Carlos, Madrid (Španělsko)</w:t>
      </w:r>
      <w:r w:rsidRPr="00DB2AAA">
        <w:rPr>
          <w:rFonts w:ascii="Calibri Light" w:eastAsia="Calibri" w:hAnsi="Calibri Light" w:cs="Arial"/>
          <w:color w:val="E36C0A"/>
        </w:rPr>
        <w:t xml:space="preserve"> </w:t>
      </w:r>
      <w:r w:rsidRPr="00DB2AAA">
        <w:rPr>
          <w:rFonts w:ascii="Calibri Light" w:eastAsia="Calibri" w:hAnsi="Calibri Light" w:cs="Arial"/>
        </w:rPr>
        <w:t xml:space="preserve">Dále jsou na </w:t>
      </w:r>
      <w:ins w:id="235" w:author="*" w:date="2018-08-21T08:35:00Z">
        <w:r w:rsidR="00BD1AAC">
          <w:rPr>
            <w:rFonts w:ascii="Calibri Light" w:eastAsia="Calibri" w:hAnsi="Calibri Light" w:cs="Arial"/>
          </w:rPr>
          <w:t xml:space="preserve">FHS </w:t>
        </w:r>
      </w:ins>
      <w:r w:rsidRPr="00DB2AAA">
        <w:rPr>
          <w:rFonts w:ascii="Calibri Light" w:eastAsia="Calibri" w:hAnsi="Calibri Light" w:cs="Arial"/>
        </w:rPr>
        <w:t xml:space="preserve">UTB ve Zlíně standardně nabízeny studijní předměty vyučované v cizích jazycích </w:t>
      </w:r>
      <w:ins w:id="236" w:author="*" w:date="2018-08-21T08:36:00Z">
        <w:r w:rsidR="00BD1AAC">
          <w:rPr>
            <w:rFonts w:ascii="Calibri Light" w:eastAsia="Calibri" w:hAnsi="Calibri Light" w:cs="Arial"/>
          </w:rPr>
          <w:t>jak pro studenty přijíždějící ze zahrančiní, tak pro studenty studující studijní program v</w:t>
        </w:r>
      </w:ins>
      <w:ins w:id="237" w:author="*" w:date="2018-08-21T08:37:00Z">
        <w:r w:rsidR="00BD1AAC">
          <w:rPr>
            <w:rFonts w:ascii="Calibri Light" w:eastAsia="Calibri" w:hAnsi="Calibri Light" w:cs="Arial"/>
          </w:rPr>
          <w:t> </w:t>
        </w:r>
      </w:ins>
      <w:ins w:id="238" w:author="*" w:date="2018-08-21T08:36:00Z">
        <w:r w:rsidR="00BD1AAC">
          <w:rPr>
            <w:rFonts w:ascii="Calibri Light" w:eastAsia="Calibri" w:hAnsi="Calibri Light" w:cs="Arial"/>
          </w:rPr>
          <w:t xml:space="preserve">českém </w:t>
        </w:r>
      </w:ins>
      <w:ins w:id="239" w:author="*" w:date="2018-08-21T08:37:00Z">
        <w:r w:rsidR="00BD1AAC">
          <w:rPr>
            <w:rFonts w:ascii="Calibri Light" w:eastAsia="Calibri" w:hAnsi="Calibri Light" w:cs="Arial"/>
          </w:rPr>
          <w:t>jazyce.</w:t>
        </w:r>
      </w:ins>
      <w:del w:id="240" w:author="*" w:date="2018-08-21T08:36:00Z">
        <w:r w:rsidRPr="00DB2AAA" w:rsidDel="00BD1AAC">
          <w:rPr>
            <w:rFonts w:ascii="Calibri Light" w:eastAsia="Calibri" w:hAnsi="Calibri Light" w:cs="Arial"/>
          </w:rPr>
          <w:delText xml:space="preserve">a realizované studijní programy uskutečňované v cizích jazycích. </w:delText>
        </w:r>
      </w:del>
      <w:r w:rsidRPr="009D32E1">
        <w:rPr>
          <w:rFonts w:ascii="Calibri Light" w:eastAsia="Calibri" w:hAnsi="Calibri Light" w:cs="Arial"/>
        </w:rPr>
        <w:t>V případě daného studijního programu se např. jedná o předměty</w:t>
      </w:r>
      <w:r w:rsidRPr="009D32E1">
        <w:rPr>
          <w:rFonts w:ascii="Calibri Light" w:eastAsia="Calibri" w:hAnsi="Calibri Light" w:cs="Arial"/>
          <w:color w:val="E36C0A"/>
        </w:rPr>
        <w:t xml:space="preserve"> </w:t>
      </w:r>
      <w:ins w:id="241" w:author="*" w:date="2018-08-21T08:38:00Z">
        <w:r w:rsidR="009D32E1" w:rsidRPr="009D32E1">
          <w:rPr>
            <w:rFonts w:ascii="Calibri Light" w:eastAsia="Calibri" w:hAnsi="Calibri Light" w:cs="Arial"/>
            <w:color w:val="E36C0A"/>
          </w:rPr>
          <w:t>Aktuální sociologické problémy/</w:t>
        </w:r>
      </w:ins>
      <w:ins w:id="242" w:author="*" w:date="2018-08-21T08:39:00Z">
        <w:r w:rsidR="009D32E1" w:rsidRPr="009D32E1">
          <w:rPr>
            <w:rFonts w:ascii="Calibri Light" w:eastAsia="Calibri" w:hAnsi="Calibri Light" w:cs="Arial"/>
            <w:color w:val="E36C0A"/>
          </w:rPr>
          <w:t>Current sociological problems</w:t>
        </w:r>
      </w:ins>
      <w:ins w:id="243" w:author="*" w:date="2018-08-21T08:40:00Z">
        <w:r w:rsidR="009D32E1">
          <w:rPr>
            <w:rFonts w:ascii="Calibri Light" w:eastAsia="Calibri" w:hAnsi="Calibri Light" w:cs="Arial"/>
            <w:color w:val="E36C0A"/>
          </w:rPr>
          <w:t>;</w:t>
        </w:r>
      </w:ins>
      <w:ins w:id="244" w:author="*" w:date="2018-08-21T08:39:00Z">
        <w:r w:rsidR="009D32E1">
          <w:rPr>
            <w:rFonts w:ascii="Calibri Light" w:eastAsia="Calibri" w:hAnsi="Calibri Light" w:cs="Arial"/>
            <w:color w:val="E36C0A"/>
          </w:rPr>
          <w:t xml:space="preserve"> </w:t>
        </w:r>
      </w:ins>
      <w:ins w:id="245" w:author="*" w:date="2018-08-21T08:40:00Z">
        <w:r w:rsidR="009D32E1">
          <w:rPr>
            <w:rFonts w:ascii="Calibri Light" w:eastAsia="Calibri" w:hAnsi="Calibri Light" w:cs="Arial"/>
            <w:color w:val="E36C0A"/>
          </w:rPr>
          <w:t>Mediace v pomáhajících profesích/Mediation in helping professions</w:t>
        </w:r>
      </w:ins>
      <w:ins w:id="246" w:author="*" w:date="2018-08-21T08:41:00Z">
        <w:r w:rsidR="009D32E1">
          <w:rPr>
            <w:rFonts w:ascii="Calibri Light" w:eastAsia="Calibri" w:hAnsi="Calibri Light" w:cs="Arial"/>
            <w:color w:val="E36C0A"/>
          </w:rPr>
          <w:t>; Práce s dobrovolníky/</w:t>
        </w:r>
        <w:r w:rsidR="009D32E1" w:rsidRPr="009D32E1">
          <w:rPr>
            <w:rFonts w:ascii="Calibri Light" w:eastAsia="Calibri" w:hAnsi="Calibri Light" w:cs="Arial"/>
            <w:color w:val="E36C0A"/>
          </w:rPr>
          <w:t xml:space="preserve">Working with </w:t>
        </w:r>
        <w:r w:rsidR="009D32E1" w:rsidRPr="009D32E1">
          <w:rPr>
            <w:rFonts w:ascii="Calibri Light" w:eastAsia="Calibri" w:hAnsi="Calibri Light" w:cs="Arial"/>
            <w:color w:val="E36C0A"/>
          </w:rPr>
          <w:lastRenderedPageBreak/>
          <w:t>volunteers</w:t>
        </w:r>
        <w:r w:rsidR="009D32E1">
          <w:rPr>
            <w:rFonts w:ascii="Calibri Light" w:eastAsia="Calibri" w:hAnsi="Calibri Light" w:cs="Arial"/>
            <w:color w:val="E36C0A"/>
          </w:rPr>
          <w:t>; Vybrané problémy v</w:t>
        </w:r>
      </w:ins>
      <w:ins w:id="247" w:author="*" w:date="2018-08-21T08:42:00Z">
        <w:r w:rsidR="009D32E1">
          <w:rPr>
            <w:rFonts w:ascii="Calibri Light" w:eastAsia="Calibri" w:hAnsi="Calibri Light" w:cs="Arial"/>
            <w:color w:val="E36C0A"/>
          </w:rPr>
          <w:t> </w:t>
        </w:r>
      </w:ins>
      <w:ins w:id="248" w:author="*" w:date="2018-08-21T08:41:00Z">
        <w:r w:rsidR="009D32E1">
          <w:rPr>
            <w:rFonts w:ascii="Calibri Light" w:eastAsia="Calibri" w:hAnsi="Calibri Light" w:cs="Arial"/>
            <w:color w:val="E36C0A"/>
          </w:rPr>
          <w:t>komunikaci/</w:t>
        </w:r>
      </w:ins>
      <w:ins w:id="249" w:author="*" w:date="2018-08-21T08:43:00Z">
        <w:r w:rsidR="009D32E1">
          <w:rPr>
            <w:rFonts w:ascii="Calibri Light" w:eastAsia="Calibri" w:hAnsi="Calibri Light" w:cs="Arial"/>
            <w:color w:val="E36C0A"/>
          </w:rPr>
          <w:t>C</w:t>
        </w:r>
        <w:r w:rsidR="009D32E1" w:rsidRPr="009D32E1">
          <w:rPr>
            <w:rFonts w:ascii="Calibri Light" w:eastAsia="Calibri" w:hAnsi="Calibri Light" w:cs="Arial"/>
            <w:color w:val="E36C0A"/>
          </w:rPr>
          <w:t>ommunication problems</w:t>
        </w:r>
      </w:ins>
      <w:ins w:id="250" w:author="*" w:date="2018-08-21T08:39:00Z">
        <w:r w:rsidR="009D32E1" w:rsidRPr="009D32E1">
          <w:rPr>
            <w:rFonts w:ascii="Calibri Light" w:eastAsia="Calibri" w:hAnsi="Calibri Light" w:cs="Arial"/>
            <w:color w:val="E36C0A"/>
          </w:rPr>
          <w:t xml:space="preserve"> </w:t>
        </w:r>
      </w:ins>
      <w:del w:id="251" w:author="*" w:date="2018-08-21T08:44:00Z">
        <w:r w:rsidRPr="009D32E1" w:rsidDel="009D32E1">
          <w:rPr>
            <w:rFonts w:ascii="Calibri Light" w:eastAsia="Calibri" w:hAnsi="Calibri Light" w:cs="Arial"/>
          </w:rPr>
          <w:delText>Introduction to Social Work, Innovative approaches to education, Philosophy and Ethics, Methodology, Social Pedagogy, Social Policy, Multicultural Mediation, Multicultural Education</w:delText>
        </w:r>
        <w:r w:rsidRPr="00DB2AAA" w:rsidDel="009D32E1">
          <w:rPr>
            <w:rFonts w:ascii="Calibri Light" w:eastAsia="Calibri" w:hAnsi="Calibri Light" w:cs="Arial"/>
          </w:rPr>
          <w:delText xml:space="preserve"> </w:delText>
        </w:r>
        <w:r w:rsidRPr="00DB2AAA" w:rsidDel="009D32E1">
          <w:rPr>
            <w:rFonts w:ascii="Calibri Light" w:eastAsia="Calibri" w:hAnsi="Calibri Light" w:cs="Arial"/>
          </w:rPr>
          <w:tab/>
        </w:r>
      </w:del>
    </w:p>
    <w:p w:rsidR="00DB2AAA" w:rsidRPr="00DB2AAA" w:rsidRDefault="00DB2AAA" w:rsidP="00DB2AAA">
      <w:pPr>
        <w:spacing w:before="120" w:after="120" w:line="256" w:lineRule="auto"/>
        <w:jc w:val="both"/>
        <w:rPr>
          <w:rFonts w:ascii="Calibri Light" w:eastAsia="Calibri" w:hAnsi="Calibri Light" w:cs="Arial"/>
        </w:rPr>
      </w:pPr>
    </w:p>
    <w:p w:rsidR="000E3BA4" w:rsidRPr="00DE408E" w:rsidRDefault="000E3BA4" w:rsidP="000E3BA4">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Spolupráce s praxí při uskutečňování studijních programů</w:t>
      </w:r>
    </w:p>
    <w:p w:rsidR="000E3BA4" w:rsidRPr="00DE408E" w:rsidRDefault="000E3BA4" w:rsidP="000E3BA4">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1.10</w:t>
      </w:r>
    </w:p>
    <w:p w:rsidR="000E3BA4" w:rsidRPr="00DE408E" w:rsidRDefault="000E3BA4" w:rsidP="000E3BA4">
      <w:pPr>
        <w:spacing w:before="120" w:after="120" w:line="256" w:lineRule="auto"/>
        <w:jc w:val="both"/>
        <w:rPr>
          <w:rFonts w:ascii="Calibri Light" w:eastAsia="Calibri" w:hAnsi="Calibri Light" w:cs="Arial"/>
        </w:rPr>
      </w:pPr>
      <w:r w:rsidRPr="00DE408E">
        <w:rPr>
          <w:rFonts w:ascii="Calibri Light" w:eastAsia="Calibri" w:hAnsi="Calibri Light" w:cs="Arial"/>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rsidR="000E3BA4" w:rsidRPr="00DE408E" w:rsidRDefault="000E3BA4" w:rsidP="000E3BA4">
      <w:pPr>
        <w:spacing w:before="120" w:after="120" w:line="256" w:lineRule="auto"/>
        <w:rPr>
          <w:rFonts w:ascii="Calibri Light" w:eastAsia="Calibri" w:hAnsi="Calibri Light" w:cs="Arial"/>
        </w:rPr>
      </w:pPr>
    </w:p>
    <w:p w:rsidR="000E3BA4" w:rsidRPr="00DE408E" w:rsidRDefault="000E3BA4" w:rsidP="000E3BA4">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Spolupráce s praxí při tvorbě studijních programů </w:t>
      </w:r>
    </w:p>
    <w:p w:rsidR="000E3BA4" w:rsidRPr="00DE408E" w:rsidRDefault="000E3BA4" w:rsidP="000E3BA4">
      <w:pPr>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r>
      <w:r w:rsidRPr="00DE408E">
        <w:rPr>
          <w:rFonts w:ascii="Calibri Light" w:eastAsia="Calibri" w:hAnsi="Calibri Light" w:cs="Arial"/>
        </w:rPr>
        <w:tab/>
        <w:t>Standard 1.11</w:t>
      </w:r>
    </w:p>
    <w:p w:rsidR="000E3BA4" w:rsidRDefault="000E3BA4" w:rsidP="000E3BA4">
      <w:pPr>
        <w:spacing w:before="120" w:after="120" w:line="256" w:lineRule="auto"/>
        <w:jc w:val="both"/>
        <w:rPr>
          <w:rFonts w:ascii="Calibri Light" w:eastAsia="Calibri" w:hAnsi="Calibri Light" w:cs="Arial"/>
        </w:rPr>
      </w:pPr>
      <w:r w:rsidRPr="00DE408E">
        <w:rPr>
          <w:rFonts w:ascii="Calibri Light" w:eastAsia="Calibri" w:hAnsi="Calibri Light" w:cs="Arial"/>
        </w:rPr>
        <w:t>UTB ve Zlíně komunikuje s profesními komorami, oborovými sdruženími, organizacemi zaměstnavatelů nebo dalšími odborníky z praxe a zjišťuje jejich očekávání a požadavky na absolventy studijních programů.</w:t>
      </w:r>
    </w:p>
    <w:p w:rsidR="000E3BA4" w:rsidRPr="00DE408E" w:rsidRDefault="000E3BA4" w:rsidP="000E3BA4">
      <w:pPr>
        <w:spacing w:before="120" w:after="120" w:line="256" w:lineRule="auto"/>
        <w:jc w:val="both"/>
        <w:rPr>
          <w:rFonts w:ascii="Calibri Light" w:eastAsia="Calibri" w:hAnsi="Calibri Light" w:cs="Arial"/>
        </w:rPr>
      </w:pPr>
    </w:p>
    <w:p w:rsidR="000E3BA4" w:rsidRPr="00DE408E" w:rsidRDefault="000E3BA4" w:rsidP="000E3BA4">
      <w:pPr>
        <w:keepNext/>
        <w:keepLines/>
        <w:spacing w:before="40" w:after="0" w:line="256" w:lineRule="auto"/>
        <w:ind w:left="360"/>
        <w:outlineLvl w:val="1"/>
        <w:rPr>
          <w:rFonts w:ascii="Calibri Light" w:eastAsia="Times New Roman" w:hAnsi="Calibri Light" w:cs="Times New Roman"/>
          <w:color w:val="5B9BD5"/>
          <w:sz w:val="26"/>
          <w:szCs w:val="26"/>
        </w:rPr>
      </w:pPr>
      <w:r w:rsidRPr="00DE408E">
        <w:rPr>
          <w:rFonts w:ascii="Calibri Light" w:eastAsia="Times New Roman" w:hAnsi="Calibri Light" w:cs="Times New Roman"/>
          <w:b/>
          <w:bCs/>
          <w:sz w:val="26"/>
          <w:szCs w:val="26"/>
        </w:rPr>
        <w:t xml:space="preserve">Podpůrné zdroje a administrativa </w:t>
      </w:r>
    </w:p>
    <w:p w:rsidR="000E3BA4" w:rsidRPr="00DE408E" w:rsidRDefault="000E3BA4" w:rsidP="000E3BA4">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Informační systém </w:t>
      </w:r>
    </w:p>
    <w:p w:rsidR="000E3BA4" w:rsidRPr="00DE408E" w:rsidRDefault="000E3BA4" w:rsidP="000E3BA4">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1.12</w:t>
      </w:r>
    </w:p>
    <w:p w:rsidR="000E3BA4" w:rsidRPr="00DE408E" w:rsidRDefault="000E3BA4" w:rsidP="000E3BA4">
      <w:pPr>
        <w:tabs>
          <w:tab w:val="left" w:pos="2835"/>
        </w:tabs>
        <w:spacing w:before="120" w:after="120" w:line="256" w:lineRule="auto"/>
        <w:jc w:val="both"/>
        <w:rPr>
          <w:rFonts w:ascii="Calibri Light" w:eastAsia="Calibri" w:hAnsi="Calibri Light" w:cs="Arial"/>
        </w:rPr>
      </w:pPr>
      <w:r w:rsidRPr="00DE408E">
        <w:rPr>
          <w:rFonts w:ascii="Calibri Light" w:eastAsia="Calibri" w:hAnsi="Calibri Light" w:cs="Arial"/>
        </w:rPr>
        <w:t>UTB ve Zlíně má vybudován funkční informační systém a komunikační prostředky, které zajišťují přístup k přesným a srozumitelným informacím o studijních programech, pravidlech studia a požadavcích spojených se studiem.</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UTB ve Zlíně má s ohledem na to funkční informační systém studijní agendy IS/STAG, který používá od roku 2003. Tvůrcem IS/STAG je ZČU v Plzni a v současné době systém využívá 11 VVŠ v ČR.</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Informační systém IS/STAG pokrývá funkce od přijímacího řízení až po vydání diplomů, eviduje studenty prezenční a kombinované formy studia, studenty celoživotního vzdělávání a účastníky U3V.</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Všichni studenti mají umožněn dálkový, časově neomezený přístup k informacím studijní agendy IS/STAG prostřednictvím portálového rozhraní.</w:t>
      </w:r>
      <w:r w:rsidRPr="00DE408E">
        <w:rPr>
          <w:rFonts w:ascii="Calibri Light" w:eastAsia="Calibri" w:hAnsi="Calibri Light" w:cs="Arial"/>
          <w:vertAlign w:val="superscript"/>
        </w:rPr>
        <w:footnoteReference w:id="12"/>
      </w:r>
      <w:r w:rsidRPr="00DE408E">
        <w:rPr>
          <w:rFonts w:ascii="Calibri Light" w:eastAsia="Calibri" w:hAnsi="Calibri Light" w:cs="Arial"/>
        </w:rPr>
        <w:t xml:space="preserve"> Kromě vlastních zařízení s využitím kvalitní a rozsáhlé bezdrátové infrastruktury vybudované ve všech univerzitních objektech, mohou studenti využívat </w:t>
      </w:r>
      <w:r w:rsidRPr="00DE408E">
        <w:rPr>
          <w:rFonts w:ascii="Calibri Light" w:eastAsia="Calibri" w:hAnsi="Calibri Light" w:cs="Arial"/>
        </w:rPr>
        <w:lastRenderedPageBreak/>
        <w:t>k přístupu počítačové učebny fakult a studovny v moderní knihovně, která nabízí 250 klientských stanic s dostupností od 8 do 20 hodin v pracovních dnech, od 8 do 14 hodin v sobotu.</w:t>
      </w:r>
    </w:p>
    <w:p w:rsidR="000E3BA4" w:rsidRPr="00DE408E" w:rsidRDefault="000E3BA4" w:rsidP="000E3BA4">
      <w:pPr>
        <w:spacing w:after="160" w:line="256" w:lineRule="auto"/>
        <w:jc w:val="both"/>
        <w:rPr>
          <w:rFonts w:ascii="Calibri Light" w:eastAsia="Times New Roman" w:hAnsi="Calibri Light" w:cs="Arial"/>
        </w:rPr>
      </w:pPr>
      <w:r w:rsidRPr="00DE408E">
        <w:rPr>
          <w:rFonts w:ascii="Calibri Light" w:eastAsia="Calibri" w:hAnsi="Calibri Light" w:cs="Arial"/>
        </w:rPr>
        <w:t xml:space="preserve">Prostřednictvím webových stránek UTB ve Zlíně mají studenti a uchazeči o studium přístup k přesným a </w:t>
      </w:r>
      <w:r w:rsidRPr="00DE408E">
        <w:rPr>
          <w:rFonts w:ascii="Calibri Light" w:eastAsia="Times New Roman" w:hAnsi="Calibri Light" w:cs="Arial"/>
        </w:rPr>
        <w:t>přesným a srozumitelným informacím o pravidlech studia a požadavcích spojených se studiem, které jsou součástí norem UTB ve Zlíně</w:t>
      </w:r>
      <w:r w:rsidRPr="00DE408E">
        <w:rPr>
          <w:rFonts w:ascii="Calibri Light" w:eastAsia="Times New Roman" w:hAnsi="Calibri Light" w:cs="Arial"/>
          <w:vertAlign w:val="superscript"/>
        </w:rPr>
        <w:footnoteReference w:id="13"/>
      </w:r>
      <w:r w:rsidRPr="00DE408E">
        <w:rPr>
          <w:rFonts w:ascii="Calibri Light" w:eastAsia="Times New Roman" w:hAnsi="Calibri Light" w:cs="Arial"/>
        </w:rPr>
        <w:t>, případně které jsou součástí norem některé z fakult UTB ve Zlíně.</w:t>
      </w:r>
      <w:r w:rsidRPr="00DE408E">
        <w:rPr>
          <w:rFonts w:ascii="Calibri Light" w:eastAsia="Times New Roman" w:hAnsi="Calibri Light" w:cs="Arial"/>
          <w:vertAlign w:val="superscript"/>
        </w:rPr>
        <w:footnoteReference w:id="14"/>
      </w:r>
    </w:p>
    <w:p w:rsidR="000E3BA4" w:rsidRPr="00DE408E" w:rsidRDefault="000E3BA4" w:rsidP="000E3BA4">
      <w:pPr>
        <w:spacing w:after="160" w:line="256" w:lineRule="auto"/>
        <w:jc w:val="both"/>
        <w:rPr>
          <w:rFonts w:ascii="Calibri Light" w:eastAsia="Times New Roman" w:hAnsi="Calibri Light" w:cs="Arial"/>
        </w:rPr>
      </w:pPr>
      <w:r w:rsidRPr="00DE408E">
        <w:rPr>
          <w:rFonts w:ascii="Calibri Light" w:eastAsia="Times New Roman" w:hAnsi="Calibri Light" w:cs="Arial"/>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DE408E">
        <w:rPr>
          <w:rFonts w:ascii="Calibri Light" w:eastAsia="Times New Roman" w:hAnsi="Calibri Light" w:cs="Arial"/>
          <w:vertAlign w:val="superscript"/>
        </w:rPr>
        <w:footnoteReference w:id="15"/>
      </w:r>
      <w:r w:rsidRPr="00DE408E">
        <w:rPr>
          <w:rFonts w:ascii="Calibri Light" w:eastAsia="Times New Roman" w:hAnsi="Calibri Light" w:cs="Arial"/>
        </w:rPr>
        <w:t>, které bylo pro tuto činnost specializovaně zřízeno, tak jeho portálem s nabídkami pracovních příležitostí, stáží a brigád.</w:t>
      </w:r>
      <w:r w:rsidRPr="00DE408E">
        <w:rPr>
          <w:rFonts w:ascii="Calibri Light" w:eastAsia="Times New Roman" w:hAnsi="Calibri Light" w:cs="Arial"/>
          <w:vertAlign w:val="superscript"/>
        </w:rPr>
        <w:footnoteReference w:id="16"/>
      </w:r>
      <w:r w:rsidRPr="00DE408E">
        <w:rPr>
          <w:rFonts w:ascii="Calibri Light" w:eastAsia="Times New Roman" w:hAnsi="Calibri Light" w:cs="Arial"/>
        </w:rPr>
        <w:t xml:space="preserve"> V rámci Job centra UTB také působí Akademická poradna UTB, která má svůj vlastní informační modul.</w:t>
      </w:r>
      <w:r w:rsidRPr="00DE408E">
        <w:rPr>
          <w:rFonts w:ascii="Calibri Light" w:eastAsia="Times New Roman" w:hAnsi="Calibri Light" w:cs="Arial"/>
          <w:vertAlign w:val="superscript"/>
        </w:rPr>
        <w:footnoteReference w:id="17"/>
      </w:r>
    </w:p>
    <w:p w:rsidR="000E3BA4" w:rsidRPr="00DE408E" w:rsidRDefault="000E3BA4" w:rsidP="000E3BA4">
      <w:pPr>
        <w:tabs>
          <w:tab w:val="left" w:pos="2835"/>
        </w:tabs>
        <w:spacing w:before="120" w:after="120" w:line="256" w:lineRule="auto"/>
        <w:rPr>
          <w:rFonts w:ascii="Calibri Light" w:eastAsia="Calibri" w:hAnsi="Calibri Light" w:cs="Arial"/>
        </w:rPr>
      </w:pPr>
    </w:p>
    <w:p w:rsidR="000E3BA4" w:rsidRPr="00DE408E" w:rsidRDefault="000E3BA4" w:rsidP="000E3BA4">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Knihovny a elektronické zdroje </w:t>
      </w:r>
    </w:p>
    <w:p w:rsidR="000E3BA4" w:rsidRPr="00DE408E" w:rsidRDefault="000E3BA4" w:rsidP="000E3BA4">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1.13</w:t>
      </w:r>
    </w:p>
    <w:p w:rsidR="000E3BA4" w:rsidRPr="00DE408E" w:rsidRDefault="000E3BA4" w:rsidP="000E3BA4">
      <w:pPr>
        <w:spacing w:before="120" w:after="120" w:line="256" w:lineRule="auto"/>
        <w:jc w:val="both"/>
        <w:rPr>
          <w:rFonts w:ascii="Calibri Light" w:eastAsia="Calibri" w:hAnsi="Calibri Light" w:cs="Arial"/>
        </w:rPr>
      </w:pPr>
      <w:r w:rsidRPr="00DE408E">
        <w:rPr>
          <w:rFonts w:ascii="Calibri Light" w:eastAsia="Calibri" w:hAnsi="Calibri Light" w:cs="Arial"/>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0E3BA4" w:rsidRPr="00DE408E" w:rsidRDefault="000E3BA4" w:rsidP="000E3BA4">
      <w:pPr>
        <w:spacing w:after="160" w:line="256" w:lineRule="auto"/>
        <w:jc w:val="both"/>
        <w:rPr>
          <w:rFonts w:ascii="Calibri Light" w:eastAsia="Calibri" w:hAnsi="Calibri Light" w:cs="Arial"/>
        </w:rPr>
      </w:pPr>
    </w:p>
    <w:p w:rsidR="000E3BA4" w:rsidRPr="00DE408E" w:rsidRDefault="000E3BA4" w:rsidP="000E3BA4">
      <w:pPr>
        <w:spacing w:after="160" w:line="256" w:lineRule="auto"/>
        <w:jc w:val="both"/>
        <w:rPr>
          <w:rFonts w:ascii="Calibri Light" w:eastAsia="Calibri" w:hAnsi="Calibri Light" w:cs="Arial"/>
          <w:i/>
        </w:rPr>
      </w:pPr>
      <w:r w:rsidRPr="00DE408E">
        <w:rPr>
          <w:rFonts w:ascii="Calibri Light" w:eastAsia="Calibri" w:hAnsi="Calibri Light" w:cs="Arial"/>
          <w:i/>
        </w:rPr>
        <w:t>Dostupnost knihovního fondu</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0E3BA4" w:rsidRPr="00DE408E" w:rsidRDefault="000E3BA4" w:rsidP="000E3BA4">
      <w:pPr>
        <w:spacing w:after="160" w:line="256" w:lineRule="auto"/>
        <w:jc w:val="both"/>
        <w:rPr>
          <w:rFonts w:ascii="Calibri Light" w:eastAsia="Calibri" w:hAnsi="Calibri Light" w:cs="Arial"/>
          <w:u w:val="single"/>
        </w:rPr>
      </w:pPr>
      <w:r w:rsidRPr="00DE408E">
        <w:rPr>
          <w:rFonts w:ascii="Calibri Light" w:eastAsia="Calibri" w:hAnsi="Calibri Light" w:cs="Arial"/>
        </w:rPr>
        <w:lastRenderedPageBreak/>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DE408E">
        <w:rPr>
          <w:rFonts w:ascii="Calibri Light" w:eastAsia="Calibri" w:hAnsi="Calibri Light" w:cs="Arial"/>
          <w:color w:val="00B050"/>
        </w:rPr>
        <w:t>n</w:t>
      </w:r>
      <w:r w:rsidRPr="00DE408E">
        <w:rPr>
          <w:rFonts w:ascii="Calibri Light" w:eastAsia="Calibri" w:hAnsi="Calibri Light" w:cs="Arial"/>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DE408E">
        <w:rPr>
          <w:rFonts w:ascii="Calibri Light" w:eastAsia="Calibri" w:hAnsi="Calibri Light" w:cs="Arial"/>
          <w:vertAlign w:val="superscript"/>
        </w:rPr>
        <w:footnoteReference w:id="18"/>
      </w:r>
      <w:r w:rsidRPr="00DE408E">
        <w:rPr>
          <w:rFonts w:ascii="Calibri Light" w:eastAsia="Calibri" w:hAnsi="Calibri Light" w:cs="Arial"/>
        </w:rPr>
        <w:t xml:space="preserve"> Práce jsou zde zpravidla dostupné volně v plném textu. Kromě toho provozuje knihovna také repozitář publikační činnosti akademických pracovníků univerzity.</w:t>
      </w:r>
      <w:r w:rsidRPr="00DE408E">
        <w:rPr>
          <w:rFonts w:ascii="Calibri Light" w:eastAsia="Calibri" w:hAnsi="Calibri Light" w:cs="Arial"/>
          <w:vertAlign w:val="superscript"/>
        </w:rPr>
        <w:footnoteReference w:id="19"/>
      </w:r>
    </w:p>
    <w:p w:rsidR="000E3BA4" w:rsidRPr="00DE408E" w:rsidRDefault="000E3BA4" w:rsidP="000E3BA4">
      <w:pPr>
        <w:spacing w:after="0" w:line="240" w:lineRule="auto"/>
        <w:rPr>
          <w:rFonts w:ascii="Calibri Light" w:eastAsia="Calibri" w:hAnsi="Calibri Light" w:cs="Arial"/>
          <w:i/>
          <w:iCs/>
        </w:rPr>
      </w:pPr>
      <w:r w:rsidRPr="00DE408E">
        <w:rPr>
          <w:rFonts w:ascii="Calibri Light" w:eastAsia="Calibri" w:hAnsi="Calibri Light" w:cs="Arial"/>
          <w:i/>
          <w:iCs/>
        </w:rPr>
        <w:t>Dostupnost elektronických zdrojů</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25" w:history="1">
        <w:r w:rsidRPr="00DE408E">
          <w:rPr>
            <w:rFonts w:ascii="Calibri Light" w:eastAsia="Calibri" w:hAnsi="Calibri Light" w:cs="Arial"/>
            <w:u w:val="single"/>
          </w:rPr>
          <w:t>http://portal.k.utb.cz</w:t>
        </w:r>
      </w:hyperlink>
      <w:r w:rsidRPr="00DE408E">
        <w:rPr>
          <w:rFonts w:ascii="Calibri Light" w:eastAsia="Calibri" w:hAnsi="Calibri Light" w:cs="Arial"/>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E408E">
        <w:rPr>
          <w:rFonts w:ascii="Calibri Light" w:eastAsia="Calibri" w:hAnsi="Calibri Light" w:cs="Arial"/>
          <w:color w:val="00B050"/>
        </w:rPr>
        <w:t>v</w:t>
      </w:r>
      <w:r w:rsidRPr="00DE408E">
        <w:rPr>
          <w:rFonts w:ascii="Calibri Light" w:eastAsia="Calibri" w:hAnsi="Calibri Light" w:cs="Arial"/>
        </w:rPr>
        <w:t xml:space="preserve">zdáleného přístupu. </w:t>
      </w:r>
    </w:p>
    <w:p w:rsidR="000E3BA4" w:rsidRPr="00DE408E" w:rsidRDefault="000E3BA4" w:rsidP="000E3BA4">
      <w:pPr>
        <w:spacing w:after="160" w:line="256" w:lineRule="auto"/>
        <w:rPr>
          <w:rFonts w:ascii="Calibri Light" w:eastAsia="Calibri" w:hAnsi="Calibri Light" w:cs="Arial"/>
        </w:rPr>
      </w:pPr>
      <w:r w:rsidRPr="00DE408E">
        <w:rPr>
          <w:rFonts w:ascii="Calibri Light" w:eastAsia="Calibri" w:hAnsi="Calibri Light" w:cs="Arial"/>
        </w:rPr>
        <w:t>Konkrétní dostupné databáze</w:t>
      </w:r>
      <w:r w:rsidRPr="00DE408E">
        <w:rPr>
          <w:rFonts w:ascii="Calibri Light" w:eastAsia="Calibri" w:hAnsi="Calibri Light" w:cs="Arial"/>
          <w:vertAlign w:val="superscript"/>
        </w:rPr>
        <w:footnoteReference w:id="20"/>
      </w:r>
      <w:r w:rsidRPr="00DE408E">
        <w:rPr>
          <w:rFonts w:ascii="Calibri Light" w:eastAsia="Calibri" w:hAnsi="Calibri Light" w:cs="Arial"/>
        </w:rPr>
        <w:t>:</w:t>
      </w:r>
    </w:p>
    <w:p w:rsidR="000E3BA4" w:rsidRPr="00DE408E" w:rsidRDefault="000E3BA4" w:rsidP="000E3BA4">
      <w:pPr>
        <w:numPr>
          <w:ilvl w:val="0"/>
          <w:numId w:val="4"/>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Citační databáze Web of Science a Scopus</w:t>
      </w:r>
    </w:p>
    <w:p w:rsidR="000E3BA4" w:rsidRPr="00DE408E" w:rsidRDefault="000E3BA4" w:rsidP="000E3BA4">
      <w:pPr>
        <w:numPr>
          <w:ilvl w:val="0"/>
          <w:numId w:val="4"/>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Multioborové kolekce elektronických časopisů Elsevier ScienceDirect, Wiley Online Library, SpringerLink</w:t>
      </w:r>
    </w:p>
    <w:p w:rsidR="000E3BA4" w:rsidRPr="00DE408E" w:rsidRDefault="000E3BA4" w:rsidP="000E3BA4">
      <w:pPr>
        <w:numPr>
          <w:ilvl w:val="0"/>
          <w:numId w:val="4"/>
        </w:numPr>
        <w:spacing w:after="160" w:line="254" w:lineRule="auto"/>
        <w:contextualSpacing/>
        <w:rPr>
          <w:rFonts w:ascii="Calibri Light" w:eastAsia="Calibri" w:hAnsi="Calibri Light" w:cs="Arial"/>
          <w:color w:val="000000"/>
        </w:rPr>
      </w:pPr>
      <w:r w:rsidRPr="00DE408E">
        <w:rPr>
          <w:rFonts w:ascii="Calibri Light" w:eastAsia="Calibri" w:hAnsi="Calibri Light" w:cs="Arial"/>
        </w:rPr>
        <w:t>Multioborové plnotextové databáze Ebsco a ProQuest</w:t>
      </w:r>
    </w:p>
    <w:p w:rsidR="000E3BA4" w:rsidRPr="00DE408E" w:rsidRDefault="000E3BA4" w:rsidP="000E3BA4">
      <w:pPr>
        <w:spacing w:after="160" w:line="254" w:lineRule="auto"/>
        <w:contextualSpacing/>
        <w:rPr>
          <w:rFonts w:ascii="Calibri Light" w:eastAsia="Calibri" w:hAnsi="Calibri Light" w:cs="Arial"/>
          <w:color w:val="000000"/>
        </w:rPr>
      </w:pPr>
    </w:p>
    <w:p w:rsidR="000E3BA4" w:rsidRPr="00DE408E" w:rsidRDefault="000E3BA4" w:rsidP="000E3BA4">
      <w:pPr>
        <w:spacing w:after="160" w:line="254" w:lineRule="auto"/>
        <w:contextualSpacing/>
        <w:rPr>
          <w:rFonts w:ascii="Calibri Light" w:eastAsia="Calibri" w:hAnsi="Calibri Light" w:cs="Arial"/>
          <w:color w:val="000000"/>
        </w:rPr>
      </w:pPr>
    </w:p>
    <w:p w:rsidR="000E3BA4" w:rsidRPr="00DE408E" w:rsidRDefault="000E3BA4" w:rsidP="000E3BA4">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 xml:space="preserve">Studium studentů se specifickými potřebami </w:t>
      </w:r>
    </w:p>
    <w:p w:rsidR="000E3BA4" w:rsidRPr="00DE408E" w:rsidRDefault="000E3BA4" w:rsidP="000E3BA4">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1.14</w:t>
      </w:r>
    </w:p>
    <w:p w:rsidR="000E3BA4" w:rsidRPr="00DE408E" w:rsidRDefault="000E3BA4" w:rsidP="000E3BA4">
      <w:pPr>
        <w:spacing w:after="160" w:line="256" w:lineRule="auto"/>
        <w:jc w:val="both"/>
        <w:rPr>
          <w:rFonts w:ascii="Calibri Light" w:eastAsia="Calibri" w:hAnsi="Calibri Light" w:cs="Times New Roman"/>
          <w:iCs/>
        </w:rPr>
      </w:pPr>
      <w:r w:rsidRPr="00DE408E">
        <w:rPr>
          <w:rFonts w:ascii="Calibri Light" w:eastAsia="Calibri" w:hAnsi="Calibri Light" w:cs="Arial"/>
        </w:rPr>
        <w:t xml:space="preserve">UTB ve Zlíně zajišťuje dostupné služby, stipendia a další podpůrná opatření pro vyrovnání příležitostí studovat na vysoké škole pro studenty se specifickými potřebami. Danou problematiku upravuje směrnice rektora </w:t>
      </w:r>
      <w:r w:rsidRPr="00DE408E">
        <w:rPr>
          <w:rFonts w:ascii="Calibri Light" w:eastAsia="Calibri" w:hAnsi="Calibri Light" w:cs="Arial"/>
          <w:bCs/>
          <w:i/>
        </w:rPr>
        <w:t>Podpora uchazečů a studentů se specifickými potřebami na Univerzitě Tomáše Bati ve Zlíně</w:t>
      </w:r>
      <w:r w:rsidRPr="00DE408E">
        <w:rPr>
          <w:rFonts w:ascii="Calibri Light" w:eastAsia="Calibri" w:hAnsi="Calibri Light" w:cs="Arial"/>
          <w:bCs/>
        </w:rPr>
        <w:t xml:space="preserve"> č. 12/2015.</w:t>
      </w:r>
      <w:r w:rsidRPr="00DE408E">
        <w:rPr>
          <w:rFonts w:ascii="Calibri Light" w:eastAsia="Calibri" w:hAnsi="Calibri Light" w:cs="Arial"/>
          <w:bCs/>
          <w:vertAlign w:val="superscript"/>
        </w:rPr>
        <w:footnoteReference w:id="21"/>
      </w:r>
      <w:r w:rsidRPr="00DE408E">
        <w:rPr>
          <w:rFonts w:ascii="Calibri Light" w:eastAsia="Calibri" w:hAnsi="Calibri Light" w:cs="Arial"/>
          <w:b/>
          <w:bCs/>
        </w:rPr>
        <w:t xml:space="preserve"> </w:t>
      </w:r>
      <w:r w:rsidRPr="00DE408E">
        <w:rPr>
          <w:rFonts w:ascii="Calibri Light" w:eastAsia="Calibri"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Times New Roman"/>
          <w:iCs/>
        </w:rPr>
        <w:t xml:space="preserve">V prvé řadě se jedná o </w:t>
      </w:r>
      <w:r w:rsidRPr="00DE408E">
        <w:rPr>
          <w:rFonts w:ascii="Calibri Light" w:eastAsia="Calibri" w:hAnsi="Calibri Light" w:cs="Arial"/>
          <w:i/>
        </w:rPr>
        <w:t>Akademickou poradna UTB ve Zlíně</w:t>
      </w:r>
      <w:r w:rsidRPr="00DE408E">
        <w:rPr>
          <w:rFonts w:ascii="Calibri Light" w:eastAsia="Calibri" w:hAnsi="Calibri Light" w:cs="Arial"/>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lastRenderedPageBreak/>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0E3BA4" w:rsidRPr="00DE408E" w:rsidRDefault="000E3BA4" w:rsidP="000E3BA4">
      <w:pPr>
        <w:spacing w:after="160" w:line="256" w:lineRule="auto"/>
        <w:jc w:val="both"/>
        <w:rPr>
          <w:rFonts w:ascii="Calibri Light" w:eastAsia="Calibri" w:hAnsi="Calibri Light" w:cs="Arial"/>
        </w:rPr>
      </w:pPr>
      <w:r w:rsidRPr="00DE408E">
        <w:rPr>
          <w:rFonts w:ascii="Calibri Light" w:eastAsia="Calibri" w:hAnsi="Calibri Light" w:cs="Arial"/>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0E3BA4" w:rsidRPr="00DE408E" w:rsidRDefault="000E3BA4" w:rsidP="000E3BA4">
      <w:pPr>
        <w:spacing w:after="160" w:line="256" w:lineRule="auto"/>
        <w:jc w:val="both"/>
        <w:rPr>
          <w:rFonts w:ascii="Calibri Light" w:eastAsia="Calibri" w:hAnsi="Calibri Light" w:cs="Arial"/>
          <w:color w:val="000000"/>
        </w:rPr>
      </w:pPr>
      <w:r w:rsidRPr="00DE408E">
        <w:rPr>
          <w:rFonts w:ascii="Calibri Light" w:eastAsia="Calibri" w:hAnsi="Calibri Light" w:cs="Arial"/>
          <w:color w:val="000000"/>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0E3BA4" w:rsidRPr="00DE408E" w:rsidRDefault="000E3BA4" w:rsidP="000E3BA4">
      <w:pPr>
        <w:spacing w:after="160" w:line="256" w:lineRule="auto"/>
        <w:jc w:val="both"/>
        <w:rPr>
          <w:rFonts w:ascii="Calibri Light" w:eastAsia="Calibri" w:hAnsi="Calibri Light" w:cs="Arial"/>
          <w:color w:val="FF0000"/>
        </w:rPr>
      </w:pPr>
    </w:p>
    <w:p w:rsidR="000E3BA4" w:rsidRPr="00DE408E" w:rsidRDefault="000E3BA4" w:rsidP="000E3BA4">
      <w:pPr>
        <w:keepNext/>
        <w:keepLines/>
        <w:spacing w:before="40" w:after="0" w:line="256" w:lineRule="auto"/>
        <w:ind w:left="1080" w:hanging="360"/>
        <w:outlineLvl w:val="2"/>
        <w:rPr>
          <w:rFonts w:ascii="Calibri Light" w:eastAsia="Times New Roman" w:hAnsi="Calibri Light" w:cs="Times New Roman"/>
          <w:sz w:val="24"/>
          <w:szCs w:val="24"/>
        </w:rPr>
      </w:pPr>
      <w:r w:rsidRPr="00DE408E">
        <w:rPr>
          <w:rFonts w:ascii="Calibri Light" w:eastAsia="Times New Roman" w:hAnsi="Calibri Light" w:cs="Times New Roman"/>
          <w:sz w:val="24"/>
          <w:szCs w:val="24"/>
        </w:rPr>
        <w:t>Opatření proti neetickému jednání a k ochraně duševního vlastnictví</w:t>
      </w:r>
    </w:p>
    <w:p w:rsidR="000E3BA4" w:rsidRPr="00DE408E" w:rsidRDefault="000E3BA4" w:rsidP="000E3BA4">
      <w:pPr>
        <w:tabs>
          <w:tab w:val="left" w:pos="2835"/>
        </w:tabs>
        <w:spacing w:before="120" w:after="120" w:line="256" w:lineRule="auto"/>
        <w:rPr>
          <w:rFonts w:ascii="Calibri Light" w:eastAsia="Calibri" w:hAnsi="Calibri Light" w:cs="Arial"/>
        </w:rPr>
      </w:pPr>
      <w:r w:rsidRPr="00DE408E">
        <w:rPr>
          <w:rFonts w:ascii="Calibri Light" w:eastAsia="Calibri" w:hAnsi="Calibri Light" w:cs="Arial"/>
        </w:rPr>
        <w:tab/>
      </w:r>
      <w:r w:rsidRPr="00DE408E">
        <w:rPr>
          <w:rFonts w:ascii="Calibri Light" w:eastAsia="Calibri" w:hAnsi="Calibri Light" w:cs="Arial"/>
        </w:rPr>
        <w:tab/>
        <w:t>Standard 1.15</w:t>
      </w:r>
    </w:p>
    <w:p w:rsidR="000E3BA4" w:rsidRPr="00DE408E" w:rsidRDefault="000E3BA4" w:rsidP="000E3BA4">
      <w:pPr>
        <w:spacing w:after="0" w:line="240" w:lineRule="auto"/>
        <w:jc w:val="both"/>
        <w:rPr>
          <w:rFonts w:ascii="Calibri Light" w:eastAsia="Calibri" w:hAnsi="Calibri Light" w:cs="Arial"/>
        </w:rPr>
      </w:pPr>
      <w:r w:rsidRPr="00DE408E">
        <w:rPr>
          <w:rFonts w:ascii="Calibri Light" w:eastAsia="Calibri" w:hAnsi="Calibri Light" w:cs="Arial"/>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DE408E">
        <w:rPr>
          <w:rFonts w:ascii="Calibri Light" w:eastAsia="Calibri" w:hAnsi="Calibri Light" w:cs="Arial"/>
          <w:vertAlign w:val="superscript"/>
        </w:rPr>
        <w:footnoteReference w:id="22"/>
      </w:r>
    </w:p>
    <w:p w:rsidR="00DB2AAA" w:rsidRPr="00DB2AAA" w:rsidRDefault="00DB2AAA" w:rsidP="00DB2AAA">
      <w:pPr>
        <w:spacing w:after="0" w:line="240" w:lineRule="auto"/>
        <w:jc w:val="both"/>
        <w:rPr>
          <w:rFonts w:ascii="Calibri Light" w:eastAsia="Times New Roman" w:hAnsi="Calibri Light" w:cs="Times New Roman"/>
          <w:color w:val="5B9BD5"/>
          <w:sz w:val="32"/>
          <w:szCs w:val="32"/>
        </w:rPr>
      </w:pPr>
      <w:r w:rsidRPr="00DB2AAA">
        <w:rPr>
          <w:rFonts w:ascii="Calibri" w:eastAsia="Calibri" w:hAnsi="Calibri" w:cs="Arial"/>
        </w:rPr>
        <w:br w:type="page"/>
      </w:r>
    </w:p>
    <w:p w:rsidR="00DB2AAA" w:rsidRPr="00DB2AAA" w:rsidRDefault="00DB2AAA" w:rsidP="00DB2AAA">
      <w:pPr>
        <w:keepNext/>
        <w:keepLines/>
        <w:spacing w:before="240" w:after="0" w:line="256" w:lineRule="auto"/>
        <w:outlineLvl w:val="0"/>
        <w:rPr>
          <w:rFonts w:ascii="Calibri Light" w:eastAsia="Times New Roman" w:hAnsi="Calibri Light" w:cs="Times New Roman"/>
          <w:color w:val="5B9BD5"/>
          <w:sz w:val="32"/>
          <w:szCs w:val="32"/>
        </w:rPr>
      </w:pPr>
      <w:r w:rsidRPr="00DB2AAA">
        <w:rPr>
          <w:rFonts w:ascii="Calibri Light" w:eastAsia="Times New Roman" w:hAnsi="Calibri Light" w:cs="Times New Roman"/>
          <w:color w:val="5B9BD5"/>
          <w:sz w:val="32"/>
          <w:szCs w:val="32"/>
        </w:rPr>
        <w:lastRenderedPageBreak/>
        <w:t>Studijní program</w:t>
      </w:r>
    </w:p>
    <w:p w:rsidR="00DB2AAA" w:rsidRPr="00DB2AAA" w:rsidRDefault="00DB2AAA" w:rsidP="00DB2AAA">
      <w:pPr>
        <w:spacing w:after="0" w:line="256" w:lineRule="auto"/>
        <w:rPr>
          <w:rFonts w:ascii="Times New Roman" w:eastAsia="Calibri" w:hAnsi="Times New Roman" w:cs="Times New Roman"/>
          <w:bCs/>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 xml:space="preserve">Soulad studijního programu s posláním vysoké školy a mezinárodní rozměr studijního programu </w:t>
      </w:r>
    </w:p>
    <w:p w:rsidR="00DB2AAA" w:rsidRPr="00DB2AAA" w:rsidRDefault="00DB2AAA" w:rsidP="00DB2AAA">
      <w:pPr>
        <w:keepNext/>
        <w:keepLines/>
        <w:spacing w:before="40" w:after="0" w:line="256" w:lineRule="auto"/>
        <w:ind w:left="993"/>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Soulad studijního programu s posláním a strategickými dokumenty vysoké školy</w:t>
      </w:r>
      <w:r w:rsidRPr="00DB2AAA">
        <w:rPr>
          <w:rFonts w:ascii="Calibri Light" w:eastAsia="Times New Roman" w:hAnsi="Calibri Light" w:cs="Times New Roman"/>
          <w:sz w:val="24"/>
          <w:szCs w:val="24"/>
        </w:rPr>
        <w:tab/>
      </w:r>
      <w:r w:rsidRPr="00DB2AAA">
        <w:rPr>
          <w:rFonts w:ascii="Calibri Light" w:eastAsia="Times New Roman" w:hAnsi="Calibri Light" w:cs="Times New Roman"/>
          <w:sz w:val="24"/>
          <w:szCs w:val="24"/>
        </w:rPr>
        <w:tab/>
      </w:r>
      <w:r w:rsidRPr="00DB2AAA">
        <w:rPr>
          <w:rFonts w:ascii="Calibri Light" w:eastAsia="Times New Roman" w:hAnsi="Calibri Light" w:cs="Times New Roman"/>
          <w:sz w:val="24"/>
          <w:szCs w:val="24"/>
        </w:rPr>
        <w:tab/>
      </w:r>
      <w:r w:rsidRPr="00DB2AAA">
        <w:rPr>
          <w:rFonts w:ascii="Calibri Light" w:eastAsia="Times New Roman" w:hAnsi="Calibri Light" w:cs="Times New Roman"/>
          <w:sz w:val="24"/>
          <w:szCs w:val="24"/>
        </w:rPr>
        <w:tab/>
      </w:r>
      <w:r w:rsidRPr="00DB2AAA">
        <w:rPr>
          <w:rFonts w:eastAsia="Times New Roman" w:cs="Times New Roman"/>
          <w:szCs w:val="24"/>
        </w:rPr>
        <w:t>Standard 2.1</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 xml:space="preserve">Studijní program Sociální pedagogika je v souladu s Dlouhodobým záměrem vzdělávací a vědecké, výzkumné, vývojové a inovační, umělecké a další tvůrčí činnosti Fakulty humanitních studií </w:t>
      </w:r>
      <w:r w:rsidRPr="00DB2AAA">
        <w:rPr>
          <w:rFonts w:ascii="Calibri Light" w:eastAsia="Calibri" w:hAnsi="Calibri Light" w:cs="Arial"/>
        </w:rPr>
        <w:br/>
        <w:t xml:space="preserve">a Univerzity Tomáše Bati ve Zlíně období 2016 – 2020. Rozvoj studijního programu plně zapadá </w:t>
      </w:r>
      <w:r w:rsidRPr="00DB2AAA">
        <w:rPr>
          <w:rFonts w:ascii="Calibri Light" w:eastAsia="Calibri" w:hAnsi="Calibri Light" w:cs="Arial"/>
        </w:rPr>
        <w:br/>
        <w:t xml:space="preserve">do strategie diverzifikace sociálních a humanitních studijních programů na Fakultě humanitních studií (FHS) UTB  ve Zlíně, kdy jednou z rozvíjených oblastí jsou pedagogické vědy. </w:t>
      </w:r>
    </w:p>
    <w:p w:rsidR="00DB2AAA" w:rsidRPr="00DB2AAA" w:rsidRDefault="00DB2AAA" w:rsidP="00DB2AAA">
      <w:pPr>
        <w:keepNext/>
        <w:keepLines/>
        <w:spacing w:before="40" w:after="0" w:line="256" w:lineRule="auto"/>
        <w:ind w:left="993" w:hanging="273"/>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Souvislost s tvůrčí činností vysoké školy </w:t>
      </w:r>
    </w:p>
    <w:p w:rsidR="00DB2AAA" w:rsidRPr="00DB2AAA" w:rsidRDefault="00DB2AAA" w:rsidP="00DB2AAA">
      <w:pPr>
        <w:spacing w:after="0" w:line="256" w:lineRule="auto"/>
        <w:ind w:left="3540"/>
        <w:rPr>
          <w:rFonts w:ascii="Calibri" w:eastAsia="Calibri" w:hAnsi="Calibri" w:cs="Arial"/>
        </w:rPr>
      </w:pPr>
      <w:r w:rsidRPr="00DB2AAA">
        <w:rPr>
          <w:rFonts w:ascii="Calibri" w:eastAsia="Calibri" w:hAnsi="Calibri" w:cs="Arial"/>
        </w:rPr>
        <w:t>Standard 2.2</w:t>
      </w:r>
    </w:p>
    <w:p w:rsidR="00DB2AAA" w:rsidRPr="00DB2AAA" w:rsidRDefault="00DB2AAA" w:rsidP="00DB2AAA">
      <w:pPr>
        <w:spacing w:after="0" w:line="256" w:lineRule="auto"/>
        <w:jc w:val="both"/>
        <w:rPr>
          <w:rFonts w:ascii="Calibri Light" w:eastAsia="Calibri" w:hAnsi="Calibri Light" w:cs="Arial"/>
        </w:rPr>
      </w:pPr>
      <w:r w:rsidRPr="00DB2AAA">
        <w:rPr>
          <w:rFonts w:ascii="Calibri Light" w:eastAsia="Calibri" w:hAnsi="Calibri Light" w:cs="Arial"/>
        </w:rPr>
        <w:t xml:space="preserve">Tvůrčí činnost ve studijním programu se v souladu se standardy FHS a UTB ve Zlíně soustředí </w:t>
      </w:r>
      <w:r w:rsidRPr="00DB2AAA">
        <w:rPr>
          <w:rFonts w:ascii="Calibri Light" w:eastAsia="Calibri" w:hAnsi="Calibri Light" w:cs="Arial"/>
        </w:rPr>
        <w:br/>
        <w:t xml:space="preserve">na projektovou činnost zejm. projekty GA ČR a na publikování výstupů podle metodiky hodnocení výzkumných organizací a hodnocení účelové podpory výzkumu, vývoje a inovací. Tvůrčí činnost </w:t>
      </w:r>
      <w:r w:rsidRPr="00DB2AAA">
        <w:rPr>
          <w:rFonts w:ascii="Calibri Light" w:eastAsia="Calibri" w:hAnsi="Calibri Light" w:cs="Arial"/>
        </w:rPr>
        <w:br/>
        <w:t xml:space="preserve">ve studijním programu je v souladu se Směrnicí rektora č. 17/2013 Hodnocení pedagogických </w:t>
      </w:r>
      <w:r w:rsidRPr="00DB2AAA">
        <w:rPr>
          <w:rFonts w:ascii="Calibri Light" w:eastAsia="Calibri" w:hAnsi="Calibri Light" w:cs="Arial"/>
        </w:rPr>
        <w:br/>
        <w:t>a tvůrčích aktivit.</w:t>
      </w:r>
    </w:p>
    <w:p w:rsidR="00DB2AAA" w:rsidRPr="00DB2AAA" w:rsidRDefault="00DB2AAA" w:rsidP="00DB2AAA">
      <w:pPr>
        <w:spacing w:after="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Mezinárodní rozměr studijního programu</w:t>
      </w:r>
    </w:p>
    <w:p w:rsidR="00DB2AAA" w:rsidRPr="00DB2AAA" w:rsidRDefault="00DB2AAA" w:rsidP="00DB2AAA">
      <w:pPr>
        <w:spacing w:after="160" w:line="256" w:lineRule="auto"/>
        <w:ind w:left="2832" w:firstLine="708"/>
        <w:rPr>
          <w:rFonts w:ascii="Calibri" w:eastAsia="Calibri" w:hAnsi="Calibri" w:cs="Arial"/>
        </w:rPr>
      </w:pPr>
      <w:r w:rsidRPr="00DB2AAA">
        <w:rPr>
          <w:rFonts w:ascii="Calibri" w:eastAsia="Calibri" w:hAnsi="Calibri" w:cs="Arial"/>
        </w:rPr>
        <w:t>Standard 2.3</w:t>
      </w:r>
    </w:p>
    <w:p w:rsidR="00DB2AAA" w:rsidRPr="00DB2AAA" w:rsidRDefault="00DB2AAA" w:rsidP="00DB2AAA">
      <w:pPr>
        <w:spacing w:after="0" w:line="256" w:lineRule="auto"/>
        <w:ind w:firstLine="6"/>
        <w:jc w:val="both"/>
        <w:rPr>
          <w:rFonts w:ascii="Calibri Light" w:eastAsia="Calibri" w:hAnsi="Calibri Light" w:cs="Arial"/>
        </w:rPr>
      </w:pPr>
      <w:r w:rsidRPr="00DB2AAA">
        <w:rPr>
          <w:rFonts w:ascii="Calibri Light" w:eastAsia="Calibri" w:hAnsi="Calibri Light" w:cs="Arial"/>
        </w:rPr>
        <w:t xml:space="preserve">Mezinárodní spolupráce je soustředěna na pedagogickou a vědecko výzkumnou oblast. V rámci pedagogické oblasti se jedná o studijní a výukové pobyty studentů a pedagogů vyjíždějících </w:t>
      </w:r>
      <w:r w:rsidRPr="00DB2AAA">
        <w:rPr>
          <w:rFonts w:ascii="Calibri Light" w:eastAsia="Calibri" w:hAnsi="Calibri Light" w:cs="Arial"/>
        </w:rPr>
        <w:br/>
        <w:t xml:space="preserve">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Na těchto pracovištích je buď realizován studijní program Sociální pedagogika, nebo příbuzný, obsahově velmi podobný studijní program. Pedagogická oblast mezinárodní spolupráce je zajištěna také v oblasti studentů </w:t>
      </w:r>
      <w:r w:rsidRPr="00DB2AAA">
        <w:rPr>
          <w:rFonts w:ascii="Calibri Light" w:eastAsia="Calibri" w:hAnsi="Calibri Light" w:cs="Arial"/>
        </w:rPr>
        <w:br/>
        <w:t xml:space="preserve">a vyučujících přijíždějících např. ze Španělska, Jižní Koreje, Kazachstánu, Turecka, Taiwanu aj.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 </w:t>
      </w:r>
    </w:p>
    <w:p w:rsidR="00DB2AAA" w:rsidRPr="00DB2AAA" w:rsidRDefault="00DB2AAA" w:rsidP="00DB2AAA">
      <w:pPr>
        <w:spacing w:after="0" w:line="256" w:lineRule="auto"/>
        <w:ind w:firstLine="6"/>
        <w:jc w:val="both"/>
        <w:rPr>
          <w:rFonts w:ascii="Calibri Light" w:eastAsia="Calibri" w:hAnsi="Calibri Light" w:cs="Arial"/>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 xml:space="preserve">Profil absolventa a obsah studia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Soulad získaných odborných znalostí, dovedností a způsobilostí s typem a profilem studijního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2.4</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Absolventi znají historii oboru sociální pedagogika, rozumí terminologii a teoriím sociální pedagogiky; propojují poznatky z oblasti pedagogiky s dalšími společensko vědními disciplínami (zejm. s filozofií /výchovy/, kulturní a sociální antropologií, sociologií); znají manažerské postupy a techniky specifické pro výchovně vzdělávací a sociální instituce a organizace; orientují se v legislativě související s výkonem sociální pedagogiky v praxi; plánují, realizují a evaluují výzkumné aktivity a projektovou činnost </w:t>
      </w:r>
      <w:r w:rsidRPr="00DB2AAA">
        <w:rPr>
          <w:rFonts w:ascii="Calibri Light" w:eastAsia="Calibri" w:hAnsi="Calibri Light" w:cs="Arial"/>
        </w:rPr>
        <w:lastRenderedPageBreak/>
        <w:t xml:space="preserve">zaměřenou na pedagogickou a sociální oblast; plánují, realizují a evaluují preventivní, výchovné </w:t>
      </w:r>
      <w:r w:rsidRPr="00DB2AAA">
        <w:rPr>
          <w:rFonts w:ascii="Calibri Light" w:eastAsia="Calibri" w:hAnsi="Calibri Light" w:cs="Arial"/>
        </w:rPr>
        <w:br/>
        <w:t xml:space="preserve">a vzdělávací činnosti; vedou pracovní týmy; využívají specifické komunikační techniky v závislosti </w:t>
      </w:r>
      <w:r w:rsidRPr="00DB2AAA">
        <w:rPr>
          <w:rFonts w:ascii="Calibri Light" w:eastAsia="Calibri" w:hAnsi="Calibri Light" w:cs="Arial"/>
        </w:rPr>
        <w:br/>
        <w:t>na charakteru prostředí a tipu příjemců; využívají odbornou sociálně pedagogickou terminologii při komunikaci v jednom z cizích jazyků. Jedná se o znalosti, dovednosti a způsobilosti, které jsou v souladu s cíli a obsahem (profilem) studijního programu Sociální pedagogika v navazujícím magisterském stupni studia.</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Jazykové kompetence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2.5</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Jazykové kompetence studentů jsou rozvíjeny</w:t>
      </w:r>
      <w:r>
        <w:rPr>
          <w:rFonts w:ascii="Calibri Light" w:eastAsia="Calibri" w:hAnsi="Calibri Light" w:cs="Arial"/>
        </w:rPr>
        <w:t xml:space="preserve"> v</w:t>
      </w:r>
      <w:r w:rsidRPr="00DB2AAA">
        <w:rPr>
          <w:rFonts w:ascii="Calibri Light" w:eastAsia="Calibri" w:hAnsi="Calibri Light" w:cs="Arial"/>
        </w:rPr>
        <w:t xml:space="preserve"> </w:t>
      </w:r>
      <w:r>
        <w:rPr>
          <w:rFonts w:ascii="Calibri Light" w:eastAsia="Calibri" w:hAnsi="Calibri Light" w:cs="Arial"/>
        </w:rPr>
        <w:t xml:space="preserve">anglickém jazyce. </w:t>
      </w:r>
      <w:r w:rsidRPr="00DB2AAA">
        <w:rPr>
          <w:rFonts w:ascii="Calibri Light" w:eastAsia="Calibri" w:hAnsi="Calibri Light" w:cs="Arial"/>
        </w:rPr>
        <w:t xml:space="preserve">Celková časová dotace je </w:t>
      </w:r>
      <w:r>
        <w:rPr>
          <w:rFonts w:ascii="Calibri Light" w:eastAsia="Calibri" w:hAnsi="Calibri Light" w:cs="Arial"/>
        </w:rPr>
        <w:t>56</w:t>
      </w:r>
      <w:r w:rsidRPr="00DB2AAA">
        <w:rPr>
          <w:rFonts w:ascii="Calibri Light" w:eastAsia="Calibri" w:hAnsi="Calibri Light" w:cs="Arial"/>
        </w:rPr>
        <w:t xml:space="preserve"> hodin přímé výuky formou semináře. </w:t>
      </w:r>
      <w:r>
        <w:rPr>
          <w:rFonts w:ascii="Calibri Light" w:eastAsia="Calibri" w:hAnsi="Calibri Light" w:cs="Arial"/>
        </w:rPr>
        <w:t>Jedná se o předmět Odborný anglický jazyk pro sociální pedagogy, který je vyučován</w:t>
      </w:r>
      <w:r w:rsidRPr="00DB2AAA">
        <w:rPr>
          <w:rFonts w:ascii="Calibri Light" w:eastAsia="Calibri" w:hAnsi="Calibri Light" w:cs="Arial"/>
        </w:rPr>
        <w:t xml:space="preserve"> v 1. ročníku v obou semestrech. Student si rozšiřuje jazykové znalosti a dovednosti tak, aby byl schopen komunikovat </w:t>
      </w:r>
      <w:r>
        <w:rPr>
          <w:rFonts w:ascii="Calibri Light" w:eastAsia="Calibri" w:hAnsi="Calibri Light" w:cs="Arial"/>
        </w:rPr>
        <w:t xml:space="preserve">v anglickém jazyce zejm. v souvislosti s odbornými tématy sociální pedagogiky.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Pravidla a podmínky utváření studijních plánů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2.6</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Využívá se kreditový systém ECTS. Vyučovací hodina trvá 50 minut. Studijní plán se skládá z povinných </w:t>
      </w:r>
      <w:r w:rsidRPr="00DB2AAA">
        <w:rPr>
          <w:rFonts w:ascii="Calibri Light" w:eastAsia="Calibri" w:hAnsi="Calibri Light" w:cs="Arial"/>
        </w:rPr>
        <w:br/>
        <w:t xml:space="preserve">a povinně volitelných předmětů. Povinné předměty se dělí na základní teoretické předměty, předměty profilujícího základu a ostatní. Povinně volitelné předměty jsou předměty profilujícího základu. Student si vybírá v každém semestru dva povinně volitelné předměty. Povinně volitelné předměty jsou strukturovány tak, aby podpořily studentovy znalosti a dovednosti v oblasti pedagogické, sociální </w:t>
      </w:r>
      <w:r w:rsidRPr="00DB2AAA">
        <w:rPr>
          <w:rFonts w:ascii="Calibri Light" w:eastAsia="Calibri" w:hAnsi="Calibri Light" w:cs="Arial"/>
        </w:rPr>
        <w:br/>
        <w:t>a komunikační podle jeho uvažovaného zaměření v praxi. Součástí státní závěrečné zkoušky je obhajoba diplomové práce a dva tematické okruhy: Teorie sociální pedagogiky, Aplikace sociální pedagogiky.</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Vymezení uplatnění absolventů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2.7</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Typickými zaměstnavateli jsou školy a školská zařízení, ve kterých se absolventi uplatňují na pozicích vychovatele, asistenta pedagoga a pedagoga volného času. V oblasti výchovy a vzdělávání absolventi naleznou uplatnění také na vedoucích pozicích v mimoškolských organizacích, např. střediska volného času, školské odbory obecních a krajských úřadů. V oblasti sociální jsou typickými zaměstnavateli nízkoprahová zařízení pro děti a mládež či nízkoprahová zařízení pro drogové uživatele; domovy pro seniory; poradenská centra; neziskové organizace zaměřené na resocializaci jedinců; azylové domy; odbory sociálních věcí na obecních a krajských úřadech a oblast sociálně-právní ochrany dětí.</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Standardní doba studia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2.8</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Standardní doba studia jsou 2 roky.</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Soulad obsahu studia s cíli studia a profilem absolventa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2.9</w:t>
      </w:r>
    </w:p>
    <w:p w:rsidR="00DB2AAA" w:rsidRPr="00DB2AAA" w:rsidRDefault="00DB2AAA" w:rsidP="00DB2AAA">
      <w:pPr>
        <w:spacing w:after="160" w:line="256" w:lineRule="auto"/>
        <w:jc w:val="both"/>
        <w:rPr>
          <w:rFonts w:ascii="Calibri Light" w:eastAsia="Calibri" w:hAnsi="Calibri Light" w:cs="Arial"/>
        </w:rPr>
      </w:pPr>
      <w:r w:rsidRPr="00DB2AAA">
        <w:rPr>
          <w:rFonts w:ascii="Calibri Light" w:eastAsia="Calibri" w:hAnsi="Calibri Light" w:cs="Arial"/>
        </w:rPr>
        <w:t xml:space="preserve">Studium navazuje na bakalářský studijní program Sociální pedagogika. Cílem je rozšířit </w:t>
      </w:r>
      <w:r w:rsidRPr="00DB2AAA">
        <w:rPr>
          <w:rFonts w:ascii="Calibri Light" w:eastAsia="Calibri" w:hAnsi="Calibri Light" w:cs="Arial"/>
        </w:rPr>
        <w:br/>
        <w:t xml:space="preserve">a prohloubit znalostní a dovednostní bázi studentů v oblasti sociální pedagogiky tak, aby se po absolvování uplatnili především ve školách, školských zařízeních, institucích zájmového vzdělávání, neziskovém a veřejném sektoru zaměřeném na výchovně vzdělávací a sociální činnost. Důraz je kladen na prohloubení znalostí vědního oboru sociální pedagogika a jejich zasazení do širšího kontextu, který představuje zejm. legislativu, management, filozofii a antropologii. Studijní plán vychází ze zpětné vazby </w:t>
      </w:r>
      <w:r w:rsidRPr="00DB2AAA">
        <w:rPr>
          <w:rFonts w:ascii="Calibri Light" w:eastAsia="Calibri" w:hAnsi="Calibri Light" w:cs="Arial"/>
        </w:rPr>
        <w:lastRenderedPageBreak/>
        <w:t xml:space="preserve">absolventů, požadavků potenciálních zaměstnavatelů a zkušeností akademických pracovníků v tomto oboru. Studijní plán také plně reflektuje Standardy vzdělávání v oblasti sociální pedagogiky vydané Asociací vzdělavatelů v sociální pedagogice. Struktura povinně volitelných předmětů rozvíjí dovednosti studentů v pedagogické a sociální oblasti podle jejich uvažovaného zaměření. Cílem je také rozvoj komunikačních dovedností studentů. Předměty zaměřené na tuto oblast jsou rovněž zařazeny do povinně volitelných předmětů. Legislativní rámec pro uplatnění absolventů (a tím také pro profil absolventa) tvoří především zákon č. 563/2004 Sb. o pedagogických pracovnících a v zákon </w:t>
      </w:r>
      <w:r w:rsidRPr="00DB2AAA">
        <w:rPr>
          <w:rFonts w:ascii="Calibri Light" w:eastAsia="Calibri" w:hAnsi="Calibri Light" w:cs="Arial"/>
        </w:rPr>
        <w:br/>
        <w:t xml:space="preserve">č. 108/2006 Sb. o sociálních službách. Absolventi se uplatňují ve veřejném sektoru (zejm. ve školství – školy, školská zařízení, organizace a instituce zájmového a dalšího vzdělávání, volnočasové organizace; ve veřejné správě – odbory školství a sociálních věcí obcí a krajů; v sociálních službách – organizace </w:t>
      </w:r>
      <w:r w:rsidRPr="00DB2AAA">
        <w:rPr>
          <w:rFonts w:ascii="Calibri Light" w:eastAsia="Calibri" w:hAnsi="Calibri Light" w:cs="Arial"/>
        </w:rPr>
        <w:br/>
        <w:t>a instituce poskytující sociální poradenství, pomoc a péči). Cíle studia a profil absolventa je reflektován v obsahu studia, ve kterém dominují předměty pedagogické a sociální oblasti.</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Struktura a rozsah studijních předmětů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 2.12</w:t>
      </w:r>
    </w:p>
    <w:tbl>
      <w:tblPr>
        <w:tblW w:w="6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83"/>
        <w:gridCol w:w="1133"/>
        <w:gridCol w:w="814"/>
      </w:tblGrid>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Název předmětu</w:t>
            </w:r>
          </w:p>
        </w:tc>
        <w:tc>
          <w:tcPr>
            <w:tcW w:w="1133" w:type="dxa"/>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both"/>
              <w:rPr>
                <w:rFonts w:ascii="Calibri Light" w:eastAsia="Times New Roman" w:hAnsi="Calibri Light" w:cs="Times New Roman"/>
                <w:b/>
                <w:sz w:val="20"/>
                <w:szCs w:val="20"/>
                <w:lang w:eastAsia="cs-CZ"/>
              </w:rPr>
            </w:pPr>
            <w:r w:rsidRPr="00DE408E">
              <w:rPr>
                <w:rFonts w:ascii="Calibri Light" w:eastAsia="Times New Roman" w:hAnsi="Calibri Light" w:cs="Times New Roman"/>
                <w:b/>
                <w:szCs w:val="20"/>
                <w:lang w:eastAsia="cs-CZ"/>
              </w:rPr>
              <w:t>rozsah</w:t>
            </w:r>
          </w:p>
        </w:tc>
        <w:tc>
          <w:tcPr>
            <w:tcW w:w="814" w:type="dxa"/>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both"/>
              <w:rPr>
                <w:rFonts w:ascii="Calibri Light" w:eastAsia="Times New Roman" w:hAnsi="Calibri Light" w:cs="Times New Roman"/>
                <w:b/>
                <w:szCs w:val="20"/>
                <w:lang w:eastAsia="cs-CZ"/>
              </w:rPr>
            </w:pPr>
            <w:r w:rsidRPr="00DE408E">
              <w:rPr>
                <w:rFonts w:ascii="Calibri Light" w:eastAsia="Times New Roman" w:hAnsi="Calibri Light" w:cs="Times New Roman"/>
                <w:b/>
                <w:szCs w:val="20"/>
                <w:lang w:eastAsia="cs-CZ"/>
              </w:rPr>
              <w:t>profil. základ</w:t>
            </w:r>
          </w:p>
        </w:tc>
      </w:tr>
      <w:tr w:rsidR="00495CAA" w:rsidRPr="00DE408E" w:rsidTr="00495CAA">
        <w:trPr>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495CAA" w:rsidRPr="005C65A6" w:rsidRDefault="00495CAA" w:rsidP="00495CAA">
            <w:pPr>
              <w:spacing w:after="0" w:line="240" w:lineRule="auto"/>
              <w:jc w:val="center"/>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Povinné předměty</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Filozofie výchovy</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+ 14s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Kulturní a sociální antropologie</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+ 14s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Moderní pedagogika</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+ 14s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Mediace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Odborný anglický jazyk pro sociální pedagogy 1</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Metodologie v sociálních vědách</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14p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Sociální pedagogika</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14p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Souvislá praxe</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80 hodin</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Odborný anglický jazyk pro sociální pedagogy 2</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Podnikání a jeho specifika ve vzdělávacím sektoru</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14p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Aplikovaná sociální psychologie</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Diplomový seminář 1</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del w:id="252" w:author="*" w:date="2018-08-22T08:42:00Z">
              <w:r w:rsidRPr="00495CAA" w:rsidDel="004D11A7">
                <w:rPr>
                  <w:rFonts w:ascii="Calibri Light" w:eastAsia="Times New Roman" w:hAnsi="Calibri Light" w:cs="Times New Roman"/>
                  <w:sz w:val="20"/>
                  <w:szCs w:val="20"/>
                  <w:lang w:eastAsia="cs-CZ"/>
                </w:rPr>
                <w:delText>Legislativa v sociální oblasti</w:delText>
              </w:r>
            </w:del>
            <w:ins w:id="253" w:author="*" w:date="2018-08-22T08:42:00Z">
              <w:r w:rsidR="004D11A7">
                <w:rPr>
                  <w:rFonts w:ascii="Calibri Light" w:eastAsia="Times New Roman" w:hAnsi="Calibri Light" w:cs="Times New Roman"/>
                  <w:sz w:val="20"/>
                  <w:szCs w:val="20"/>
                  <w:lang w:eastAsia="cs-CZ"/>
                </w:rPr>
                <w:t>Sociální politika a sociální práce</w:t>
              </w:r>
            </w:ins>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28p + 0s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ZT</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Moderní ICT v práci sociálního pedagoga</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Diplomový seminář 2</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30 hodin</w:t>
            </w:r>
          </w:p>
        </w:tc>
        <w:tc>
          <w:tcPr>
            <w:tcW w:w="814"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PZ</w:t>
            </w:r>
          </w:p>
        </w:tc>
      </w:tr>
      <w:tr w:rsidR="00495CAA" w:rsidRPr="00DE408E" w:rsidTr="00495CAA">
        <w:trPr>
          <w:jc w:val="center"/>
        </w:trPr>
        <w:tc>
          <w:tcPr>
            <w:tcW w:w="408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Aktuální sociologické problémy</w:t>
            </w:r>
          </w:p>
        </w:tc>
        <w:tc>
          <w:tcPr>
            <w:tcW w:w="1133" w:type="dxa"/>
            <w:tcBorders>
              <w:top w:val="single" w:sz="4" w:space="0" w:color="auto"/>
              <w:left w:val="single" w:sz="4" w:space="0" w:color="auto"/>
              <w:bottom w:val="single" w:sz="4" w:space="0" w:color="auto"/>
              <w:right w:val="single" w:sz="4" w:space="0" w:color="auto"/>
            </w:tcBorders>
            <w:hideMark/>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r w:rsidRPr="00495CAA">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tcPr>
          <w:p w:rsidR="00495CAA" w:rsidRPr="00495CAA" w:rsidRDefault="00495CAA" w:rsidP="00495CAA">
            <w:pPr>
              <w:spacing w:after="0" w:line="240" w:lineRule="auto"/>
              <w:jc w:val="both"/>
              <w:rPr>
                <w:rFonts w:ascii="Calibri Light" w:eastAsia="Times New Roman" w:hAnsi="Calibri Light" w:cs="Times New Roman"/>
                <w:sz w:val="20"/>
                <w:szCs w:val="20"/>
                <w:lang w:eastAsia="cs-CZ"/>
              </w:rPr>
            </w:pPr>
          </w:p>
        </w:tc>
      </w:tr>
      <w:tr w:rsidR="00495CAA" w:rsidRPr="00DE408E" w:rsidTr="00495CAA">
        <w:trPr>
          <w:trHeight w:val="300"/>
          <w:jc w:val="center"/>
        </w:trPr>
        <w:tc>
          <w:tcPr>
            <w:tcW w:w="6030" w:type="dxa"/>
            <w:gridSpan w:val="3"/>
            <w:tcBorders>
              <w:top w:val="single" w:sz="4" w:space="0" w:color="auto"/>
              <w:left w:val="single" w:sz="4" w:space="0" w:color="auto"/>
              <w:bottom w:val="single" w:sz="4" w:space="0" w:color="auto"/>
              <w:right w:val="single" w:sz="4" w:space="0" w:color="auto"/>
            </w:tcBorders>
            <w:hideMark/>
          </w:tcPr>
          <w:p w:rsidR="00495CAA" w:rsidRPr="00DE408E" w:rsidRDefault="00495CAA" w:rsidP="00495CAA">
            <w:pPr>
              <w:spacing w:after="0" w:line="240" w:lineRule="auto"/>
              <w:jc w:val="center"/>
              <w:rPr>
                <w:rFonts w:ascii="Calibri Light" w:eastAsia="Times New Roman" w:hAnsi="Calibri Light" w:cs="Times New Roman"/>
                <w:sz w:val="20"/>
                <w:szCs w:val="20"/>
                <w:lang w:eastAsia="cs-CZ"/>
              </w:rPr>
            </w:pPr>
            <w:r w:rsidRPr="00DE408E">
              <w:rPr>
                <w:rFonts w:ascii="Calibri Light" w:eastAsia="Times New Roman" w:hAnsi="Calibri Light" w:cs="Times New Roman"/>
                <w:sz w:val="20"/>
                <w:szCs w:val="20"/>
                <w:lang w:eastAsia="cs-CZ"/>
              </w:rPr>
              <w:t>Povinně volitelné předměty</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Neziskové organizace</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Pr="00DE408E" w:rsidRDefault="00E6469B" w:rsidP="00495CAA">
            <w:pPr>
              <w:spacing w:after="0" w:line="240" w:lineRule="auto"/>
              <w:jc w:val="both"/>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Andragogika a gerontagogika</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Metodika hry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Práce s dobrovolníky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Supervize v pomáhajících profesích</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Principy terapeutických technik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Pr>
                <w:rFonts w:ascii="Calibri Light" w:eastAsia="Times New Roman" w:hAnsi="Calibri Light" w:cs="Times New Roman"/>
                <w:sz w:val="20"/>
                <w:szCs w:val="20"/>
                <w:lang w:eastAsia="cs-CZ"/>
              </w:rPr>
              <w:t xml:space="preserve">Vybrané problémy </w:t>
            </w:r>
            <w:r w:rsidRPr="00E6469B">
              <w:rPr>
                <w:rFonts w:ascii="Calibri Light" w:eastAsia="Times New Roman" w:hAnsi="Calibri Light" w:cs="Times New Roman"/>
                <w:sz w:val="20"/>
                <w:szCs w:val="20"/>
                <w:lang w:eastAsia="cs-CZ"/>
              </w:rPr>
              <w:t>v komunikaci</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Výchovné a vzdělávací poradenství</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Terénní sociální práce</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Interkulturní komunikace</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t>Principy arteterapie pro sociální pedagogy</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r w:rsidR="00E6469B" w:rsidRPr="00DE408E" w:rsidTr="00495CAA">
        <w:trPr>
          <w:trHeight w:val="300"/>
          <w:jc w:val="center"/>
        </w:trPr>
        <w:tc>
          <w:tcPr>
            <w:tcW w:w="4083" w:type="dxa"/>
            <w:tcBorders>
              <w:top w:val="single" w:sz="4" w:space="0" w:color="auto"/>
              <w:left w:val="single" w:sz="4" w:space="0" w:color="auto"/>
              <w:bottom w:val="single" w:sz="4" w:space="0" w:color="auto"/>
              <w:right w:val="single" w:sz="4" w:space="0" w:color="auto"/>
            </w:tcBorders>
            <w:hideMark/>
          </w:tcPr>
          <w:p w:rsidR="00E6469B" w:rsidRPr="00E6469B" w:rsidRDefault="00E6469B" w:rsidP="00785B21">
            <w:pPr>
              <w:spacing w:after="0" w:line="240" w:lineRule="auto"/>
              <w:jc w:val="both"/>
              <w:rPr>
                <w:rFonts w:ascii="Calibri Light" w:eastAsia="Times New Roman" w:hAnsi="Calibri Light" w:cs="Times New Roman"/>
                <w:sz w:val="20"/>
                <w:szCs w:val="20"/>
                <w:lang w:eastAsia="cs-CZ"/>
              </w:rPr>
            </w:pPr>
            <w:r w:rsidRPr="00E6469B">
              <w:rPr>
                <w:rFonts w:ascii="Calibri Light" w:eastAsia="Times New Roman" w:hAnsi="Calibri Light" w:cs="Times New Roman"/>
                <w:sz w:val="20"/>
                <w:szCs w:val="20"/>
                <w:lang w:eastAsia="cs-CZ"/>
              </w:rPr>
              <w:lastRenderedPageBreak/>
              <w:t>Sociálně znevýhodněný žák</w:t>
            </w:r>
          </w:p>
        </w:tc>
        <w:tc>
          <w:tcPr>
            <w:tcW w:w="1133"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BF0A21">
              <w:rPr>
                <w:rFonts w:ascii="Calibri Light" w:eastAsia="Times New Roman" w:hAnsi="Calibri Light" w:cs="Times New Roman"/>
                <w:sz w:val="20"/>
                <w:szCs w:val="20"/>
                <w:lang w:eastAsia="cs-CZ"/>
              </w:rPr>
              <w:t>0p + 28s</w:t>
            </w:r>
          </w:p>
        </w:tc>
        <w:tc>
          <w:tcPr>
            <w:tcW w:w="814" w:type="dxa"/>
            <w:tcBorders>
              <w:top w:val="single" w:sz="4" w:space="0" w:color="auto"/>
              <w:left w:val="single" w:sz="4" w:space="0" w:color="auto"/>
              <w:bottom w:val="single" w:sz="4" w:space="0" w:color="auto"/>
              <w:right w:val="single" w:sz="4" w:space="0" w:color="auto"/>
            </w:tcBorders>
            <w:hideMark/>
          </w:tcPr>
          <w:p w:rsidR="00E6469B" w:rsidRDefault="00E6469B" w:rsidP="00E6469B">
            <w:pPr>
              <w:spacing w:after="0"/>
            </w:pPr>
            <w:r w:rsidRPr="00662B90">
              <w:rPr>
                <w:rFonts w:ascii="Calibri Light" w:eastAsia="Times New Roman" w:hAnsi="Calibri Light" w:cs="Times New Roman"/>
                <w:sz w:val="20"/>
                <w:szCs w:val="20"/>
                <w:lang w:eastAsia="cs-CZ"/>
              </w:rPr>
              <w:t>PZ</w:t>
            </w:r>
          </w:p>
        </w:tc>
      </w:tr>
    </w:tbl>
    <w:p w:rsidR="00DB2AAA" w:rsidRPr="00DB2AAA" w:rsidRDefault="00DB2AAA" w:rsidP="00DB2AAA">
      <w:pPr>
        <w:spacing w:after="0" w:line="256" w:lineRule="auto"/>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Soulad obsahu studijních předmětů, státních zkoušek a kvalifikačních prací s výsledky učení a profilem absolventa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 2.14</w:t>
      </w:r>
    </w:p>
    <w:p w:rsidR="00DB2AAA" w:rsidRPr="00DB2AAA" w:rsidRDefault="00DB2AAA" w:rsidP="00DB2AAA">
      <w:pPr>
        <w:spacing w:after="0" w:line="256" w:lineRule="auto"/>
        <w:jc w:val="both"/>
        <w:rPr>
          <w:rFonts w:ascii="Calibri Light" w:eastAsia="Calibri" w:hAnsi="Calibri Light" w:cs="Arial"/>
        </w:rPr>
      </w:pPr>
      <w:r w:rsidRPr="00DB2AAA">
        <w:rPr>
          <w:rFonts w:ascii="Calibri Light" w:eastAsia="Calibri" w:hAnsi="Calibri Light" w:cs="Arial"/>
        </w:rPr>
        <w:t xml:space="preserve">Obsahem státní závěrečné zkoušky je: 1) obhajoba diplomové práce; 2) Teorie sociální pedagogiky; </w:t>
      </w:r>
      <w:r w:rsidR="00785B21">
        <w:rPr>
          <w:rFonts w:ascii="Calibri Light" w:eastAsia="Calibri" w:hAnsi="Calibri Light" w:cs="Arial"/>
        </w:rPr>
        <w:br/>
      </w:r>
      <w:r w:rsidRPr="00DB2AAA">
        <w:rPr>
          <w:rFonts w:ascii="Calibri Light" w:eastAsia="Calibri" w:hAnsi="Calibri Light" w:cs="Arial"/>
        </w:rPr>
        <w:t xml:space="preserve">3) Aplikace sociální pedagogiky. Obsah státní závěrečné zkoušky reflektuje studijní předměty absolvované studentem během studia. V okruhu Teorie sociální pedagogiky jde zejm. o tyto studijní předměty: Moderní pedagogika, Filozofie výchovy, Kulturní a sociální antropologie, </w:t>
      </w:r>
      <w:ins w:id="254" w:author="*" w:date="2018-08-22T08:42:00Z">
        <w:r w:rsidR="004D11A7">
          <w:rPr>
            <w:rFonts w:ascii="Calibri Light" w:eastAsia="Times New Roman" w:hAnsi="Calibri Light" w:cs="Times New Roman"/>
            <w:sz w:val="20"/>
            <w:szCs w:val="20"/>
            <w:lang w:eastAsia="cs-CZ"/>
          </w:rPr>
          <w:t>Sociální politika a sociální práce</w:t>
        </w:r>
      </w:ins>
      <w:del w:id="255" w:author="*" w:date="2018-08-22T08:42:00Z">
        <w:r w:rsidRPr="00DB2AAA" w:rsidDel="004D11A7">
          <w:rPr>
            <w:rFonts w:ascii="Calibri Light" w:eastAsia="Calibri" w:hAnsi="Calibri Light" w:cs="Arial"/>
          </w:rPr>
          <w:delText>Legislativa v sociální oblasti</w:delText>
        </w:r>
      </w:del>
      <w:r w:rsidRPr="00DB2AAA">
        <w:rPr>
          <w:rFonts w:ascii="Calibri Light" w:eastAsia="Calibri" w:hAnsi="Calibri Light" w:cs="Arial"/>
        </w:rPr>
        <w:t xml:space="preserve">, Sociální pedagogika, Metodologie v sociálních vědách, Andragogika a gerontagogika. V okruhu Aplikace sociální pedagogiky jde zejm. o tyto předměty: Sociální pedagogika, Mediace v pomáhajících profesích, Podnikání a jeho specifika ve vzdělávacím sektoru, Aplikovaná sociální psychologie, Aktuální sociologické problémy, Neziskové organizace, Práce s dobrovolníky, Principy terapeutických technik pro sociální pedagogy, Supervize v pomáhajících profesích. Kvalifikační práce se tematicky soustředí na problematiku sociální pedagogiky v jejím širším pojetí jako vědy zkoumající vztah prostředí a výchovy. K obhájeným diplomovým pracím patří např. </w:t>
      </w:r>
      <w:r w:rsidRPr="00DB2AAA">
        <w:rPr>
          <w:rFonts w:ascii="Calibri Light" w:eastAsia="Calibri" w:hAnsi="Calibri Light" w:cs="Arial"/>
          <w:i/>
        </w:rPr>
        <w:t>Projevy prosociálního chování u dětí předškolního věku. Děti z dětského domova v prostředí základní školy. Mezigenerační solidarita studentů středních škol. Klima školy a postoj žáků ZŠ k sociokulturní diverzitě. Pěstounská péče na p</w:t>
      </w:r>
      <w:r w:rsidR="00785B21">
        <w:rPr>
          <w:rFonts w:ascii="Calibri Light" w:eastAsia="Calibri" w:hAnsi="Calibri Light" w:cs="Arial"/>
          <w:i/>
        </w:rPr>
        <w:t xml:space="preserve">řechodnou dobu </w:t>
      </w:r>
      <w:r w:rsidRPr="00DB2AAA">
        <w:rPr>
          <w:rFonts w:ascii="Calibri Light" w:eastAsia="Calibri" w:hAnsi="Calibri Light" w:cs="Arial"/>
          <w:i/>
        </w:rPr>
        <w:t xml:space="preserve">u nejmladších dětí. Faktory multikulturního učení žáků středních škol. Výskyt šikany v dětském domově se školou. Self-efficacy studentů sociální pedagogiky v řízení volného času klientů. Determinanty edukace sociálně znevýhodněných žáků na ZŠ. Uplatnění profesních kompetencí sociálního pedagoga jako vychovatele ve školní družině. </w:t>
      </w:r>
      <w:r w:rsidRPr="00DB2AAA">
        <w:rPr>
          <w:rFonts w:ascii="Calibri Light" w:eastAsia="Calibri" w:hAnsi="Calibri Light" w:cs="Arial"/>
        </w:rPr>
        <w:t xml:space="preserve">Struktura studijních předmětů, </w:t>
      </w:r>
      <w:r w:rsidR="00785B21">
        <w:rPr>
          <w:rFonts w:ascii="Calibri Light" w:eastAsia="Calibri" w:hAnsi="Calibri Light" w:cs="Arial"/>
        </w:rPr>
        <w:t xml:space="preserve">obsah státní závěrečné zkoušky </w:t>
      </w:r>
      <w:r w:rsidRPr="00DB2AAA">
        <w:rPr>
          <w:rFonts w:ascii="Calibri Light" w:eastAsia="Calibri" w:hAnsi="Calibri Light" w:cs="Arial"/>
        </w:rPr>
        <w:t>a témata diplomových prací tvoří kompaktní celek, který plně souvisí s výsledky učení (viz Standard 2.4), s profilem absolventa a s jeho uplatněním v praxi, a to zejména v pedagogické a sociální oblasti.</w:t>
      </w:r>
    </w:p>
    <w:p w:rsidR="00DB2AAA" w:rsidRPr="00DB2AAA" w:rsidRDefault="00DB2AAA" w:rsidP="008B45F7">
      <w:pPr>
        <w:keepNext/>
        <w:keepLines/>
        <w:spacing w:before="40" w:after="0" w:line="256" w:lineRule="auto"/>
        <w:outlineLvl w:val="2"/>
        <w:rPr>
          <w:rFonts w:ascii="Calibri Light" w:eastAsia="Times New Roman" w:hAnsi="Calibri Light" w:cs="Times New Roman"/>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Vzdělávací a tvůrčí činnost ve studijním programu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Metody výuky a hodnocení výsledků studia</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3.1-3.4</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Výuka je realizována prostřednictvím přednášek, seminářů, cvičení a souvislé praxe. Nejčastějšími výukovými metodami jsou: přednáška, vysvětlování, rozhovor, diskuse, situační metody, inscenační metody, heuristické metody, práce s textem, samostatná práce studentů, prezentace studentů pozorování, instruktáž. Hodnocení výsledků studia je průběžné (didaktický test, např. na závěr jazykové lekce, hodnocení výkonu studenta na semináři a cvičení) a konečné (ústní a písemná zkouška, hodnocení prezentace výsledků práce studentů, např. projektu, seminární práce či diplomové práce)</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Tvůrčí činnost vztahující se ke studijnímu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3.5-3.7</w:t>
      </w:r>
    </w:p>
    <w:p w:rsidR="00DB2AAA" w:rsidRPr="00DB2AAA" w:rsidRDefault="00DB2AAA" w:rsidP="00DB2AAA">
      <w:pPr>
        <w:spacing w:after="0" w:line="256" w:lineRule="auto"/>
        <w:jc w:val="both"/>
        <w:rPr>
          <w:rFonts w:ascii="Calibri Light" w:eastAsia="Calibri" w:hAnsi="Calibri Light" w:cs="Arial"/>
        </w:rPr>
      </w:pPr>
      <w:r w:rsidRPr="00DB2AAA">
        <w:rPr>
          <w:rFonts w:ascii="Calibri Light" w:eastAsia="Calibri" w:hAnsi="Calibri Light" w:cs="Arial"/>
        </w:rPr>
        <w:t>Tvůrčí činnost (projektová a publikační</w:t>
      </w:r>
      <w:r w:rsidRPr="00DB2AAA">
        <w:rPr>
          <w:rFonts w:ascii="Calibri Light" w:eastAsia="Calibri" w:hAnsi="Calibri Light" w:cs="Arial"/>
          <w:vertAlign w:val="superscript"/>
        </w:rPr>
        <w:footnoteReference w:id="23"/>
      </w:r>
      <w:r w:rsidRPr="00DB2AAA">
        <w:rPr>
          <w:rFonts w:ascii="Calibri Light" w:eastAsia="Calibri" w:hAnsi="Calibri Light" w:cs="Arial"/>
        </w:rPr>
        <w:t xml:space="preserve">) se orientuje zejm. na oblast Neučitelské pedagogiky, </w:t>
      </w:r>
      <w:r w:rsidRPr="00DB2AAA">
        <w:rPr>
          <w:rFonts w:ascii="Calibri Light" w:eastAsia="Calibri" w:hAnsi="Calibri Light" w:cs="Arial"/>
        </w:rPr>
        <w:br/>
        <w:t xml:space="preserve">pod kterou spadá studijní program Sociální pedagogika. Určitá část tvůrčí činnosti je orientována </w:t>
      </w:r>
      <w:r w:rsidRPr="00DB2AAA">
        <w:rPr>
          <w:rFonts w:ascii="Calibri Light" w:eastAsia="Calibri" w:hAnsi="Calibri Light" w:cs="Arial"/>
        </w:rPr>
        <w:br/>
        <w:t xml:space="preserve">na oblast Sociální práce, protože poznatky z této odborné oblasti jsou pro profil absolventa významné. Spjatost výstupů tvůrčí činnosti s profilem studijního oboru a jeho cíli je průběžně kontrolována </w:t>
      </w:r>
      <w:r w:rsidRPr="00DB2AAA">
        <w:rPr>
          <w:rFonts w:ascii="Calibri Light" w:eastAsia="Calibri" w:hAnsi="Calibri Light" w:cs="Arial"/>
        </w:rPr>
        <w:br/>
        <w:t xml:space="preserve">1) ředitelem ústavu, který odpovídá za realizaci studijního programu a garantem studijního programu 2) </w:t>
      </w:r>
      <w:r w:rsidRPr="00DB2AAA">
        <w:rPr>
          <w:rFonts w:ascii="Calibri Light" w:eastAsia="Calibri" w:hAnsi="Calibri Light" w:cs="Arial"/>
        </w:rPr>
        <w:lastRenderedPageBreak/>
        <w:t xml:space="preserve">prostřednictvím vnější evaluace studijního programu třemi hodnotiteli, kteří se mj. vyjadřují také k souvislosti tvůrčí činnosti pracovníků daného ústavu se studijním programem. Hodnotiteli jsou zástupce potenciálního zaměstnavatele, absolvent oboru a akademický pracovník z jiné VŠ, který se podílí na výuce stejného či velmi podobného oboru. K významným projektům řešeným za posledních </w:t>
      </w:r>
      <w:r w:rsidRPr="00DB2AAA">
        <w:rPr>
          <w:rFonts w:ascii="Calibri Light" w:eastAsia="Calibri" w:hAnsi="Calibri Light" w:cs="Arial"/>
        </w:rPr>
        <w:br/>
        <w:t xml:space="preserve">5 let souvisejících se studijním programem patří projekty GA ČR: 17-04816S/Dynamika autoregulace </w:t>
      </w:r>
      <w:r w:rsidRPr="00DB2AAA">
        <w:rPr>
          <w:rFonts w:ascii="Calibri Light" w:eastAsia="Calibri" w:hAnsi="Calibri Light" w:cs="Arial"/>
        </w:rPr>
        <w:br/>
        <w:t xml:space="preserve">u sociálně vyloučených žáků (2017 2019); 13-04121S/Porozumění procesu autoregulace u dětí </w:t>
      </w:r>
      <w:r w:rsidRPr="00DB2AAA">
        <w:rPr>
          <w:rFonts w:ascii="Calibri Light" w:eastAsia="Calibri" w:hAnsi="Calibri Light" w:cs="Arial"/>
        </w:rPr>
        <w:br/>
        <w:t>a mládeže v institucionální péči (2013 – 2015); P407/12/P196 Determinanty rozvoje multikulturní kompetence studentů pomáhajících profesí (Mgr. Jakub Hladík, Ph.D.).</w:t>
      </w:r>
    </w:p>
    <w:p w:rsidR="00DB2AAA" w:rsidRPr="00DB2AAA" w:rsidRDefault="00DB2AAA" w:rsidP="00DB2AAA">
      <w:pPr>
        <w:spacing w:after="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Finanční, materiální a další zabezpečení studijního programu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Finanční zabezpečení studijního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4.1</w:t>
      </w:r>
    </w:p>
    <w:p w:rsidR="00DB2AAA" w:rsidRPr="00DB2AAA" w:rsidRDefault="00DB2AAA" w:rsidP="00DB2AAA">
      <w:pPr>
        <w:tabs>
          <w:tab w:val="left" w:pos="2835"/>
        </w:tabs>
        <w:spacing w:before="120" w:after="120" w:line="256" w:lineRule="auto"/>
        <w:rPr>
          <w:rFonts w:ascii="Calibri Light" w:eastAsia="Calibri" w:hAnsi="Calibri Light" w:cs="Arial"/>
        </w:rPr>
      </w:pPr>
      <w:r w:rsidRPr="00DB2AAA">
        <w:rPr>
          <w:rFonts w:ascii="Calibri Light" w:eastAsia="Calibri" w:hAnsi="Calibri Light" w:cs="Arial"/>
        </w:rPr>
        <w:t>Vzdělávací činnost UTB ve Zlíně je financována ze státního rozpočtu. Toto platí i pro studijní program Sociální pedagogika.</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Materiální a technické zabezpečení studijního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4.2</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Výuka probíhá ve Vzdělávacím komplexu Univerzity Tomáše Bati ve Zlíně, ve kterém sídlí Fakulta humanitních studií. Vzdělávací komplex je zcela nový moderně vybavený objekt dokončený v roce 2017. Výuka zde probíhá od letního semestru 2018. Prostory jsou určeny pro 2080 studentů (okamžitá obsazenost). Výukové prostory obsahují posluchárny pro 240, 98, 70 a 72 osob, 13 seminárních učeben a 1 počítačovou učebnu.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Odborná literatura a elektronické databáze odpovídající studijnímu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 4.3</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Knihovna UTB ve Zlíně disponuje více než 1200 tituly z oblasti pedagogiky a </w:t>
      </w:r>
      <w:r w:rsidR="00785B21">
        <w:rPr>
          <w:rFonts w:ascii="Calibri Light" w:eastAsia="Calibri" w:hAnsi="Calibri Light" w:cs="Arial"/>
        </w:rPr>
        <w:t>více než 5</w:t>
      </w:r>
      <w:r w:rsidRPr="00DB2AAA">
        <w:rPr>
          <w:rFonts w:ascii="Calibri Light" w:eastAsia="Calibri" w:hAnsi="Calibri Light" w:cs="Arial"/>
        </w:rPr>
        <w:t xml:space="preserve">00 tituly </w:t>
      </w:r>
      <w:r w:rsidR="00785B21">
        <w:rPr>
          <w:rFonts w:ascii="Calibri Light" w:eastAsia="Calibri" w:hAnsi="Calibri Light" w:cs="Arial"/>
        </w:rPr>
        <w:br/>
      </w:r>
      <w:r w:rsidRPr="00DB2AAA">
        <w:rPr>
          <w:rFonts w:ascii="Calibri Light" w:eastAsia="Calibri" w:hAnsi="Calibri Light" w:cs="Arial"/>
        </w:rPr>
        <w:t>z</w:t>
      </w:r>
      <w:r w:rsidR="00785B21">
        <w:rPr>
          <w:rFonts w:ascii="Calibri Light" w:eastAsia="Calibri" w:hAnsi="Calibri Light" w:cs="Arial"/>
        </w:rPr>
        <w:t>e sociální oblasti</w:t>
      </w:r>
      <w:r w:rsidRPr="00DB2AAA">
        <w:rPr>
          <w:rFonts w:ascii="Calibri Light" w:eastAsia="Calibri" w:hAnsi="Calibri Light" w:cs="Arial"/>
        </w:rPr>
        <w:t>. V rámci realizace studijního programu Sociální pedagogika mají studenti dostatečné množství relevantní odborné literatury.  Knihovna odebírá významné české pedagogické časopisy, které jsou studentů rovněž přístupné. Jedná se o časopisy Pedagogika, Pedagogická orientace, Studia paedagogica, Orbis scholae, Komenský. Využívat je možno řadu světových odborných databází, které umožňují přístup k zahraničním odborným článkům. K těmto databázím patří: Web of scicence, Scopus, Eric, Ebsco, Proquest. FHS UTB ve Zlíně vydává časopis Sociální pedagogika, který je volně přístupný na internetu.</w:t>
      </w:r>
    </w:p>
    <w:p w:rsidR="00DB2AAA" w:rsidRPr="00DB2AAA" w:rsidRDefault="00DB2AAA" w:rsidP="00DB2AAA">
      <w:pPr>
        <w:spacing w:after="0" w:line="256" w:lineRule="auto"/>
        <w:ind w:left="1134" w:hanging="425"/>
        <w:rPr>
          <w:rFonts w:ascii="Times New Roman" w:eastAsia="Calibri" w:hAnsi="Times New Roman" w:cs="Times New Roman"/>
          <w:bCs/>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 xml:space="preserve">Garant studijního programu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Pravomoci a odpovědnost garanta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 5.1</w:t>
      </w:r>
    </w:p>
    <w:p w:rsidR="00DB2AAA" w:rsidRPr="00DB2AAA" w:rsidRDefault="00DB2AAA" w:rsidP="00DB2AAA">
      <w:pPr>
        <w:spacing w:before="120" w:after="120" w:line="256" w:lineRule="auto"/>
        <w:rPr>
          <w:rFonts w:ascii="Calibri Light" w:eastAsia="Calibri" w:hAnsi="Calibri Light" w:cs="Arial"/>
        </w:rPr>
      </w:pPr>
      <w:r w:rsidRPr="00DB2AAA">
        <w:rPr>
          <w:rFonts w:ascii="Calibri Light" w:eastAsia="Calibri" w:hAnsi="Calibri Light" w:cs="Arial"/>
        </w:rPr>
        <w:t>Povinnosti garanta studijního programu jsou stanoveny v čl. 8 odst. 5 Řádu pro tvorbu, schvalování, uskutečňování a změny studijních programů Univerzity Tomáše Bati ve Zlíně.</w:t>
      </w:r>
      <w:r w:rsidRPr="00DB2AAA">
        <w:rPr>
          <w:rFonts w:ascii="Calibri Light" w:eastAsia="Calibri" w:hAnsi="Calibri Light" w:cs="Arial"/>
          <w:vertAlign w:val="superscript"/>
        </w:rPr>
        <w:footnoteReference w:id="24"/>
      </w:r>
      <w:r w:rsidRPr="00DB2AAA">
        <w:rPr>
          <w:rFonts w:ascii="Calibri Light" w:eastAsia="Calibri" w:hAnsi="Calibri Light" w:cs="Arial"/>
        </w:rPr>
        <w:t xml:space="preserve"> </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Zhodnocení osoby garanta z hlediska naplnění standardů </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Standardy 5.2-5.4</w:t>
      </w:r>
    </w:p>
    <w:p w:rsidR="00334E6B" w:rsidRPr="002129A2" w:rsidRDefault="00334E6B" w:rsidP="00334E6B">
      <w:pPr>
        <w:spacing w:before="120" w:after="120" w:line="259" w:lineRule="auto"/>
        <w:jc w:val="both"/>
        <w:rPr>
          <w:rFonts w:ascii="Calibri Light" w:eastAsia="Calibri" w:hAnsi="Calibri Light" w:cs="Arial"/>
        </w:rPr>
      </w:pPr>
      <w:r w:rsidRPr="00D46E08">
        <w:rPr>
          <w:rFonts w:ascii="Calibri Light" w:eastAsia="Calibri" w:hAnsi="Calibri Light" w:cs="Arial"/>
        </w:rPr>
        <w:lastRenderedPageBreak/>
        <w:t xml:space="preserve">Garantkou studijního programu je doc. PhDr. Lenka Haburajová Ilavská, Ph.D. Pracovní úvazek garantky na FHS UTB ve Zlíně je 40 hodin za týden. </w:t>
      </w:r>
      <w:ins w:id="256" w:author="*" w:date="2018-08-21T09:00:00Z">
        <w:r w:rsidR="00AC6F71">
          <w:rPr>
            <w:rFonts w:ascii="Calibri Light" w:eastAsia="Calibri" w:hAnsi="Calibri Light" w:cs="Arial"/>
          </w:rPr>
          <w:t xml:space="preserve">Pracovní úvazky na jiných vysokých školách a univerzitách v ČR ani zahraničí </w:t>
        </w:r>
      </w:ins>
      <w:r w:rsidRPr="00D46E08">
        <w:rPr>
          <w:rFonts w:ascii="Calibri Light" w:eastAsia="Calibri" w:hAnsi="Calibri Light" w:cs="Arial"/>
        </w:rPr>
        <w:t>garantka nemá. Je docentkou v oboru sociální práce. Tento obor je velmi příbuzný sociální pedagogice</w:t>
      </w:r>
      <w:r w:rsidR="00DE7C98">
        <w:rPr>
          <w:rFonts w:ascii="Calibri Light" w:eastAsia="Calibri" w:hAnsi="Calibri Light" w:cs="Arial"/>
        </w:rPr>
        <w:t xml:space="preserve"> (v některých zemích, např. </w:t>
      </w:r>
      <w:r>
        <w:rPr>
          <w:rFonts w:ascii="Calibri Light" w:eastAsia="Calibri" w:hAnsi="Calibri Light" w:cs="Arial"/>
        </w:rPr>
        <w:t xml:space="preserve">v </w:t>
      </w:r>
      <w:r w:rsidRPr="00D46E08">
        <w:rPr>
          <w:rFonts w:ascii="Calibri Light" w:eastAsia="Calibri" w:hAnsi="Calibri Light" w:cs="Arial"/>
        </w:rPr>
        <w:t xml:space="preserve">Německu, Polsku a částečně i na Slovensku se rozdíl mezi těmito dvěma vědními disciplínami prakticky stírá).  Zlínská sociální pedagogika se dlouhodobě orientuje na širší výkon sociální pedagogiky v oblasti pomáhajících profesí. </w:t>
      </w:r>
      <w:r>
        <w:rPr>
          <w:rFonts w:ascii="Calibri Light" w:eastAsia="Calibri" w:hAnsi="Calibri Light" w:cs="Arial"/>
        </w:rPr>
        <w:t xml:space="preserve">Garantka je členkou Asociace vzdělavatelů v sociální pedagogice. </w:t>
      </w:r>
      <w:r w:rsidRPr="00D46E08">
        <w:rPr>
          <w:rFonts w:ascii="Calibri Light" w:eastAsia="Calibri" w:hAnsi="Calibri Light" w:cs="Arial"/>
        </w:rPr>
        <w:t>Garantka vykazuje odbornou a tvůrčí činnost</w:t>
      </w:r>
      <w:r>
        <w:rPr>
          <w:rFonts w:ascii="Calibri Light" w:eastAsia="Calibri" w:hAnsi="Calibri Light" w:cs="Arial"/>
        </w:rPr>
        <w:t>. V</w:t>
      </w:r>
      <w:r w:rsidRPr="00D46E08">
        <w:rPr>
          <w:rFonts w:ascii="Calibri Light" w:eastAsia="Calibri" w:hAnsi="Calibri Light" w:cs="Arial"/>
        </w:rPr>
        <w:t> oblasti projektové</w:t>
      </w:r>
      <w:r>
        <w:rPr>
          <w:rFonts w:ascii="Calibri Light" w:eastAsia="Calibri" w:hAnsi="Calibri Light" w:cs="Arial"/>
        </w:rPr>
        <w:t xml:space="preserve"> se jedná např. o projekty</w:t>
      </w:r>
      <w:r w:rsidRPr="00D46E08">
        <w:rPr>
          <w:rFonts w:ascii="Calibri Light" w:eastAsia="Calibri" w:hAnsi="Calibri Light" w:cs="Arial"/>
        </w:rPr>
        <w:t xml:space="preserve"> </w:t>
      </w:r>
      <w:r w:rsidRPr="002129A2">
        <w:rPr>
          <w:rFonts w:ascii="Calibri Light" w:eastAsia="Calibri" w:hAnsi="Calibri Light" w:cs="Arial"/>
          <w:i/>
        </w:rPr>
        <w:t>VEGA 1/0719/13 „Bezdomovectvo ako sprievodný negatívny jav našej doby. Teoretická analýza v aplikácii na využitie teórie pre študentov pomáhajúcich profesií“</w:t>
      </w:r>
      <w:r>
        <w:rPr>
          <w:rFonts w:ascii="Calibri Light" w:eastAsia="Calibri" w:hAnsi="Calibri Light" w:cs="Arial"/>
        </w:rPr>
        <w:t xml:space="preserve"> </w:t>
      </w:r>
      <w:r w:rsidR="00DE7C98">
        <w:rPr>
          <w:rFonts w:ascii="Calibri Light" w:eastAsia="Calibri" w:hAnsi="Calibri Light" w:cs="Arial"/>
        </w:rPr>
        <w:br/>
      </w:r>
      <w:r>
        <w:rPr>
          <w:rFonts w:ascii="Calibri Light" w:eastAsia="Calibri" w:hAnsi="Calibri Light" w:cs="Arial"/>
        </w:rPr>
        <w:t xml:space="preserve">a </w:t>
      </w:r>
      <w:r w:rsidRPr="002129A2">
        <w:rPr>
          <w:rFonts w:ascii="Calibri Light" w:eastAsia="Calibri" w:hAnsi="Calibri Light" w:cs="Arial"/>
          <w:i/>
        </w:rPr>
        <w:t>SAMRS/2009/04/20 Projekt medzi</w:t>
      </w:r>
      <w:r>
        <w:rPr>
          <w:rFonts w:ascii="Calibri Light" w:eastAsia="Calibri" w:hAnsi="Calibri Light" w:cs="Arial"/>
          <w:i/>
        </w:rPr>
        <w:t xml:space="preserve">národnej rozvojovej spolupráce </w:t>
      </w:r>
      <w:r w:rsidRPr="002129A2">
        <w:rPr>
          <w:rFonts w:ascii="Calibri Light" w:eastAsia="Calibri" w:hAnsi="Calibri Light" w:cs="Arial"/>
          <w:i/>
        </w:rPr>
        <w:t>„Podpora a budovanie systému sociálnej ochrany pre Bosnu a Hercegovinu“.</w:t>
      </w:r>
    </w:p>
    <w:p w:rsidR="00334E6B" w:rsidRDefault="00334E6B" w:rsidP="00334E6B">
      <w:pPr>
        <w:spacing w:before="120" w:after="120" w:line="259" w:lineRule="auto"/>
        <w:jc w:val="both"/>
        <w:rPr>
          <w:rFonts w:ascii="Calibri Light" w:eastAsia="Calibri" w:hAnsi="Calibri Light" w:cs="Arial"/>
        </w:rPr>
      </w:pPr>
      <w:r>
        <w:rPr>
          <w:rFonts w:ascii="Calibri Light" w:eastAsia="Calibri" w:hAnsi="Calibri Light" w:cs="Arial"/>
        </w:rPr>
        <w:t>K významným publikačním výstupům patří zejm.</w:t>
      </w:r>
      <w:r w:rsidRPr="00D46E08">
        <w:rPr>
          <w:rFonts w:ascii="Calibri Light" w:eastAsia="Calibri" w:hAnsi="Calibri Light" w:cs="Arial"/>
        </w:rPr>
        <w:t>:</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 L., Kwadrans, L</w:t>
      </w:r>
      <w:r w:rsidRPr="00921BD8">
        <w:rPr>
          <w:rFonts w:ascii="Calibri Light" w:eastAsia="Calibri" w:hAnsi="Calibri Light" w:cs="Arial"/>
        </w:rPr>
        <w:t xml:space="preserve">. </w:t>
      </w:r>
      <w:r>
        <w:rPr>
          <w:rFonts w:ascii="Calibri Light" w:eastAsia="Calibri" w:hAnsi="Calibri Light" w:cs="Arial"/>
        </w:rPr>
        <w:t xml:space="preserve">(2017). </w:t>
      </w:r>
      <w:r w:rsidRPr="00921BD8">
        <w:rPr>
          <w:rFonts w:ascii="Calibri Light" w:eastAsia="Calibri" w:hAnsi="Calibri Light" w:cs="Arial"/>
        </w:rPr>
        <w:t xml:space="preserve">Roma identity and education - comparative research. </w:t>
      </w:r>
      <w:r w:rsidRPr="00921BD8">
        <w:rPr>
          <w:rFonts w:ascii="Calibri Light" w:eastAsia="Calibri" w:hAnsi="Calibri Light" w:cs="Arial"/>
          <w:i/>
        </w:rPr>
        <w:t>Online journal of Education</w:t>
      </w:r>
      <w:r>
        <w:rPr>
          <w:rFonts w:ascii="Calibri Light" w:eastAsia="Calibri" w:hAnsi="Calibri Light" w:cs="Arial"/>
          <w:i/>
        </w:rPr>
        <w:t xml:space="preserve"> Technology,</w:t>
      </w:r>
      <w:r w:rsidRPr="00921BD8">
        <w:rPr>
          <w:rFonts w:ascii="Calibri Light" w:eastAsia="Calibri" w:hAnsi="Calibri Light" w:cs="Arial"/>
          <w:i/>
        </w:rPr>
        <w:t xml:space="preserve"> 2</w:t>
      </w:r>
      <w:r>
        <w:rPr>
          <w:rFonts w:ascii="Calibri Light" w:eastAsia="Calibri" w:hAnsi="Calibri Light" w:cs="Arial"/>
        </w:rPr>
        <w:t>. 218-224.</w:t>
      </w:r>
      <w:r w:rsidRPr="00921BD8">
        <w:rPr>
          <w:rFonts w:ascii="Calibri Light" w:eastAsia="Calibri" w:hAnsi="Calibri Light" w:cs="Arial"/>
        </w:rPr>
        <w:t xml:space="preserve"> ISSN 2146-7366.</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Hulová, Z., Haburajová Ilavská</w:t>
      </w:r>
      <w:r w:rsidRPr="00921BD8">
        <w:rPr>
          <w:rFonts w:ascii="Calibri Light" w:eastAsia="Calibri" w:hAnsi="Calibri Light" w:cs="Arial"/>
        </w:rPr>
        <w:t xml:space="preserve">, L. a kol. </w:t>
      </w:r>
      <w:r>
        <w:rPr>
          <w:rFonts w:ascii="Calibri Light" w:eastAsia="Calibri" w:hAnsi="Calibri Light" w:cs="Arial"/>
        </w:rPr>
        <w:t xml:space="preserve">(2017). </w:t>
      </w:r>
      <w:r w:rsidRPr="00921BD8">
        <w:rPr>
          <w:rFonts w:ascii="Calibri Light" w:eastAsia="Calibri" w:hAnsi="Calibri Light" w:cs="Arial"/>
        </w:rPr>
        <w:t>Kooperatívny prístup pedagogiky, sociálnej pedagogiky a iných vedných disciplín v edukačnom procese detí, žiak</w:t>
      </w:r>
      <w:r>
        <w:rPr>
          <w:rFonts w:ascii="Calibri Light" w:eastAsia="Calibri" w:hAnsi="Calibri Light" w:cs="Arial"/>
        </w:rPr>
        <w:t xml:space="preserve">ov a študentov. Praha: Hnutí R. </w:t>
      </w:r>
      <w:r w:rsidRPr="00921BD8">
        <w:rPr>
          <w:rFonts w:ascii="Calibri Light" w:eastAsia="Calibri" w:hAnsi="Calibri Light" w:cs="Arial"/>
        </w:rPr>
        <w:t>ISBN 978-80-86798-83-7.</w:t>
      </w:r>
    </w:p>
    <w:p w:rsidR="00334E6B" w:rsidRPr="00833CB2"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w:t>
      </w:r>
      <w:r w:rsidRPr="00833CB2">
        <w:rPr>
          <w:rFonts w:ascii="Calibri Light" w:eastAsia="Calibri" w:hAnsi="Calibri Light" w:cs="Arial"/>
        </w:rPr>
        <w:t xml:space="preserve">, L. a kol. </w:t>
      </w:r>
      <w:r>
        <w:rPr>
          <w:rFonts w:ascii="Calibri Light" w:eastAsia="Calibri" w:hAnsi="Calibri Light" w:cs="Arial"/>
        </w:rPr>
        <w:t xml:space="preserve">(2014). </w:t>
      </w:r>
      <w:r w:rsidRPr="00833CB2">
        <w:rPr>
          <w:rFonts w:ascii="Calibri Light" w:eastAsia="Calibri" w:hAnsi="Calibri Light" w:cs="Arial"/>
          <w:i/>
        </w:rPr>
        <w:t>Probácia a mediácia a jej aplikácia v praxi sociálnej práce</w:t>
      </w:r>
      <w:r w:rsidRPr="00833CB2">
        <w:rPr>
          <w:rFonts w:ascii="Calibri Light" w:eastAsia="Calibri" w:hAnsi="Calibri Light" w:cs="Arial"/>
        </w:rPr>
        <w:t xml:space="preserve">. </w:t>
      </w:r>
      <w:r>
        <w:rPr>
          <w:rFonts w:ascii="Calibri Light" w:eastAsia="Calibri" w:hAnsi="Calibri Light" w:cs="Arial"/>
        </w:rPr>
        <w:t xml:space="preserve">Lodz: WSP. </w:t>
      </w:r>
      <w:r w:rsidRPr="00833CB2">
        <w:rPr>
          <w:rFonts w:ascii="Calibri Light" w:eastAsia="Calibri" w:hAnsi="Calibri Light" w:cs="Arial"/>
        </w:rPr>
        <w:t>ISBN 978-83-925231-3-0.</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 L., Kodymová</w:t>
      </w:r>
      <w:r w:rsidRPr="00833CB2">
        <w:rPr>
          <w:rFonts w:ascii="Calibri Light" w:eastAsia="Calibri" w:hAnsi="Calibri Light" w:cs="Arial"/>
        </w:rPr>
        <w:t xml:space="preserve">, P. </w:t>
      </w:r>
      <w:r>
        <w:rPr>
          <w:rFonts w:ascii="Calibri Light" w:eastAsia="Calibri" w:hAnsi="Calibri Light" w:cs="Arial"/>
        </w:rPr>
        <w:t xml:space="preserve">(2014) </w:t>
      </w:r>
      <w:r w:rsidRPr="00833CB2">
        <w:rPr>
          <w:rFonts w:ascii="Calibri Light" w:eastAsia="Calibri" w:hAnsi="Calibri Light" w:cs="Arial"/>
          <w:i/>
        </w:rPr>
        <w:t>Ethical Dilemmas of Probation and Mediation in The Practice of Social Work</w:t>
      </w:r>
      <w:r w:rsidRPr="00833CB2">
        <w:rPr>
          <w:rFonts w:ascii="Calibri Light" w:eastAsia="Calibri" w:hAnsi="Calibri Light" w:cs="Arial"/>
        </w:rPr>
        <w:t xml:space="preserve">. </w:t>
      </w:r>
      <w:r>
        <w:rPr>
          <w:rFonts w:ascii="Calibri Light" w:eastAsia="Calibri" w:hAnsi="Calibri Light" w:cs="Arial"/>
        </w:rPr>
        <w:t xml:space="preserve">Wroclaw: </w:t>
      </w:r>
      <w:r w:rsidRPr="00833CB2">
        <w:rPr>
          <w:rFonts w:ascii="Calibri Light" w:eastAsia="Calibri" w:hAnsi="Calibri Light" w:cs="Arial"/>
        </w:rPr>
        <w:t>Fundacja Integracji Społeczne</w:t>
      </w:r>
      <w:r>
        <w:rPr>
          <w:rFonts w:ascii="Calibri Light" w:eastAsia="Calibri" w:hAnsi="Calibri Light" w:cs="Arial"/>
        </w:rPr>
        <w:t xml:space="preserve">j PROM. </w:t>
      </w:r>
      <w:r w:rsidRPr="00833CB2">
        <w:rPr>
          <w:rFonts w:ascii="Calibri Light" w:eastAsia="Calibri" w:hAnsi="Calibri Light" w:cs="Arial"/>
        </w:rPr>
        <w:t>ISBN 978-83-62969-21-0</w:t>
      </w:r>
      <w:r>
        <w:rPr>
          <w:rFonts w:ascii="Calibri Light" w:eastAsia="Calibri" w:hAnsi="Calibri Light" w:cs="Arial"/>
        </w:rPr>
        <w:t>.</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Haburajová Ilavská</w:t>
      </w:r>
      <w:r w:rsidRPr="00921BD8">
        <w:rPr>
          <w:rFonts w:ascii="Calibri Light" w:eastAsia="Calibri" w:hAnsi="Calibri Light" w:cs="Arial"/>
        </w:rPr>
        <w:t xml:space="preserve">, L. </w:t>
      </w:r>
      <w:r>
        <w:rPr>
          <w:rFonts w:ascii="Calibri Light" w:eastAsia="Calibri" w:hAnsi="Calibri Light" w:cs="Arial"/>
        </w:rPr>
        <w:t xml:space="preserve">(2014). </w:t>
      </w:r>
      <w:r w:rsidRPr="00921BD8">
        <w:rPr>
          <w:rFonts w:ascii="Calibri Light" w:eastAsia="Calibri" w:hAnsi="Calibri Light" w:cs="Arial"/>
        </w:rPr>
        <w:t xml:space="preserve">Perspectives of Social work in the Area of intervention and elimination of domestic violence against children. </w:t>
      </w:r>
      <w:r w:rsidRPr="00921BD8">
        <w:rPr>
          <w:rFonts w:ascii="Calibri Light" w:eastAsia="Calibri" w:hAnsi="Calibri Light" w:cs="Arial"/>
          <w:i/>
        </w:rPr>
        <w:t>Asian Social Science</w:t>
      </w:r>
      <w:r>
        <w:rPr>
          <w:rFonts w:ascii="Calibri Light" w:eastAsia="Calibri" w:hAnsi="Calibri Light" w:cs="Arial"/>
        </w:rPr>
        <w:t xml:space="preserve">, </w:t>
      </w:r>
      <w:r w:rsidRPr="00921BD8">
        <w:rPr>
          <w:rFonts w:ascii="Calibri Light" w:eastAsia="Calibri" w:hAnsi="Calibri Light" w:cs="Arial"/>
          <w:i/>
        </w:rPr>
        <w:t>10</w:t>
      </w:r>
      <w:r>
        <w:rPr>
          <w:rFonts w:ascii="Calibri Light" w:eastAsia="Calibri" w:hAnsi="Calibri Light" w:cs="Arial"/>
        </w:rPr>
        <w:t>(2). 47-</w:t>
      </w:r>
      <w:r w:rsidRPr="00921BD8">
        <w:rPr>
          <w:rFonts w:ascii="Calibri Light" w:eastAsia="Calibri" w:hAnsi="Calibri Light" w:cs="Arial"/>
        </w:rPr>
        <w:t>63. ISSN 1911-2017.</w:t>
      </w:r>
    </w:p>
    <w:p w:rsidR="00334E6B" w:rsidRPr="00F11019" w:rsidRDefault="00334E6B" w:rsidP="00334E6B">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(2014).</w:t>
      </w:r>
      <w:r w:rsidRPr="00F11019">
        <w:rPr>
          <w:rFonts w:ascii="Calibri Light" w:eastAsia="Calibri" w:hAnsi="Calibri Light" w:cs="Arial"/>
        </w:rPr>
        <w:t xml:space="preserve"> Use of play in educating the Romani: the pedagogical and andragogical dimension. </w:t>
      </w:r>
      <w:r w:rsidRPr="00F11019">
        <w:rPr>
          <w:rFonts w:ascii="Calibri Light" w:eastAsia="Calibri" w:hAnsi="Calibri Light" w:cs="Arial"/>
          <w:i/>
        </w:rPr>
        <w:t>Edukacja dzieci i mlodziezy w srodowiskach zroznicowanych kulturowo</w:t>
      </w:r>
      <w:r>
        <w:rPr>
          <w:rFonts w:ascii="Calibri Light" w:eastAsia="Calibri" w:hAnsi="Calibri Light" w:cs="Arial"/>
          <w:i/>
        </w:rPr>
        <w:t>.</w:t>
      </w:r>
      <w:r>
        <w:t xml:space="preserve"> </w:t>
      </w:r>
      <w:r w:rsidRPr="00F11019">
        <w:rPr>
          <w:rFonts w:ascii="Calibri Light" w:eastAsia="Calibri" w:hAnsi="Calibri Light" w:cs="Arial"/>
        </w:rPr>
        <w:t>Cieszyn</w:t>
      </w:r>
      <w:r>
        <w:rPr>
          <w:rFonts w:ascii="Calibri Light" w:eastAsia="Calibri" w:hAnsi="Calibri Light" w:cs="Arial"/>
        </w:rPr>
        <w:t xml:space="preserve">: </w:t>
      </w:r>
      <w:r w:rsidRPr="00F11019">
        <w:rPr>
          <w:rFonts w:ascii="Calibri Light" w:eastAsia="Calibri" w:hAnsi="Calibri Light" w:cs="Arial"/>
        </w:rPr>
        <w:t>Instytut Nauk o Edukacji</w:t>
      </w:r>
      <w:r>
        <w:rPr>
          <w:rFonts w:ascii="Calibri Light" w:eastAsia="Calibri" w:hAnsi="Calibri Light" w:cs="Arial"/>
        </w:rPr>
        <w:t xml:space="preserve">. </w:t>
      </w:r>
      <w:r w:rsidRPr="00F11019">
        <w:rPr>
          <w:rFonts w:ascii="Calibri Light" w:eastAsia="Calibri" w:hAnsi="Calibri Light" w:cs="Arial"/>
        </w:rPr>
        <w:t>265-276.</w:t>
      </w:r>
    </w:p>
    <w:p w:rsidR="00334E6B" w:rsidRDefault="00334E6B" w:rsidP="00334E6B">
      <w:pPr>
        <w:spacing w:line="259" w:lineRule="auto"/>
        <w:jc w:val="both"/>
        <w:rPr>
          <w:rFonts w:ascii="Calibri Light" w:eastAsia="Calibri" w:hAnsi="Calibri Light" w:cs="Arial"/>
        </w:rPr>
      </w:pPr>
      <w:r>
        <w:rPr>
          <w:rFonts w:ascii="Calibri Light" w:eastAsia="Calibri" w:hAnsi="Calibri Light" w:cs="Arial"/>
        </w:rPr>
        <w:t>Balvín, J.</w:t>
      </w:r>
      <w:r w:rsidRPr="00833CB2">
        <w:rPr>
          <w:rFonts w:ascii="Calibri Light" w:eastAsia="Calibri" w:hAnsi="Calibri Light" w:cs="Arial"/>
        </w:rPr>
        <w:t xml:space="preserve">, </w:t>
      </w:r>
      <w:r>
        <w:rPr>
          <w:rFonts w:ascii="Calibri Light" w:eastAsia="Calibri" w:hAnsi="Calibri Light" w:cs="Arial"/>
        </w:rPr>
        <w:t>Haburajová Ilavská, L</w:t>
      </w:r>
      <w:r w:rsidRPr="00833CB2">
        <w:rPr>
          <w:rFonts w:ascii="Calibri Light" w:eastAsia="Calibri" w:hAnsi="Calibri Light" w:cs="Arial"/>
        </w:rPr>
        <w:t xml:space="preserve">. </w:t>
      </w:r>
      <w:r>
        <w:rPr>
          <w:rFonts w:ascii="Calibri Light" w:eastAsia="Calibri" w:hAnsi="Calibri Light" w:cs="Arial"/>
        </w:rPr>
        <w:t xml:space="preserve">(2012). </w:t>
      </w:r>
      <w:r w:rsidRPr="00833CB2">
        <w:rPr>
          <w:rFonts w:ascii="Calibri Light" w:eastAsia="Calibri" w:hAnsi="Calibri Light" w:cs="Arial"/>
          <w:i/>
        </w:rPr>
        <w:t xml:space="preserve">Andragogics, </w:t>
      </w:r>
      <w:r>
        <w:rPr>
          <w:rFonts w:ascii="Calibri Light" w:eastAsia="Calibri" w:hAnsi="Calibri Light" w:cs="Arial"/>
          <w:i/>
        </w:rPr>
        <w:t>Social Pedagogy and Social Work:</w:t>
      </w:r>
      <w:r w:rsidRPr="00833CB2">
        <w:rPr>
          <w:rFonts w:ascii="Calibri Light" w:eastAsia="Calibri" w:hAnsi="Calibri Light" w:cs="Arial"/>
          <w:i/>
        </w:rPr>
        <w:t xml:space="preserve"> Pedagogic, Philosophical and Ethical Aspects</w:t>
      </w:r>
      <w:r>
        <w:rPr>
          <w:rFonts w:ascii="Calibri Light" w:eastAsia="Calibri" w:hAnsi="Calibri Light" w:cs="Arial"/>
        </w:rPr>
        <w:t xml:space="preserve">. </w:t>
      </w:r>
      <w:r w:rsidRPr="00833CB2">
        <w:rPr>
          <w:rFonts w:ascii="Calibri Light" w:eastAsia="Calibri" w:hAnsi="Calibri Light" w:cs="Arial"/>
        </w:rPr>
        <w:t>Praha: Hnutí R, nakladatelstv</w:t>
      </w:r>
      <w:r>
        <w:rPr>
          <w:rFonts w:ascii="Calibri Light" w:eastAsia="Calibri" w:hAnsi="Calibri Light" w:cs="Arial"/>
        </w:rPr>
        <w:t>í s mezinárodní vědeckou radou. ISBN 978-80-86798-20-2.</w:t>
      </w:r>
    </w:p>
    <w:p w:rsidR="00334E6B" w:rsidRDefault="00334E6B" w:rsidP="00334E6B">
      <w:pPr>
        <w:spacing w:before="120" w:after="120" w:line="259" w:lineRule="auto"/>
        <w:jc w:val="both"/>
        <w:rPr>
          <w:rFonts w:ascii="Calibri Light" w:eastAsia="Calibri" w:hAnsi="Calibri Light" w:cs="Arial"/>
        </w:rPr>
      </w:pPr>
      <w:r>
        <w:rPr>
          <w:rFonts w:ascii="Calibri Light" w:eastAsia="Calibri" w:hAnsi="Calibri Light" w:cs="Arial"/>
        </w:rPr>
        <w:t xml:space="preserve">Garantka je organizátorkou </w:t>
      </w:r>
      <w:r w:rsidRPr="00D46E08">
        <w:rPr>
          <w:rFonts w:ascii="Calibri Light" w:eastAsia="Calibri" w:hAnsi="Calibri Light" w:cs="Arial"/>
        </w:rPr>
        <w:t>a spoluorganizátorkou řady</w:t>
      </w:r>
      <w:r>
        <w:rPr>
          <w:rFonts w:ascii="Calibri Light" w:eastAsia="Calibri" w:hAnsi="Calibri Light" w:cs="Arial"/>
        </w:rPr>
        <w:t xml:space="preserve"> konferencí a odborných setkání: </w:t>
      </w:r>
      <w:r w:rsidRPr="00CA09E2">
        <w:rPr>
          <w:rFonts w:ascii="Calibri Light" w:eastAsia="Calibri" w:hAnsi="Calibri Light" w:cs="Arial"/>
        </w:rPr>
        <w:t>Konferencia 5. Dni sociálnej práce, FF</w:t>
      </w:r>
      <w:r>
        <w:rPr>
          <w:rFonts w:ascii="Calibri Light" w:eastAsia="Calibri" w:hAnsi="Calibri Light" w:cs="Arial"/>
        </w:rPr>
        <w:t xml:space="preserve"> Karlova univerzita Praha, 2012. </w:t>
      </w:r>
      <w:r w:rsidRPr="00CA09E2">
        <w:rPr>
          <w:rFonts w:ascii="Calibri Light" w:eastAsia="Calibri" w:hAnsi="Calibri Light" w:cs="Arial"/>
        </w:rPr>
        <w:t>Konfere</w:t>
      </w:r>
      <w:r>
        <w:rPr>
          <w:rFonts w:ascii="Calibri Light" w:eastAsia="Calibri" w:hAnsi="Calibri Light" w:cs="Arial"/>
        </w:rPr>
        <w:t xml:space="preserve">ncia Sexuality, UKF Nitra, 2013. </w:t>
      </w:r>
      <w:r w:rsidRPr="00CA09E2">
        <w:rPr>
          <w:rFonts w:ascii="Calibri Light" w:eastAsia="Calibri" w:hAnsi="Calibri Light" w:cs="Arial"/>
        </w:rPr>
        <w:t>Konferencia Blahoslavenej Sáry Salkaházi, Katolícka univerzita Košice, 2013</w:t>
      </w:r>
      <w:r>
        <w:rPr>
          <w:rFonts w:ascii="Calibri Light" w:eastAsia="Calibri" w:hAnsi="Calibri Light" w:cs="Arial"/>
        </w:rPr>
        <w:t xml:space="preserve">,2014. </w:t>
      </w:r>
      <w:r w:rsidRPr="00CA09E2">
        <w:rPr>
          <w:rFonts w:ascii="Calibri Light" w:eastAsia="Calibri" w:hAnsi="Calibri Light" w:cs="Arial"/>
        </w:rPr>
        <w:t>Medzinárodná konferencia 1. Vyšehrad</w:t>
      </w:r>
      <w:r>
        <w:rPr>
          <w:rFonts w:ascii="Calibri Light" w:eastAsia="Calibri" w:hAnsi="Calibri Light" w:cs="Arial"/>
        </w:rPr>
        <w:t xml:space="preserve">ské stretnutie, UKF Nitra, 2013. </w:t>
      </w:r>
      <w:r w:rsidRPr="00CA09E2">
        <w:rPr>
          <w:rFonts w:ascii="Calibri Light" w:eastAsia="Calibri" w:hAnsi="Calibri Light" w:cs="Arial"/>
        </w:rPr>
        <w:t>Medzinárodná konferencia II. Vyšehradské stretnutie, Lodz, Poľsko, 2015</w:t>
      </w:r>
      <w:r>
        <w:rPr>
          <w:rFonts w:ascii="Calibri Light" w:eastAsia="Calibri" w:hAnsi="Calibri Light" w:cs="Arial"/>
        </w:rPr>
        <w:t>.</w:t>
      </w:r>
    </w:p>
    <w:p w:rsidR="00DB2AAA" w:rsidRDefault="00334E6B" w:rsidP="00334E6B">
      <w:pPr>
        <w:spacing w:after="0" w:line="256" w:lineRule="auto"/>
        <w:rPr>
          <w:rFonts w:ascii="Calibri Light" w:eastAsia="Calibri" w:hAnsi="Calibri Light" w:cs="Arial"/>
        </w:rPr>
      </w:pPr>
      <w:r>
        <w:rPr>
          <w:rFonts w:ascii="Calibri Light" w:eastAsia="Calibri" w:hAnsi="Calibri Light" w:cs="Arial"/>
        </w:rPr>
        <w:t>Garantka je členkou redakčních rad časopisů: Sociální pedagogika, Listy sociální práce, Fórum sociální práce, Revue spoločenských vied.</w:t>
      </w:r>
    </w:p>
    <w:p w:rsidR="00334E6B" w:rsidRPr="00DB2AAA" w:rsidRDefault="00334E6B" w:rsidP="00334E6B">
      <w:pPr>
        <w:spacing w:after="0" w:line="256" w:lineRule="auto"/>
        <w:rPr>
          <w:rFonts w:ascii="Times New Roman" w:eastAsia="Calibri" w:hAnsi="Times New Roman" w:cs="Times New Roman"/>
          <w:bCs/>
          <w:sz w:val="24"/>
          <w:szCs w:val="24"/>
        </w:rPr>
      </w:pPr>
    </w:p>
    <w:p w:rsidR="00DB2AAA" w:rsidRPr="00DB2AAA" w:rsidRDefault="00DB2AAA" w:rsidP="00DB2AAA">
      <w:pPr>
        <w:keepNext/>
        <w:keepLines/>
        <w:spacing w:before="40" w:after="0" w:line="256" w:lineRule="auto"/>
        <w:ind w:left="360"/>
        <w:outlineLvl w:val="1"/>
        <w:rPr>
          <w:rFonts w:ascii="Calibri Light" w:eastAsia="Times New Roman" w:hAnsi="Calibri Light" w:cs="Times New Roman"/>
          <w:color w:val="5B9BD5"/>
          <w:sz w:val="26"/>
          <w:szCs w:val="26"/>
        </w:rPr>
      </w:pPr>
      <w:r w:rsidRPr="00DB2AAA">
        <w:rPr>
          <w:rFonts w:ascii="Calibri Light" w:eastAsia="Times New Roman" w:hAnsi="Calibri Light" w:cs="Times New Roman"/>
          <w:color w:val="5B9BD5"/>
          <w:sz w:val="26"/>
          <w:szCs w:val="26"/>
        </w:rPr>
        <w:t>Personální zabezpečení studijního programu</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Zhodnocení celkového personálního zabezpečení studijního programu z hlediska naplnění standardů</w:t>
      </w:r>
    </w:p>
    <w:p w:rsidR="00DB2AAA" w:rsidRPr="00DB2AAA" w:rsidRDefault="00DB2AAA" w:rsidP="00DB2AAA">
      <w:pPr>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r>
      <w:r w:rsidRPr="00DB2AAA">
        <w:rPr>
          <w:rFonts w:ascii="Calibri" w:eastAsia="Calibri" w:hAnsi="Calibri" w:cs="Arial"/>
        </w:rPr>
        <w:tab/>
        <w:t>Standardy 6.1-6.2, 6.7-6.8</w:t>
      </w:r>
    </w:p>
    <w:p w:rsidR="00DB2AAA" w:rsidRDefault="00DB2AAA" w:rsidP="00DB2AAA">
      <w:pPr>
        <w:spacing w:before="120" w:after="120" w:line="256" w:lineRule="auto"/>
        <w:jc w:val="both"/>
        <w:rPr>
          <w:ins w:id="257" w:author="*" w:date="2018-08-22T09:09:00Z"/>
          <w:rFonts w:ascii="Calibri Light" w:eastAsia="Calibri" w:hAnsi="Calibri Light" w:cs="Arial"/>
        </w:rPr>
      </w:pPr>
      <w:r w:rsidRPr="00DB2AAA">
        <w:rPr>
          <w:rFonts w:ascii="Calibri Light" w:eastAsia="Calibri" w:hAnsi="Calibri Light" w:cs="Arial"/>
        </w:rPr>
        <w:lastRenderedPageBreak/>
        <w:t>Celkově studijní program</w:t>
      </w:r>
      <w:r w:rsidR="00785B21">
        <w:rPr>
          <w:rFonts w:ascii="Calibri Light" w:eastAsia="Calibri" w:hAnsi="Calibri Light" w:cs="Arial"/>
        </w:rPr>
        <w:t xml:space="preserve"> Sociální pedagogika zajišťuje 19</w:t>
      </w:r>
      <w:r w:rsidRPr="00DB2AAA">
        <w:rPr>
          <w:rFonts w:ascii="Calibri Light" w:eastAsia="Calibri" w:hAnsi="Calibri Light" w:cs="Arial"/>
        </w:rPr>
        <w:t xml:space="preserve"> akademických pracovníků. Z toho </w:t>
      </w:r>
      <w:r w:rsidRPr="00DB2AAA">
        <w:rPr>
          <w:rFonts w:ascii="Calibri Light" w:eastAsia="Calibri" w:hAnsi="Calibri Light" w:cs="Arial"/>
        </w:rPr>
        <w:br/>
        <w:t>je 1 profesor; 3 docenti; 1</w:t>
      </w:r>
      <w:r w:rsidR="00785B21">
        <w:rPr>
          <w:rFonts w:ascii="Calibri Light" w:eastAsia="Calibri" w:hAnsi="Calibri Light" w:cs="Arial"/>
        </w:rPr>
        <w:t>2</w:t>
      </w:r>
      <w:r w:rsidRPr="00DB2AAA">
        <w:rPr>
          <w:rFonts w:ascii="Calibri Light" w:eastAsia="Calibri" w:hAnsi="Calibri Light" w:cs="Arial"/>
        </w:rPr>
        <w:t xml:space="preserve"> odborných asiste</w:t>
      </w:r>
      <w:r w:rsidR="00785B21">
        <w:rPr>
          <w:rFonts w:ascii="Calibri Light" w:eastAsia="Calibri" w:hAnsi="Calibri Light" w:cs="Arial"/>
        </w:rPr>
        <w:t>ntů s titulem Ph.D. nebo CSc.; 3 asistenti</w:t>
      </w:r>
      <w:r w:rsidRPr="00DB2AAA">
        <w:rPr>
          <w:rFonts w:ascii="Calibri Light" w:eastAsia="Calibri" w:hAnsi="Calibri Light" w:cs="Arial"/>
        </w:rPr>
        <w:t xml:space="preserve"> bez vědecké hodnosti.</w:t>
      </w:r>
    </w:p>
    <w:p w:rsidR="008566A5" w:rsidRPr="00880E9C" w:rsidRDefault="008566A5" w:rsidP="008566A5">
      <w:pPr>
        <w:spacing w:before="120" w:after="120" w:line="259" w:lineRule="auto"/>
        <w:jc w:val="both"/>
        <w:rPr>
          <w:ins w:id="258" w:author="*" w:date="2018-08-22T09:09:00Z"/>
          <w:rFonts w:ascii="Calibri Light" w:eastAsia="Calibri" w:hAnsi="Calibri Light" w:cs="Arial"/>
        </w:rPr>
      </w:pPr>
      <w:ins w:id="259" w:author="*" w:date="2018-08-22T09:09:00Z">
        <w:r w:rsidRPr="00D11A19">
          <w:rPr>
            <w:rFonts w:ascii="Calibri Light" w:eastAsia="Calibri" w:hAnsi="Calibri Light" w:cs="Arial"/>
          </w:rPr>
          <w:t xml:space="preserve">Na Ústavu pedagogických věd (pracoviště zajišťující realizaci studijního programu) působí v současné době jeden profesor, tři docenti, deset odborných asistentů s titulem Ph.D. a pět asistentů bez titulu Ph.D. Důraz je kladen na personální rozvoj zejm. v oblasti zvyšování akademické kvalifikace. Dva ak. pracovníci se připravují k habilitačnímu řízení v oboru Pedagogika (Mgr. Jakub Hladík, Ph.D. a Mgr. Karla Hrbáčková, Ph.D.). </w:t>
        </w:r>
        <w:r>
          <w:rPr>
            <w:rFonts w:ascii="Calibri Light" w:eastAsia="Calibri" w:hAnsi="Calibri Light" w:cs="Arial"/>
          </w:rPr>
          <w:t xml:space="preserve">Předpokladem je, že tito pracovníci postupně nahradí pracovníky s menším úvazkem (doc. PhDr. Zlatica Bakošová, CSc.; prof. PaedDr. Miroslav Krystoň, CSc.) a pracovníka ve vyšším věku (doc. PhDr. Mgr. Jaroslav Blavín, CSc.). </w:t>
        </w:r>
        <w:r w:rsidRPr="00D11A19">
          <w:rPr>
            <w:rFonts w:ascii="Calibri Light" w:eastAsia="Calibri" w:hAnsi="Calibri Light" w:cs="Arial"/>
          </w:rPr>
          <w:t xml:space="preserve">Čtyři ak. pracovníci studují v doktorském studijním programu, z toho u dvou se v letošním roce očekává dokončení studia. Pracovníci Ústavu pedagogických věd se účastní řešení výzkumných projektů (zejm. GA ČR, IGA), publikují v domácích i zahraničních odborných časopisech, výsledky svých zkoumání pravidelně prezentují na domácích a zahraničních konferencích. </w:t>
        </w:r>
      </w:ins>
    </w:p>
    <w:p w:rsidR="008566A5" w:rsidRPr="00DB2AAA" w:rsidRDefault="008566A5" w:rsidP="00DB2AAA">
      <w:pPr>
        <w:spacing w:before="120" w:after="120" w:line="256" w:lineRule="auto"/>
        <w:jc w:val="both"/>
        <w:rPr>
          <w:rFonts w:ascii="Calibri Light" w:eastAsia="Calibri" w:hAnsi="Calibri Light" w:cs="Arial"/>
        </w:rPr>
      </w:pP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Personální zabezpečení předmětů profilujícího základu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6.4, 6.9-6.10</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Předměty profilujícího základu (včetně základních teoretických předmětů) zajišťuje 1 profesor; </w:t>
      </w:r>
      <w:r w:rsidRPr="00DB2AAA">
        <w:rPr>
          <w:rFonts w:ascii="Calibri Light" w:eastAsia="Calibri" w:hAnsi="Calibri Light" w:cs="Arial"/>
        </w:rPr>
        <w:br/>
        <w:t>3 docenti; 11 odborných asistentů s titulem Ph.D. nebo CSc.</w:t>
      </w:r>
      <w:r w:rsidR="000A2523">
        <w:rPr>
          <w:rFonts w:ascii="Calibri Light" w:eastAsia="Calibri" w:hAnsi="Calibri Light" w:cs="Arial"/>
        </w:rPr>
        <w:t xml:space="preserve"> Studijní předměty profilujícího základu jsou garantovány pracovníky s vědeckou hodností. Základní teoretické studijní předměty jsou garantovány praco</w:t>
      </w:r>
      <w:r w:rsidR="0076412E">
        <w:rPr>
          <w:rFonts w:ascii="Calibri Light" w:eastAsia="Calibri" w:hAnsi="Calibri Light" w:cs="Arial"/>
        </w:rPr>
        <w:t>v</w:t>
      </w:r>
      <w:r w:rsidR="000A2523">
        <w:rPr>
          <w:rFonts w:ascii="Calibri Light" w:eastAsia="Calibri" w:hAnsi="Calibri Light" w:cs="Arial"/>
        </w:rPr>
        <w:t>níky s titulem prof. nebo doc.</w:t>
      </w:r>
    </w:p>
    <w:p w:rsidR="00DB2AAA" w:rsidRPr="00DB2AAA" w:rsidRDefault="00DB2AAA" w:rsidP="00DB2AAA">
      <w:pPr>
        <w:keepNext/>
        <w:keepLines/>
        <w:spacing w:before="40" w:after="0" w:line="256" w:lineRule="auto"/>
        <w:ind w:left="1080" w:hanging="360"/>
        <w:outlineLvl w:val="2"/>
        <w:rPr>
          <w:rFonts w:ascii="Calibri Light" w:eastAsia="Times New Roman" w:hAnsi="Calibri Light" w:cs="Times New Roman"/>
          <w:sz w:val="24"/>
          <w:szCs w:val="24"/>
        </w:rPr>
      </w:pPr>
      <w:r w:rsidRPr="00DB2AAA">
        <w:rPr>
          <w:rFonts w:ascii="Calibri Light" w:eastAsia="Times New Roman" w:hAnsi="Calibri Light" w:cs="Times New Roman"/>
          <w:sz w:val="24"/>
          <w:szCs w:val="24"/>
        </w:rPr>
        <w:t xml:space="preserve">Kvalifikace odborníků z praxe zapojených do výuky ve studijním programu </w:t>
      </w:r>
    </w:p>
    <w:p w:rsidR="00DB2AAA" w:rsidRPr="00DB2AAA" w:rsidRDefault="00DB2AAA" w:rsidP="00DB2AAA">
      <w:pPr>
        <w:tabs>
          <w:tab w:val="left" w:pos="2835"/>
        </w:tabs>
        <w:spacing w:before="120" w:after="120" w:line="256" w:lineRule="auto"/>
        <w:rPr>
          <w:rFonts w:ascii="Calibri" w:eastAsia="Calibri" w:hAnsi="Calibri" w:cs="Arial"/>
        </w:rPr>
      </w:pPr>
      <w:r w:rsidRPr="00DB2AAA">
        <w:rPr>
          <w:rFonts w:ascii="Calibri" w:eastAsia="Calibri" w:hAnsi="Calibri" w:cs="Arial"/>
        </w:rPr>
        <w:tab/>
      </w:r>
      <w:r w:rsidRPr="00DB2AAA">
        <w:rPr>
          <w:rFonts w:ascii="Calibri" w:eastAsia="Calibri" w:hAnsi="Calibri" w:cs="Arial"/>
        </w:rPr>
        <w:tab/>
        <w:t>Standardy 6.5-6.6</w:t>
      </w:r>
    </w:p>
    <w:p w:rsidR="00DB2AAA" w:rsidRPr="00DB2AAA" w:rsidRDefault="00DB2AAA" w:rsidP="00DB2AAA">
      <w:pPr>
        <w:tabs>
          <w:tab w:val="left" w:pos="2835"/>
        </w:tabs>
        <w:spacing w:before="120" w:after="120" w:line="256" w:lineRule="auto"/>
        <w:jc w:val="both"/>
        <w:rPr>
          <w:rFonts w:ascii="Calibri Light" w:eastAsia="Calibri" w:hAnsi="Calibri Light" w:cs="Arial"/>
        </w:rPr>
      </w:pPr>
      <w:r w:rsidRPr="00DB2AAA">
        <w:rPr>
          <w:rFonts w:ascii="Calibri Light" w:eastAsia="Calibri" w:hAnsi="Calibri Light" w:cs="Arial"/>
        </w:rPr>
        <w:t xml:space="preserve">Do přímé výuky nejsou zapojeni odborníci z praxe. Odborníci z praxe jsou metodickými vedoucími </w:t>
      </w:r>
      <w:r w:rsidRPr="00DB2AAA">
        <w:rPr>
          <w:rFonts w:ascii="Calibri Light" w:eastAsia="Calibri" w:hAnsi="Calibri Light" w:cs="Arial"/>
        </w:rPr>
        <w:br/>
        <w:t>na Souvislé praxi studentů, přičemž jejich kvalifikace se řídí vnitřními předpisy organizace, ve které student praxi vykonává.</w:t>
      </w: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Pr="00555800" w:rsidRDefault="00913668" w:rsidP="00913668">
      <w:pPr>
        <w:spacing w:after="240" w:line="240" w:lineRule="auto"/>
        <w:rPr>
          <w:rFonts w:ascii="Times New Roman" w:eastAsia="Times New Roman" w:hAnsi="Times New Roman" w:cs="Times New Roman"/>
          <w:sz w:val="20"/>
          <w:szCs w:val="20"/>
          <w:lang w:eastAsia="cs-CZ"/>
        </w:rPr>
      </w:pPr>
    </w:p>
    <w:p w:rsidR="00913668" w:rsidRDefault="00913668" w:rsidP="00913668"/>
    <w:p w:rsidR="003F428A" w:rsidRDefault="003F428A" w:rsidP="003F428A"/>
    <w:p w:rsidR="003F428A" w:rsidRDefault="003F428A"/>
    <w:p w:rsidR="00DA27D9" w:rsidRDefault="00DA27D9"/>
    <w:p w:rsidR="00DA27D9" w:rsidRDefault="00DA27D9"/>
    <w:p w:rsidR="00DA27D9" w:rsidRDefault="00DA27D9"/>
    <w:p w:rsidR="00DA27D9" w:rsidRDefault="00DA27D9">
      <w:pPr>
        <w:sectPr w:rsidR="00DA27D9" w:rsidSect="00351A86">
          <w:footerReference w:type="default" r:id="rId26"/>
          <w:pgSz w:w="11906" w:h="16838"/>
          <w:pgMar w:top="1417" w:right="1417" w:bottom="1417" w:left="1417" w:header="708" w:footer="708" w:gutter="0"/>
          <w:cols w:space="708"/>
          <w:docGrid w:linePitch="360"/>
        </w:sectPr>
      </w:pPr>
    </w:p>
    <w:p w:rsidR="00DA27D9" w:rsidRPr="00120E5D" w:rsidRDefault="00DA27D9" w:rsidP="00085BBD">
      <w:pPr>
        <w:spacing w:after="240" w:line="240" w:lineRule="auto"/>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lastRenderedPageBreak/>
        <w:t>Evaluace studijního oboru 2017</w:t>
      </w:r>
    </w:p>
    <w:p w:rsidR="00DA27D9" w:rsidRPr="00120E5D" w:rsidRDefault="00DA27D9" w:rsidP="00DA27D9">
      <w:pPr>
        <w:spacing w:after="240" w:line="240" w:lineRule="auto"/>
        <w:jc w:val="center"/>
        <w:rPr>
          <w:rFonts w:ascii="Times New Roman" w:eastAsia="Times New Roman" w:hAnsi="Times New Roman" w:cs="Times New Roman"/>
          <w:b/>
          <w:sz w:val="24"/>
          <w:szCs w:val="20"/>
          <w:lang w:eastAsia="cs-CZ"/>
        </w:rPr>
      </w:pPr>
    </w:p>
    <w:p w:rsidR="00DA27D9" w:rsidRPr="00120E5D" w:rsidRDefault="00DA27D9" w:rsidP="00DA27D9">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 xml:space="preserve">V listopadu 2017 proběhla evaluace v té době realizovaného studijního oboru Sociální pedagogika. Cílem bylo zhodnotit úroveň studijního oboru prostřednictvím kritérií, která jsou uvedena níže. Snahou bylo získat zpětnou vazbu od zástupce potenciálního zaměstnavatele, absolventa oboru a akademického pracovníka z jiné VŠ, který se podílí na výuce stejného </w:t>
      </w:r>
      <w:r w:rsidRPr="00120E5D">
        <w:rPr>
          <w:rFonts w:ascii="Times New Roman" w:eastAsia="Times New Roman" w:hAnsi="Times New Roman" w:cs="Times New Roman"/>
          <w:sz w:val="24"/>
          <w:szCs w:val="20"/>
          <w:lang w:eastAsia="cs-CZ"/>
        </w:rPr>
        <w:br/>
        <w:t xml:space="preserve">či velmi podobného oboru. Doporučení a připomínky hodnotitelů byly zohledněny v současném akreditačním materiálu. </w:t>
      </w:r>
    </w:p>
    <w:p w:rsidR="00DA27D9" w:rsidRPr="00120E5D" w:rsidRDefault="00DA27D9" w:rsidP="00DA27D9">
      <w:pPr>
        <w:spacing w:after="240"/>
        <w:ind w:firstLine="426"/>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Hodnotící kritéria</w:t>
      </w:r>
    </w:p>
    <w:tbl>
      <w:tblPr>
        <w:tblStyle w:val="Mkatabulky"/>
        <w:tblW w:w="0" w:type="auto"/>
        <w:jc w:val="center"/>
        <w:tblLook w:val="04A0" w:firstRow="1" w:lastRow="0" w:firstColumn="1" w:lastColumn="0" w:noHBand="0" w:noVBand="1"/>
      </w:tblPr>
      <w:tblGrid>
        <w:gridCol w:w="3231"/>
        <w:gridCol w:w="1323"/>
        <w:gridCol w:w="4508"/>
      </w:tblGrid>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1. Profil absolventa</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1. 1 Profil absolventa v souladu s obecnými požadavky na výkon práce v oblasti sociální pedagogiky zejm. podle Zákona č. 108/2012 Sb., o sociálních službách a Zákona č. 563/2004 Sb., o pedagogických pracovnících.</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278716608"/>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829871304"/>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226877416"/>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2"/>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1. 2 Profil absolventa, cíle studia a struktura předmětů jsou v souladu.</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849329330"/>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50995561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598147292"/>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2"/>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tabs>
                <w:tab w:val="right" w:pos="3274"/>
              </w:tabs>
              <w:rPr>
                <w:rFonts w:ascii="Times New Roman" w:hAnsi="Times New Roman" w:cs="Times New Roman"/>
                <w:b/>
                <w:sz w:val="24"/>
                <w:szCs w:val="24"/>
                <w:lang w:eastAsia="en-US"/>
              </w:rPr>
            </w:pPr>
            <w:r>
              <w:rPr>
                <w:rFonts w:ascii="Times New Roman" w:hAnsi="Times New Roman" w:cs="Times New Roman"/>
                <w:b/>
                <w:sz w:val="24"/>
                <w:szCs w:val="24"/>
              </w:rPr>
              <w:t>2. Struktura předmětů</w:t>
            </w:r>
            <w:r>
              <w:rPr>
                <w:rFonts w:ascii="Times New Roman" w:hAnsi="Times New Roman" w:cs="Times New Roman"/>
                <w:b/>
                <w:sz w:val="24"/>
                <w:szCs w:val="24"/>
              </w:rPr>
              <w:tab/>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2. 1 Předměty na sebe navazují (jsou logicky provázané).</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365256746"/>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38673394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291041675"/>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 xml:space="preserve">2. 2 Poměr mezi teoretickými </w:t>
            </w:r>
            <w:r>
              <w:rPr>
                <w:rFonts w:ascii="Times New Roman" w:hAnsi="Times New Roman" w:cs="Times New Roman"/>
                <w:sz w:val="24"/>
                <w:szCs w:val="24"/>
              </w:rPr>
              <w:br/>
              <w:t xml:space="preserve">a prakticky orientovanými předměty je vyvážený. </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828128302"/>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73666640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88748784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2. 3 Nabídka povinně volitelných předmětů je dostatečná.</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10830516"/>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367830806"/>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33273601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2. 4 Cíle a obsahy předmětů jsou srozumitelné, jasné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693569888"/>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74429129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78396495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3. Studijní materiály</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Nabídka studijních materiálů je dostatečná.</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001346575"/>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489092079"/>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01888689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4. Odborná praxe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Rozsah a způsob realizace praxí jsou dostatečné a v souladu s profilem absolventa.</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329953403"/>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144812858"/>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696662766"/>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4"/>
                <w:lang w:eastAsia="en-US"/>
              </w:rPr>
            </w:pPr>
            <w:r>
              <w:rPr>
                <w:rFonts w:ascii="Times New Roman" w:hAnsi="Times New Roman" w:cs="Times New Roman"/>
                <w:b/>
                <w:sz w:val="24"/>
                <w:szCs w:val="24"/>
              </w:rPr>
              <w:t xml:space="preserve">5. Personální zabezpečení </w:t>
            </w:r>
            <w:r>
              <w:rPr>
                <w:rFonts w:ascii="Times New Roman" w:hAnsi="Times New Roman" w:cs="Times New Roman"/>
                <w:b/>
                <w:sz w:val="24"/>
                <w:szCs w:val="24"/>
              </w:rPr>
              <w:br/>
              <w:t>a připravenost pracoviště</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 xml:space="preserve">5. 1 Personální zajištění předmětů je dostatečné (zejm. s ohledem </w:t>
            </w:r>
            <w:r>
              <w:rPr>
                <w:rFonts w:ascii="Times New Roman" w:hAnsi="Times New Roman" w:cs="Times New Roman"/>
                <w:sz w:val="24"/>
                <w:szCs w:val="24"/>
              </w:rPr>
              <w:br/>
              <w:t>na odbornost pracovníků a jejich akademické a vědecko pedagogické tituly).</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110976236"/>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095206155"/>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093974880"/>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5. 2 Garant oboru má odbornou kvalifikaci a dostatečnou publikační činnost související s oborem či oborem příbuzným.</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249466459"/>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54722070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31300399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4"/>
                <w:lang w:eastAsia="en-US"/>
              </w:rPr>
            </w:pPr>
            <w:r>
              <w:rPr>
                <w:rFonts w:ascii="Times New Roman" w:hAnsi="Times New Roman" w:cs="Times New Roman"/>
                <w:sz w:val="24"/>
                <w:szCs w:val="24"/>
              </w:rPr>
              <w:t>5. 3 Akademičtí pracovníci vykazují publikační činnost související s oborem či obory příbuznými.</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751898837"/>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443989453"/>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4"/>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538653171"/>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2"/>
                <w:lang w:eastAsia="en-US"/>
              </w:rPr>
            </w:pPr>
            <w:r>
              <w:rPr>
                <w:rFonts w:ascii="Times New Roman" w:hAnsi="Times New Roman" w:cs="Times New Roman"/>
                <w:sz w:val="24"/>
              </w:rPr>
              <w:t>5. 4 Pracoviště je řešitelem vědeckých grantů souvisejících s oborem.</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2062547390"/>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694187750"/>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32456608"/>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nil"/>
              <w:bottom w:val="single" w:sz="4" w:space="0" w:color="auto"/>
              <w:right w:val="nil"/>
            </w:tcBorders>
          </w:tcPr>
          <w:p w:rsidR="00DA27D9" w:rsidRDefault="00DA27D9" w:rsidP="00495CAA">
            <w:pPr>
              <w:rPr>
                <w:rFonts w:ascii="Times New Roman" w:hAnsi="Times New Roman" w:cs="Times New Roman"/>
                <w:sz w:val="24"/>
                <w:szCs w:val="22"/>
                <w:lang w:eastAsia="en-US"/>
              </w:rPr>
            </w:pPr>
          </w:p>
        </w:tc>
        <w:tc>
          <w:tcPr>
            <w:tcW w:w="5041" w:type="dxa"/>
            <w:tcBorders>
              <w:top w:val="single" w:sz="4" w:space="0" w:color="auto"/>
              <w:left w:val="nil"/>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3490"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6. Mezinárodní spolupráce</w:t>
            </w:r>
          </w:p>
        </w:tc>
        <w:tc>
          <w:tcPr>
            <w:tcW w:w="1323"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Hodnocení</w:t>
            </w:r>
          </w:p>
        </w:tc>
        <w:tc>
          <w:tcPr>
            <w:tcW w:w="5041" w:type="dxa"/>
            <w:tcBorders>
              <w:top w:val="single" w:sz="4" w:space="0" w:color="auto"/>
              <w:left w:val="single" w:sz="4" w:space="0" w:color="auto"/>
              <w:bottom w:val="single" w:sz="4" w:space="0" w:color="auto"/>
              <w:right w:val="single" w:sz="4" w:space="0" w:color="auto"/>
            </w:tcBorders>
            <w:shd w:val="clear" w:color="auto" w:fill="C2D69B" w:themeFill="accent3" w:themeFillTint="99"/>
            <w:hideMark/>
          </w:tcPr>
          <w:p w:rsidR="00DA27D9" w:rsidRDefault="00DA27D9" w:rsidP="00495CAA">
            <w:pPr>
              <w:rPr>
                <w:rFonts w:ascii="Times New Roman" w:hAnsi="Times New Roman" w:cs="Times New Roman"/>
                <w:b/>
                <w:sz w:val="24"/>
                <w:szCs w:val="22"/>
                <w:lang w:eastAsia="en-US"/>
              </w:rPr>
            </w:pPr>
            <w:r>
              <w:rPr>
                <w:rFonts w:ascii="Times New Roman" w:hAnsi="Times New Roman" w:cs="Times New Roman"/>
                <w:b/>
                <w:sz w:val="24"/>
              </w:rPr>
              <w:t>Poznámka</w:t>
            </w:r>
          </w:p>
        </w:tc>
      </w:tr>
      <w:tr w:rsidR="00DA27D9" w:rsidTr="00495CAA">
        <w:trPr>
          <w:jc w:val="center"/>
        </w:trPr>
        <w:tc>
          <w:tcPr>
            <w:tcW w:w="3490" w:type="dxa"/>
            <w:vMerge w:val="restart"/>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sz w:val="24"/>
                <w:szCs w:val="22"/>
                <w:lang w:eastAsia="en-US"/>
              </w:rPr>
            </w:pPr>
            <w:r>
              <w:rPr>
                <w:rFonts w:ascii="Times New Roman" w:hAnsi="Times New Roman" w:cs="Times New Roman"/>
                <w:sz w:val="24"/>
              </w:rPr>
              <w:t xml:space="preserve">Pracoviště ve své pedagogické činnosti (např. výjezdy pedagogů za účelem výuky do zahraničí, výuka zahraničních studentů v rámci programu Erasmus +) </w:t>
            </w:r>
            <w:r>
              <w:rPr>
                <w:rFonts w:ascii="Times New Roman" w:hAnsi="Times New Roman" w:cs="Times New Roman"/>
                <w:sz w:val="24"/>
              </w:rPr>
              <w:br/>
              <w:t>a tvůrčí činnosti (zahraniční publikační činnost, projekty) spolupracuje se zahraničním.</w:t>
            </w: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230928360"/>
              </w:sdtPr>
              <w:sdtEndPr/>
              <w:sdtContent>
                <w:r w:rsidR="00DA27D9">
                  <w:rPr>
                    <w:rFonts w:ascii="MS Gothic" w:eastAsia="MS Gothic" w:hAnsi="MS Gothic" w:cs="Times New Roman" w:hint="eastAsia"/>
                    <w:lang w:val="en-US"/>
                  </w:rPr>
                  <w:t>☐</w:t>
                </w:r>
              </w:sdtContent>
            </w:sdt>
          </w:p>
        </w:tc>
        <w:tc>
          <w:tcPr>
            <w:tcW w:w="5041" w:type="dxa"/>
            <w:vMerge w:val="restart"/>
            <w:tcBorders>
              <w:top w:val="single" w:sz="4" w:space="0" w:color="auto"/>
              <w:left w:val="single" w:sz="4" w:space="0" w:color="auto"/>
              <w:bottom w:val="single" w:sz="4" w:space="0" w:color="auto"/>
              <w:right w:val="single" w:sz="4" w:space="0" w:color="auto"/>
            </w:tcBorders>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Ne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43444462"/>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r w:rsidR="00DA27D9" w:rsidTr="00495CA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c>
          <w:tcPr>
            <w:tcW w:w="1323" w:type="dxa"/>
            <w:tcBorders>
              <w:top w:val="single" w:sz="4" w:space="0" w:color="auto"/>
              <w:left w:val="single" w:sz="4" w:space="0" w:color="auto"/>
              <w:bottom w:val="single" w:sz="4" w:space="0" w:color="auto"/>
              <w:right w:val="single" w:sz="4" w:space="0" w:color="auto"/>
            </w:tcBorders>
            <w:hideMark/>
          </w:tcPr>
          <w:p w:rsidR="00DA27D9" w:rsidRDefault="00DA27D9" w:rsidP="00495CAA">
            <w:pPr>
              <w:rPr>
                <w:rFonts w:ascii="Times New Roman" w:hAnsi="Times New Roman" w:cs="Times New Roman"/>
              </w:rPr>
            </w:pPr>
            <w:r>
              <w:rPr>
                <w:rFonts w:ascii="Times New Roman" w:hAnsi="Times New Roman" w:cs="Times New Roman"/>
              </w:rPr>
              <w:t xml:space="preserve">Ano s výhradou </w:t>
            </w:r>
          </w:p>
          <w:p w:rsidR="00DA27D9" w:rsidRDefault="00E856B7" w:rsidP="00495CAA">
            <w:pPr>
              <w:rPr>
                <w:rFonts w:ascii="Times New Roman" w:hAnsi="Times New Roman" w:cs="Times New Roman"/>
                <w:sz w:val="22"/>
                <w:szCs w:val="22"/>
                <w:lang w:eastAsia="en-US"/>
              </w:rPr>
            </w:pPr>
            <w:sdt>
              <w:sdtPr>
                <w:rPr>
                  <w:rFonts w:ascii="Times New Roman" w:hAnsi="Times New Roman" w:cs="Times New Roman"/>
                </w:rPr>
                <w:id w:val="1305343737"/>
              </w:sdtPr>
              <w:sdtEndPr/>
              <w:sdtContent>
                <w:r w:rsidR="00DA27D9">
                  <w:rPr>
                    <w:rFonts w:ascii="MS Gothic" w:eastAsia="MS Gothic" w:hAnsi="MS Gothic" w:cs="Times New Roman" w:hint="eastAsia"/>
                    <w:lang w:val="en-US"/>
                  </w:rPr>
                  <w:t>☐</w:t>
                </w:r>
              </w:sdtContent>
            </w:sdt>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27D9" w:rsidRDefault="00DA27D9" w:rsidP="00495CAA">
            <w:pPr>
              <w:rPr>
                <w:rFonts w:ascii="Times New Roman" w:hAnsi="Times New Roman" w:cs="Times New Roman"/>
                <w:sz w:val="24"/>
                <w:szCs w:val="22"/>
                <w:lang w:eastAsia="en-US"/>
              </w:rPr>
            </w:pPr>
          </w:p>
        </w:tc>
      </w:tr>
    </w:tbl>
    <w:p w:rsidR="00DA27D9" w:rsidRPr="00120E5D" w:rsidRDefault="00DA27D9" w:rsidP="00DA27D9">
      <w:pPr>
        <w:spacing w:after="240"/>
        <w:jc w:val="both"/>
        <w:rPr>
          <w:rFonts w:ascii="Times New Roman" w:eastAsia="Times New Roman" w:hAnsi="Times New Roman" w:cs="Times New Roman"/>
          <w:sz w:val="24"/>
          <w:szCs w:val="20"/>
          <w:lang w:eastAsia="cs-CZ"/>
        </w:rPr>
      </w:pPr>
    </w:p>
    <w:tbl>
      <w:tblPr>
        <w:tblStyle w:val="Mkatabulky"/>
        <w:tblW w:w="0" w:type="auto"/>
        <w:tblLook w:val="04A0" w:firstRow="1" w:lastRow="0" w:firstColumn="1" w:lastColumn="0" w:noHBand="0" w:noVBand="1"/>
      </w:tblPr>
      <w:tblGrid>
        <w:gridCol w:w="9062"/>
      </w:tblGrid>
      <w:tr w:rsidR="00DA27D9" w:rsidRPr="00120E5D" w:rsidTr="00495CAA">
        <w:tc>
          <w:tcPr>
            <w:tcW w:w="9778" w:type="dxa"/>
            <w:shd w:val="clear" w:color="auto" w:fill="C2D69B"/>
          </w:tcPr>
          <w:p w:rsidR="00DA27D9" w:rsidRPr="00120E5D" w:rsidRDefault="00DA27D9" w:rsidP="00495CAA">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pozitivní stránky hodnoceného studijního programu.</w:t>
            </w:r>
          </w:p>
        </w:tc>
      </w:tr>
      <w:tr w:rsidR="00DA27D9" w:rsidRPr="00120E5D" w:rsidTr="00495CAA">
        <w:tc>
          <w:tcPr>
            <w:tcW w:w="9778" w:type="dxa"/>
          </w:tcPr>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tc>
      </w:tr>
      <w:tr w:rsidR="00DA27D9" w:rsidRPr="00120E5D" w:rsidTr="00495CAA">
        <w:tc>
          <w:tcPr>
            <w:tcW w:w="9778" w:type="dxa"/>
            <w:shd w:val="clear" w:color="auto" w:fill="C2D69B"/>
          </w:tcPr>
          <w:p w:rsidR="00DA27D9" w:rsidRPr="00120E5D" w:rsidRDefault="00DA27D9" w:rsidP="00495CAA">
            <w:pPr>
              <w:rPr>
                <w:rFonts w:ascii="Times New Roman" w:eastAsia="Times New Roman" w:hAnsi="Times New Roman" w:cs="Times New Roman"/>
                <w:b/>
                <w:sz w:val="24"/>
              </w:rPr>
            </w:pPr>
            <w:r w:rsidRPr="00120E5D">
              <w:rPr>
                <w:rFonts w:ascii="Times New Roman" w:eastAsia="Times New Roman" w:hAnsi="Times New Roman" w:cs="Times New Roman"/>
                <w:b/>
                <w:sz w:val="24"/>
              </w:rPr>
              <w:t>Zde můžete uvést důležité negativní stránky hodnoceného studijního programu.</w:t>
            </w:r>
          </w:p>
        </w:tc>
      </w:tr>
      <w:tr w:rsidR="00DA27D9" w:rsidRPr="00120E5D" w:rsidTr="00495CAA">
        <w:tc>
          <w:tcPr>
            <w:tcW w:w="9778" w:type="dxa"/>
          </w:tcPr>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tc>
      </w:tr>
      <w:tr w:rsidR="00DA27D9" w:rsidRPr="00120E5D" w:rsidTr="00495CAA">
        <w:tc>
          <w:tcPr>
            <w:tcW w:w="9778" w:type="dxa"/>
            <w:shd w:val="clear" w:color="auto" w:fill="C2D69B"/>
          </w:tcPr>
          <w:p w:rsidR="00DA27D9" w:rsidRPr="00120E5D" w:rsidRDefault="00DA27D9" w:rsidP="00495CAA">
            <w:pPr>
              <w:rPr>
                <w:rFonts w:ascii="Times New Roman" w:eastAsia="Times New Roman" w:hAnsi="Times New Roman" w:cs="Times New Roman"/>
                <w:b/>
                <w:sz w:val="24"/>
              </w:rPr>
            </w:pPr>
            <w:r w:rsidRPr="00120E5D">
              <w:rPr>
                <w:rFonts w:ascii="Times New Roman" w:eastAsia="Times New Roman" w:hAnsi="Times New Roman" w:cs="Times New Roman"/>
                <w:b/>
                <w:sz w:val="24"/>
              </w:rPr>
              <w:t>Zde je místo pro Vaše celkové hodnocení studijního programu.</w:t>
            </w:r>
          </w:p>
        </w:tc>
      </w:tr>
      <w:tr w:rsidR="00DA27D9" w:rsidRPr="00120E5D" w:rsidTr="00495CAA">
        <w:tc>
          <w:tcPr>
            <w:tcW w:w="9778" w:type="dxa"/>
          </w:tcPr>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p w:rsidR="00DA27D9" w:rsidRPr="00120E5D" w:rsidRDefault="00DA27D9" w:rsidP="00495CAA">
            <w:pPr>
              <w:rPr>
                <w:rFonts w:ascii="Times New Roman" w:eastAsia="Times New Roman" w:hAnsi="Times New Roman" w:cs="Times New Roman"/>
                <w:sz w:val="24"/>
              </w:rPr>
            </w:pPr>
          </w:p>
        </w:tc>
      </w:tr>
    </w:tbl>
    <w:p w:rsidR="00DA27D9" w:rsidRPr="00120E5D" w:rsidRDefault="00DA27D9" w:rsidP="00DA27D9">
      <w:pPr>
        <w:spacing w:after="240"/>
        <w:ind w:firstLine="426"/>
        <w:jc w:val="both"/>
        <w:rPr>
          <w:rFonts w:ascii="Times New Roman" w:eastAsia="Times New Roman" w:hAnsi="Times New Roman" w:cs="Times New Roman"/>
          <w:sz w:val="24"/>
          <w:szCs w:val="20"/>
          <w:lang w:eastAsia="cs-CZ"/>
        </w:rPr>
      </w:pPr>
    </w:p>
    <w:p w:rsidR="00DA27D9" w:rsidRPr="00120E5D" w:rsidRDefault="00DA27D9" w:rsidP="00DA27D9">
      <w:pPr>
        <w:spacing w:after="240"/>
        <w:ind w:firstLine="426"/>
        <w:jc w:val="both"/>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Hodnotitelé: 1. zástupkyně potenciálního zaměstnavatele tj. pracovnice Oddělení sociálně-právní ochrany dětí;  absolventka oboru Sociální pedagogika pracující nyní v nízkoprahovém zařízení pro terciární prevenci uživatelů drog; 3. akademický pracovník vyučující v oboru Sociální pedagogika na české univerzitě.</w:t>
      </w:r>
    </w:p>
    <w:p w:rsidR="00DA27D9" w:rsidRDefault="00DA27D9" w:rsidP="00DA27D9">
      <w:pPr>
        <w:spacing w:after="240"/>
        <w:jc w:val="center"/>
        <w:rPr>
          <w:rFonts w:ascii="Times New Roman" w:eastAsia="Times New Roman" w:hAnsi="Times New Roman" w:cs="Times New Roman"/>
          <w:b/>
          <w:sz w:val="24"/>
          <w:szCs w:val="20"/>
          <w:lang w:eastAsia="cs-CZ"/>
        </w:rPr>
      </w:pPr>
      <w:r w:rsidRPr="00120E5D">
        <w:rPr>
          <w:rFonts w:ascii="Times New Roman" w:eastAsia="Times New Roman" w:hAnsi="Times New Roman" w:cs="Times New Roman"/>
          <w:b/>
          <w:sz w:val="24"/>
          <w:szCs w:val="20"/>
          <w:lang w:eastAsia="cs-CZ"/>
        </w:rPr>
        <w:t>Závěr</w:t>
      </w:r>
    </w:p>
    <w:p w:rsidR="00DA27D9" w:rsidRPr="00120E5D" w:rsidRDefault="00DA27D9" w:rsidP="00DA27D9">
      <w:pPr>
        <w:spacing w:after="240"/>
        <w:ind w:firstLine="426"/>
        <w:rPr>
          <w:rFonts w:ascii="Times New Roman" w:eastAsia="Times New Roman" w:hAnsi="Times New Roman" w:cs="Times New Roman"/>
          <w:sz w:val="24"/>
          <w:szCs w:val="20"/>
          <w:lang w:eastAsia="cs-CZ"/>
        </w:rPr>
      </w:pPr>
      <w:r w:rsidRPr="00120E5D">
        <w:rPr>
          <w:rFonts w:ascii="Times New Roman" w:eastAsia="Times New Roman" w:hAnsi="Times New Roman" w:cs="Times New Roman"/>
          <w:sz w:val="24"/>
          <w:szCs w:val="20"/>
          <w:lang w:eastAsia="cs-CZ"/>
        </w:rPr>
        <w:t>Uvedeny jsou nejdůležitější připomínky hodnotitelů a zaujatá opatření.</w:t>
      </w:r>
    </w:p>
    <w:p w:rsidR="00DA27D9" w:rsidRDefault="00DA27D9" w:rsidP="00DA27D9">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lastRenderedPageBreak/>
        <w:t>Poznámky k sylabu předmětu Odborná praxe (je formulován „jen“ pro přímé navazující studium, mohu do něj však nastoupit i absolventi z jiných Bc. oborů).</w:t>
      </w:r>
    </w:p>
    <w:p w:rsidR="00DA27D9" w:rsidRDefault="00DA27D9" w:rsidP="00DA27D9">
      <w:pPr>
        <w:spacing w:after="0" w:line="360" w:lineRule="auto"/>
        <w:ind w:left="360"/>
        <w:jc w:val="both"/>
        <w:rPr>
          <w:rFonts w:ascii="Times New Roman" w:hAnsi="Times New Roman" w:cs="Times New Roman"/>
          <w:i/>
          <w:sz w:val="24"/>
        </w:rPr>
      </w:pPr>
      <w:r>
        <w:rPr>
          <w:rFonts w:ascii="Times New Roman" w:hAnsi="Times New Roman" w:cs="Times New Roman"/>
          <w:i/>
          <w:sz w:val="24"/>
        </w:rPr>
        <w:t>Opatření: V akreditaci jde o předmět Souvislá praxe. Cíle, obsah i výstupní kompetence jsou aktualizovány a inovovány.</w:t>
      </w:r>
    </w:p>
    <w:p w:rsidR="00DA27D9" w:rsidRDefault="00DA27D9" w:rsidP="00DA27D9">
      <w:pPr>
        <w:spacing w:after="0" w:line="360" w:lineRule="auto"/>
        <w:jc w:val="both"/>
        <w:rPr>
          <w:rFonts w:ascii="Times New Roman" w:hAnsi="Times New Roman" w:cs="Times New Roman"/>
          <w:i/>
          <w:sz w:val="24"/>
        </w:rPr>
      </w:pPr>
    </w:p>
    <w:p w:rsidR="00DA27D9" w:rsidRDefault="00DA27D9" w:rsidP="00DA27D9">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Více konkretizovat uplatnění absolventů.</w:t>
      </w:r>
    </w:p>
    <w:p w:rsidR="00DA27D9" w:rsidRDefault="00DA27D9" w:rsidP="00DA27D9">
      <w:pPr>
        <w:spacing w:after="0" w:line="360" w:lineRule="auto"/>
        <w:ind w:left="360"/>
        <w:jc w:val="both"/>
        <w:rPr>
          <w:rFonts w:ascii="Times New Roman" w:hAnsi="Times New Roman" w:cs="Times New Roman"/>
          <w:i/>
          <w:sz w:val="24"/>
        </w:rPr>
      </w:pPr>
      <w:r>
        <w:rPr>
          <w:rFonts w:ascii="Times New Roman" w:hAnsi="Times New Roman" w:cs="Times New Roman"/>
          <w:i/>
          <w:sz w:val="24"/>
        </w:rPr>
        <w:t>Opatření: V akreditaci uvedeno v D1.</w:t>
      </w:r>
    </w:p>
    <w:p w:rsidR="00DA27D9" w:rsidRDefault="00DA27D9" w:rsidP="00DA27D9">
      <w:pPr>
        <w:spacing w:after="0" w:line="360" w:lineRule="auto"/>
        <w:ind w:left="360"/>
        <w:jc w:val="both"/>
        <w:rPr>
          <w:rFonts w:ascii="Times New Roman" w:hAnsi="Times New Roman" w:cs="Times New Roman"/>
          <w:i/>
          <w:sz w:val="24"/>
        </w:rPr>
      </w:pPr>
    </w:p>
    <w:p w:rsidR="00DA27D9" w:rsidRDefault="00DA27D9" w:rsidP="00DA27D9">
      <w:pPr>
        <w:pStyle w:val="Odstavecseseznamem"/>
        <w:numPr>
          <w:ilvl w:val="0"/>
          <w:numId w:val="5"/>
        </w:numPr>
        <w:spacing w:after="0" w:line="360" w:lineRule="auto"/>
        <w:jc w:val="both"/>
        <w:rPr>
          <w:rFonts w:ascii="Times New Roman" w:hAnsi="Times New Roman" w:cs="Times New Roman"/>
          <w:sz w:val="24"/>
        </w:rPr>
      </w:pPr>
      <w:r>
        <w:rPr>
          <w:rFonts w:ascii="Times New Roman" w:hAnsi="Times New Roman" w:cs="Times New Roman"/>
          <w:sz w:val="24"/>
        </w:rPr>
        <w:t xml:space="preserve">Převaha teoretických předmětů (dle názoru jednoho hodnotitele). </w:t>
      </w:r>
    </w:p>
    <w:p w:rsidR="00DA27D9" w:rsidRDefault="00DA27D9" w:rsidP="00DA27D9">
      <w:pPr>
        <w:spacing w:after="0" w:line="360" w:lineRule="auto"/>
        <w:ind w:left="360"/>
        <w:jc w:val="both"/>
        <w:rPr>
          <w:rFonts w:ascii="Times New Roman" w:hAnsi="Times New Roman" w:cs="Times New Roman"/>
          <w:sz w:val="24"/>
        </w:rPr>
      </w:pPr>
      <w:r>
        <w:rPr>
          <w:rFonts w:ascii="Times New Roman" w:hAnsi="Times New Roman" w:cs="Times New Roman"/>
          <w:i/>
          <w:sz w:val="24"/>
        </w:rPr>
        <w:t>Opatření: Jedná se o akademický stud. program. Převaha teoretických předmětů se zde předpokládá.</w:t>
      </w:r>
    </w:p>
    <w:p w:rsidR="00DA27D9" w:rsidRDefault="00DA27D9"/>
    <w:sectPr w:rsidR="00DA27D9" w:rsidSect="00351A8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EF3" w:rsidRDefault="00F41EF3">
      <w:pPr>
        <w:spacing w:after="0" w:line="240" w:lineRule="auto"/>
      </w:pPr>
      <w:r>
        <w:separator/>
      </w:r>
    </w:p>
  </w:endnote>
  <w:endnote w:type="continuationSeparator" w:id="0">
    <w:p w:rsidR="00F41EF3" w:rsidRDefault="00F41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540654"/>
      <w:docPartObj>
        <w:docPartGallery w:val="Page Numbers (Bottom of Page)"/>
        <w:docPartUnique/>
      </w:docPartObj>
    </w:sdtPr>
    <w:sdtEndPr/>
    <w:sdtContent>
      <w:p w:rsidR="007F2403" w:rsidRDefault="007F2403">
        <w:pPr>
          <w:pStyle w:val="Zpat"/>
          <w:jc w:val="center"/>
        </w:pPr>
        <w:r>
          <w:fldChar w:fldCharType="begin"/>
        </w:r>
        <w:r>
          <w:instrText>PAGE   \* MERGEFORMAT</w:instrText>
        </w:r>
        <w:r>
          <w:fldChar w:fldCharType="separate"/>
        </w:r>
        <w:r w:rsidR="00E856B7">
          <w:rPr>
            <w:noProof/>
          </w:rPr>
          <w:t>13</w:t>
        </w:r>
        <w:r>
          <w:fldChar w:fldCharType="end"/>
        </w:r>
      </w:p>
    </w:sdtContent>
  </w:sdt>
  <w:p w:rsidR="007F2403" w:rsidRDefault="007F24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403" w:rsidRDefault="007F2403" w:rsidP="00334E6B">
    <w:pPr>
      <w:pStyle w:val="Zpat"/>
    </w:pPr>
    <w:r w:rsidRPr="00F356C7">
      <w:rPr>
        <w:sz w:val="16"/>
        <w:szCs w:val="16"/>
      </w:rPr>
      <w:t>verze 16.2.2017</w:t>
    </w:r>
  </w:p>
  <w:p w:rsidR="007F2403" w:rsidRDefault="007F2403">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260" w:author="*" w:date="2018-08-22T09:17:00Z"/>
  <w:sdt>
    <w:sdtPr>
      <w:id w:val="1358159415"/>
      <w:docPartObj>
        <w:docPartGallery w:val="Page Numbers (Bottom of Page)"/>
        <w:docPartUnique/>
      </w:docPartObj>
    </w:sdtPr>
    <w:sdtEndPr/>
    <w:sdtContent>
      <w:customXmlInsRangeEnd w:id="260"/>
      <w:p w:rsidR="007F2403" w:rsidRDefault="007F2403">
        <w:pPr>
          <w:pStyle w:val="Zpat"/>
          <w:jc w:val="center"/>
          <w:rPr>
            <w:ins w:id="261" w:author="*" w:date="2018-08-22T09:17:00Z"/>
          </w:rPr>
        </w:pPr>
        <w:ins w:id="262" w:author="*" w:date="2018-08-22T09:17:00Z">
          <w:r>
            <w:fldChar w:fldCharType="begin"/>
          </w:r>
          <w:r>
            <w:instrText>PAGE   \* MERGEFORMAT</w:instrText>
          </w:r>
          <w:r>
            <w:fldChar w:fldCharType="separate"/>
          </w:r>
        </w:ins>
        <w:r w:rsidR="00E856B7">
          <w:rPr>
            <w:noProof/>
          </w:rPr>
          <w:t>71</w:t>
        </w:r>
        <w:ins w:id="263" w:author="*" w:date="2018-08-22T09:17:00Z">
          <w:r>
            <w:fldChar w:fldCharType="end"/>
          </w:r>
        </w:ins>
      </w:p>
      <w:customXmlInsRangeStart w:id="264" w:author="*" w:date="2018-08-22T09:17:00Z"/>
    </w:sdtContent>
  </w:sdt>
  <w:customXmlInsRangeEnd w:id="264"/>
  <w:p w:rsidR="007F2403" w:rsidRDefault="007F2403">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265" w:author="*" w:date="2018-08-22T09:17:00Z"/>
  <w:sdt>
    <w:sdtPr>
      <w:id w:val="1442568394"/>
      <w:docPartObj>
        <w:docPartGallery w:val="Page Numbers (Bottom of Page)"/>
        <w:docPartUnique/>
      </w:docPartObj>
    </w:sdtPr>
    <w:sdtEndPr/>
    <w:sdtContent>
      <w:customXmlInsRangeEnd w:id="265"/>
      <w:p w:rsidR="007F2403" w:rsidRDefault="007F2403">
        <w:pPr>
          <w:pStyle w:val="Zpat"/>
          <w:jc w:val="center"/>
          <w:rPr>
            <w:ins w:id="266" w:author="*" w:date="2018-08-22T09:17:00Z"/>
          </w:rPr>
        </w:pPr>
        <w:ins w:id="267" w:author="*" w:date="2018-08-22T09:17:00Z">
          <w:r>
            <w:fldChar w:fldCharType="begin"/>
          </w:r>
          <w:r>
            <w:instrText>PAGE   \* MERGEFORMAT</w:instrText>
          </w:r>
          <w:r>
            <w:fldChar w:fldCharType="separate"/>
          </w:r>
        </w:ins>
        <w:r w:rsidR="00E856B7">
          <w:rPr>
            <w:noProof/>
          </w:rPr>
          <w:t>81</w:t>
        </w:r>
        <w:ins w:id="268" w:author="*" w:date="2018-08-22T09:17:00Z">
          <w:r>
            <w:fldChar w:fldCharType="end"/>
          </w:r>
        </w:ins>
      </w:p>
      <w:customXmlInsRangeStart w:id="269" w:author="*" w:date="2018-08-22T09:17:00Z"/>
    </w:sdtContent>
  </w:sdt>
  <w:customXmlInsRangeEnd w:id="269"/>
  <w:p w:rsidR="007F2403" w:rsidRPr="00DA27D9" w:rsidRDefault="007F2403" w:rsidP="00DA27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EF3" w:rsidRDefault="00F41EF3">
      <w:pPr>
        <w:spacing w:after="0" w:line="240" w:lineRule="auto"/>
      </w:pPr>
      <w:r>
        <w:separator/>
      </w:r>
    </w:p>
  </w:footnote>
  <w:footnote w:type="continuationSeparator" w:id="0">
    <w:p w:rsidR="00F41EF3" w:rsidRDefault="00F41EF3">
      <w:pPr>
        <w:spacing w:after="0" w:line="240" w:lineRule="auto"/>
      </w:pPr>
      <w:r>
        <w:continuationSeparator/>
      </w:r>
    </w:p>
  </w:footnote>
  <w:footnote w:id="1">
    <w:p w:rsidR="007F2403" w:rsidRDefault="007F2403" w:rsidP="004162D3">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AC7317">
        <w:rPr>
          <w:rFonts w:ascii="Calibri Light" w:hAnsi="Calibri Light"/>
          <w:sz w:val="18"/>
          <w:szCs w:val="18"/>
        </w:rPr>
        <w:t>https://www.utb.cz/univerzita/uredni-deska/vnitrni-normy-a-predpisy/vnitrni-predpisy/</w:t>
      </w:r>
    </w:p>
  </w:footnote>
  <w:footnote w:id="2">
    <w:p w:rsidR="007F2403" w:rsidRDefault="007F2403" w:rsidP="004162D3">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AC7317">
        <w:rPr>
          <w:rFonts w:ascii="Calibri Light" w:hAnsi="Calibri Light"/>
          <w:sz w:val="18"/>
          <w:szCs w:val="18"/>
        </w:rPr>
        <w:t>https://www.utb.cz/univerzita/uredni-deska/vnitrni-normy-a-predpisy/vnitrni-predpisy/</w:t>
      </w:r>
    </w:p>
  </w:footnote>
  <w:footnote w:id="3">
    <w:p w:rsidR="007F2403" w:rsidRDefault="007F2403" w:rsidP="004162D3">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AC7317">
        <w:rPr>
          <w:rFonts w:ascii="Calibri Light" w:hAnsi="Calibri Light"/>
          <w:sz w:val="18"/>
          <w:szCs w:val="18"/>
        </w:rPr>
        <w:t>https://www.utb.cz/mdocs-posts/sr_18_2017/</w:t>
      </w:r>
    </w:p>
  </w:footnote>
  <w:footnote w:id="4">
    <w:p w:rsidR="007F2403" w:rsidRDefault="007F2403" w:rsidP="004162D3">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AC7317">
        <w:rPr>
          <w:rFonts w:ascii="Calibri Light" w:hAnsi="Calibri Light"/>
          <w:sz w:val="18"/>
          <w:szCs w:val="18"/>
        </w:rPr>
        <w:t>https://www.utb.cz/univerzita/uredni-deska/vnitrni-normy-a-predpisy/vnitrni-predpisy/</w:t>
      </w:r>
    </w:p>
  </w:footnote>
  <w:footnote w:id="5">
    <w:p w:rsidR="007F2403" w:rsidRDefault="007F2403" w:rsidP="004162D3">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F0344A">
        <w:rPr>
          <w:rFonts w:ascii="Calibri Light" w:hAnsi="Calibri Light"/>
          <w:sz w:val="18"/>
          <w:szCs w:val="18"/>
        </w:rPr>
        <w:t>https://www.utb.cz/mdocs-posts/sr_13_2017/</w:t>
      </w:r>
    </w:p>
  </w:footnote>
  <w:footnote w:id="6">
    <w:p w:rsidR="007F2403" w:rsidRDefault="007F2403" w:rsidP="004162D3">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Oba dostupné z: </w:t>
      </w:r>
      <w:r w:rsidRPr="00AC7317">
        <w:rPr>
          <w:rFonts w:ascii="Calibri Light" w:hAnsi="Calibri Light"/>
          <w:sz w:val="18"/>
          <w:szCs w:val="18"/>
        </w:rPr>
        <w:t>https://www.utb.cz/univerzita/uredni-deska/vnitrni-normy-a-predpisy/vnitrni-predpisy/</w:t>
      </w:r>
    </w:p>
  </w:footnote>
  <w:footnote w:id="7">
    <w:p w:rsidR="007F2403" w:rsidRPr="00AC24C2" w:rsidRDefault="007F2403" w:rsidP="004162D3">
      <w:pPr>
        <w:pStyle w:val="Textpoznpodarou"/>
        <w:rPr>
          <w:rFonts w:ascii="Calibri Light" w:hAnsi="Calibri Light"/>
          <w:sz w:val="18"/>
          <w:szCs w:val="18"/>
        </w:rPr>
      </w:pPr>
      <w:r w:rsidRPr="00AC24C2">
        <w:rPr>
          <w:rStyle w:val="Znakapoznpodarou"/>
          <w:rFonts w:ascii="Calibri Light" w:hAnsi="Calibri Light"/>
          <w:sz w:val="18"/>
          <w:szCs w:val="18"/>
        </w:rPr>
        <w:footnoteRef/>
      </w:r>
      <w:r>
        <w:rPr>
          <w:rFonts w:ascii="Calibri Light" w:hAnsi="Calibri Light"/>
          <w:sz w:val="18"/>
          <w:szCs w:val="18"/>
        </w:rPr>
        <w:t xml:space="preserve">  </w:t>
      </w:r>
      <w:r w:rsidRPr="002F76AC">
        <w:rPr>
          <w:rFonts w:ascii="Calibri Light" w:hAnsi="Calibri Light" w:cs="Calibri Light"/>
          <w:sz w:val="18"/>
          <w:szCs w:val="18"/>
        </w:rPr>
        <w:t>Dostupné z: https://fhs.utb.cz/o-fakulte/uredni-deska/vnitrni-normy-a-predpisy/vnitrni-normy-fhs/rozhodnuti-dekanky/</w:t>
      </w:r>
    </w:p>
  </w:footnote>
  <w:footnote w:id="8">
    <w:p w:rsidR="007F2403" w:rsidRPr="002F76AC" w:rsidRDefault="007F2403" w:rsidP="004162D3">
      <w:pPr>
        <w:pStyle w:val="Textpoznpodarou"/>
        <w:rPr>
          <w:rFonts w:ascii="Calibri Light" w:hAnsi="Calibri Light" w:cs="Calibri Light"/>
        </w:rPr>
      </w:pPr>
      <w:r w:rsidRPr="002F76AC">
        <w:rPr>
          <w:rStyle w:val="Znakapoznpodarou"/>
          <w:rFonts w:ascii="Calibri Light" w:hAnsi="Calibri Light" w:cs="Calibri Light"/>
          <w:sz w:val="18"/>
          <w:szCs w:val="18"/>
        </w:rPr>
        <w:footnoteRef/>
      </w:r>
      <w:r w:rsidRPr="002F76AC">
        <w:rPr>
          <w:rFonts w:ascii="Calibri Light" w:hAnsi="Calibri Light" w:cs="Calibri Light"/>
          <w:sz w:val="18"/>
          <w:szCs w:val="18"/>
        </w:rPr>
        <w:t xml:space="preserve"> Dostupné z: https://www.utb.cz/univerzita/uredni-deska/ruzne/akreditacni-rizeni/</w:t>
      </w:r>
    </w:p>
  </w:footnote>
  <w:footnote w:id="9">
    <w:p w:rsidR="007F2403" w:rsidRPr="002F76AC" w:rsidRDefault="007F2403" w:rsidP="004162D3">
      <w:pPr>
        <w:pStyle w:val="Textpoznpodarou"/>
        <w:rPr>
          <w:rFonts w:ascii="Calibri Light" w:hAnsi="Calibri Light" w:cs="Calibri Light"/>
          <w:sz w:val="18"/>
          <w:szCs w:val="18"/>
        </w:rPr>
      </w:pPr>
      <w:r w:rsidRPr="002F76AC">
        <w:rPr>
          <w:rStyle w:val="Znakapoznpodarou"/>
          <w:rFonts w:ascii="Calibri Light" w:hAnsi="Calibri Light" w:cs="Calibri Light"/>
          <w:sz w:val="18"/>
          <w:szCs w:val="18"/>
        </w:rPr>
        <w:footnoteRef/>
      </w:r>
      <w:r w:rsidRPr="002F76AC">
        <w:rPr>
          <w:rFonts w:ascii="Calibri Light" w:hAnsi="Calibri Light" w:cs="Calibri Light"/>
          <w:sz w:val="18"/>
          <w:szCs w:val="18"/>
        </w:rPr>
        <w:t xml:space="preserve"> Dostupné z: https://www.utb.cz/univerzita/uredni-deska/ruzne/akreditacni-rizeni/</w:t>
      </w:r>
    </w:p>
  </w:footnote>
  <w:footnote w:id="10">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2F76AC">
        <w:rPr>
          <w:rFonts w:ascii="Calibri Light" w:hAnsi="Calibri Light" w:cs="Calibri Light"/>
          <w:sz w:val="18"/>
          <w:szCs w:val="18"/>
        </w:rPr>
        <w:t>Dostupné z: https://www.utb.cz/univerzita/mezinarodni-vztahy/</w:t>
      </w:r>
    </w:p>
  </w:footnote>
  <w:footnote w:id="11">
    <w:p w:rsidR="007F2403" w:rsidRDefault="007F2403" w:rsidP="000E3BA4">
      <w:pPr>
        <w:pStyle w:val="Textpoznpodarou"/>
      </w:pPr>
      <w:r>
        <w:rPr>
          <w:rStyle w:val="Znakapoznpodarou"/>
        </w:rPr>
        <w:footnoteRef/>
      </w:r>
      <w:r>
        <w:t xml:space="preserve"> </w:t>
      </w:r>
      <w:r w:rsidRPr="002F76AC">
        <w:rPr>
          <w:rFonts w:ascii="Calibri Light" w:hAnsi="Calibri Light" w:cs="Calibri Light"/>
          <w:sz w:val="18"/>
          <w:szCs w:val="18"/>
        </w:rPr>
        <w:t>Dostupné z: https://www.utb.cz/mdocs-posts/smernice-rektora-c-8-2018/</w:t>
      </w:r>
    </w:p>
  </w:footnote>
  <w:footnote w:id="12">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Dostupné z: https://stag.utb.cz/portal/</w:t>
      </w:r>
    </w:p>
  </w:footnote>
  <w:footnote w:id="13">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AC7317">
        <w:rPr>
          <w:rFonts w:ascii="Calibri Light" w:hAnsi="Calibri Light"/>
          <w:sz w:val="18"/>
          <w:szCs w:val="18"/>
        </w:rPr>
        <w:t>https://www.utb.cz/univerzita/uredni-deska/vnitrni-normy-a-predpisy/vnitrni-predpisy/</w:t>
      </w:r>
    </w:p>
  </w:footnote>
  <w:footnote w:id="14">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F0344A">
        <w:rPr>
          <w:rFonts w:ascii="Calibri Light" w:hAnsi="Calibri Light"/>
          <w:sz w:val="18"/>
          <w:szCs w:val="18"/>
        </w:rPr>
        <w:t>https://fhs.utb.cz/o-fakulte/uredni-deska/vnitrni-normy-a-predpisy/</w:t>
      </w:r>
    </w:p>
  </w:footnote>
  <w:footnote w:id="15">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Dostupné z: https://jobcentrum.utb.cz/index.php?lang=cz</w:t>
      </w:r>
    </w:p>
  </w:footnote>
  <w:footnote w:id="16">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Dostupné z: https://jobcentrum.utb.cz/index.php?option=com_career&amp;view=offers&amp;Itemid=105&amp;lang=cz</w:t>
      </w:r>
    </w:p>
  </w:footnote>
  <w:footnote w:id="17">
    <w:p w:rsidR="007F2403" w:rsidRDefault="007F2403" w:rsidP="000E3BA4">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Dostupné z: https://jobcentrum.utb.cz/index.php?option=com_content&amp;view=article&amp;id=21&amp;Itemid=156&amp;lang=cz</w:t>
      </w:r>
    </w:p>
  </w:footnote>
  <w:footnote w:id="18">
    <w:p w:rsidR="007F2403" w:rsidRDefault="007F2403" w:rsidP="000E3BA4">
      <w:pPr>
        <w:pStyle w:val="Textpoznpodarou"/>
        <w:rPr>
          <w:rFonts w:ascii="Calibri Light" w:hAnsi="Calibri Light"/>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Dostupné z: http</w:t>
      </w:r>
      <w:r>
        <w:rPr>
          <w:rFonts w:ascii="Calibri Light" w:hAnsi="Calibri Light"/>
          <w:sz w:val="18"/>
          <w:szCs w:val="18"/>
        </w:rPr>
        <w:t>s</w:t>
      </w:r>
      <w:r w:rsidRPr="003B141A">
        <w:rPr>
          <w:rFonts w:ascii="Calibri Light" w:hAnsi="Calibri Light"/>
          <w:sz w:val="18"/>
          <w:szCs w:val="18"/>
        </w:rPr>
        <w:t>://digilib.k.utb.cz</w:t>
      </w:r>
    </w:p>
  </w:footnote>
  <w:footnote w:id="19">
    <w:p w:rsidR="007F2403" w:rsidRDefault="007F2403" w:rsidP="000E3BA4">
      <w:pPr>
        <w:pStyle w:val="Textpoznpodarou"/>
        <w:rPr>
          <w:rFonts w:ascii="Calibri Light" w:hAnsi="Calibri Light"/>
        </w:rPr>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Dostupné z: http</w:t>
      </w:r>
      <w:r>
        <w:rPr>
          <w:rFonts w:ascii="Calibri Light" w:hAnsi="Calibri Light"/>
          <w:sz w:val="18"/>
          <w:szCs w:val="18"/>
        </w:rPr>
        <w:t>s</w:t>
      </w:r>
      <w:r w:rsidRPr="003B141A">
        <w:rPr>
          <w:rFonts w:ascii="Calibri Light" w:hAnsi="Calibri Light"/>
          <w:sz w:val="18"/>
          <w:szCs w:val="18"/>
        </w:rPr>
        <w:t>://publikace.k.utb.cz</w:t>
      </w:r>
    </w:p>
  </w:footnote>
  <w:footnote w:id="20">
    <w:p w:rsidR="007F2403" w:rsidRDefault="007F2403" w:rsidP="000E3BA4">
      <w:pPr>
        <w:spacing w:after="0" w:line="240" w:lineRule="auto"/>
        <w:rPr>
          <w:rFonts w:ascii="Calibri Light" w:hAnsi="Calibri Light"/>
          <w:color w:val="000000"/>
          <w:sz w:val="18"/>
          <w:szCs w:val="18"/>
        </w:rPr>
      </w:pPr>
      <w:r>
        <w:rPr>
          <w:rStyle w:val="Znakapoznpodarou"/>
          <w:rFonts w:ascii="Calibri Light" w:hAnsi="Calibri Light"/>
          <w:sz w:val="18"/>
          <w:szCs w:val="18"/>
        </w:rPr>
        <w:footnoteRef/>
      </w:r>
      <w:r>
        <w:rPr>
          <w:rFonts w:ascii="Calibri Light" w:hAnsi="Calibri Light"/>
          <w:sz w:val="18"/>
          <w:szCs w:val="18"/>
        </w:rPr>
        <w:t xml:space="preserve"> </w:t>
      </w:r>
      <w:r w:rsidRPr="00290BED">
        <w:rPr>
          <w:rFonts w:ascii="Calibri Light" w:hAnsi="Calibri Light"/>
          <w:sz w:val="18"/>
          <w:szCs w:val="18"/>
        </w:rPr>
        <w:t xml:space="preserve">Seznam všech databází, které má UTB ve Zlíně je dostupný z: </w:t>
      </w:r>
      <w:r w:rsidRPr="00596C76">
        <w:rPr>
          <w:rFonts w:ascii="Calibri Light" w:hAnsi="Calibri Light"/>
          <w:sz w:val="18"/>
          <w:szCs w:val="18"/>
        </w:rPr>
        <w:t>http://portal.k.utb.cz/databases/alphabetical</w:t>
      </w:r>
    </w:p>
  </w:footnote>
  <w:footnote w:id="21">
    <w:p w:rsidR="007F2403" w:rsidRPr="00DE408E" w:rsidRDefault="007F2403" w:rsidP="000E3BA4">
      <w:pPr>
        <w:pStyle w:val="Textpoznpodarou"/>
        <w:rPr>
          <w:b/>
        </w:rPr>
      </w:pPr>
      <w:r w:rsidRPr="00DE408E">
        <w:rPr>
          <w:rStyle w:val="Znakapoznpodarou"/>
          <w:rFonts w:ascii="Calibri Light" w:hAnsi="Calibri Light"/>
          <w:sz w:val="18"/>
          <w:szCs w:val="18"/>
        </w:rPr>
        <w:footnoteRef/>
      </w:r>
      <w:r w:rsidRPr="00DE408E">
        <w:rPr>
          <w:rFonts w:ascii="Calibri Light" w:hAnsi="Calibri Light"/>
          <w:b/>
          <w:sz w:val="18"/>
          <w:szCs w:val="18"/>
        </w:rPr>
        <w:t xml:space="preserve"> </w:t>
      </w:r>
      <w:r w:rsidRPr="001042F5">
        <w:rPr>
          <w:rStyle w:val="Siln"/>
          <w:rFonts w:ascii="Calibri Light" w:hAnsi="Calibri Light"/>
          <w:b w:val="0"/>
          <w:sz w:val="18"/>
          <w:szCs w:val="18"/>
        </w:rPr>
        <w:t>Dostupné z: https://www.utb.cz/mdocs-posts/sr_12_2015/</w:t>
      </w:r>
    </w:p>
  </w:footnote>
  <w:footnote w:id="22">
    <w:p w:rsidR="007F2403" w:rsidRDefault="007F2403" w:rsidP="000E3BA4">
      <w:pPr>
        <w:pStyle w:val="Textpoznpodarou"/>
      </w:pPr>
      <w:r>
        <w:rPr>
          <w:rStyle w:val="Znakapoznpodarou"/>
          <w:rFonts w:ascii="Calibri Light" w:hAnsi="Calibri Light"/>
          <w:sz w:val="18"/>
          <w:szCs w:val="18"/>
        </w:rPr>
        <w:footnoteRef/>
      </w:r>
      <w:r>
        <w:rPr>
          <w:rFonts w:ascii="Calibri Light" w:hAnsi="Calibri Light"/>
          <w:sz w:val="18"/>
          <w:szCs w:val="18"/>
        </w:rPr>
        <w:t xml:space="preserve"> </w:t>
      </w:r>
      <w:r w:rsidRPr="003B141A">
        <w:rPr>
          <w:rFonts w:ascii="Calibri Light" w:hAnsi="Calibri Light"/>
          <w:sz w:val="18"/>
          <w:szCs w:val="18"/>
        </w:rPr>
        <w:t xml:space="preserve">Dostupné z: </w:t>
      </w:r>
      <w:r w:rsidRPr="00AC7317">
        <w:rPr>
          <w:rFonts w:ascii="Calibri Light" w:hAnsi="Calibri Light"/>
          <w:sz w:val="18"/>
          <w:szCs w:val="18"/>
        </w:rPr>
        <w:t>https://www.utb.cz/univerzita/uredni-deska/vnitrni-normy-a-predpisy/vnitrni-predpisy/</w:t>
      </w:r>
    </w:p>
  </w:footnote>
  <w:footnote w:id="23">
    <w:p w:rsidR="007F2403" w:rsidRDefault="007F2403" w:rsidP="00DB2AAA">
      <w:pPr>
        <w:pStyle w:val="Textpoznpodarou"/>
        <w:rPr>
          <w:rFonts w:ascii="Calibri Light" w:hAnsi="Calibri Light"/>
        </w:rPr>
      </w:pPr>
      <w:r>
        <w:rPr>
          <w:rStyle w:val="Znakapoznpodarou"/>
          <w:rFonts w:ascii="Calibri Light" w:hAnsi="Calibri Light"/>
        </w:rPr>
        <w:footnoteRef/>
      </w:r>
      <w:r>
        <w:rPr>
          <w:rFonts w:ascii="Calibri Light" w:hAnsi="Calibri Light"/>
        </w:rPr>
        <w:t xml:space="preserve"> </w:t>
      </w:r>
      <w:r w:rsidRPr="00684711">
        <w:rPr>
          <w:rFonts w:ascii="Calibri Light" w:hAnsi="Calibri Light"/>
        </w:rPr>
        <w:t xml:space="preserve">Publikační činnost pracovníků je přístupná po rozkliknutí jednotlivých pracovníků zde: </w:t>
      </w:r>
      <w:r w:rsidRPr="00F85BE1">
        <w:rPr>
          <w:rFonts w:ascii="Calibri Light" w:hAnsi="Calibri Light"/>
        </w:rPr>
        <w:t>https://fhs.utb.cz/o-fakulte/zakladni-informace/ustavy/ustav-pedagogickych-ved/kontakty/</w:t>
      </w:r>
    </w:p>
  </w:footnote>
  <w:footnote w:id="24">
    <w:p w:rsidR="007F2403" w:rsidRDefault="007F2403" w:rsidP="00DB2AAA">
      <w:pPr>
        <w:pStyle w:val="Textpoznpodarou"/>
      </w:pPr>
      <w:r>
        <w:rPr>
          <w:rStyle w:val="Znakapoznpodarou"/>
        </w:rPr>
        <w:footnoteRef/>
      </w:r>
      <w:r>
        <w:t xml:space="preserve"> </w:t>
      </w:r>
      <w:r w:rsidRPr="002B1203">
        <w:rPr>
          <w:sz w:val="18"/>
        </w:rPr>
        <w:t>Dostupné z: https://www.utb.cz/univerzita/uredni-deska/vnitrni-normy-a-predpisy/vnitrni-predpisy/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157D3"/>
    <w:multiLevelType w:val="hybridMultilevel"/>
    <w:tmpl w:val="6B12F7AA"/>
    <w:lvl w:ilvl="0" w:tplc="8820B22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6696511"/>
    <w:multiLevelType w:val="hybridMultilevel"/>
    <w:tmpl w:val="A7C497B4"/>
    <w:lvl w:ilvl="0" w:tplc="DB7003F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25EF6BEF"/>
    <w:multiLevelType w:val="hybridMultilevel"/>
    <w:tmpl w:val="034608D4"/>
    <w:lvl w:ilvl="0" w:tplc="0405000F">
      <w:start w:val="1"/>
      <w:numFmt w:val="decimal"/>
      <w:lvlText w:val="%1."/>
      <w:lvlJc w:val="left"/>
      <w:pPr>
        <w:ind w:left="836" w:hanging="360"/>
      </w:pPr>
    </w:lvl>
    <w:lvl w:ilvl="1" w:tplc="04050019" w:tentative="1">
      <w:start w:val="1"/>
      <w:numFmt w:val="lowerLetter"/>
      <w:lvlText w:val="%2."/>
      <w:lvlJc w:val="left"/>
      <w:pPr>
        <w:ind w:left="1556" w:hanging="360"/>
      </w:pPr>
    </w:lvl>
    <w:lvl w:ilvl="2" w:tplc="0405001B" w:tentative="1">
      <w:start w:val="1"/>
      <w:numFmt w:val="lowerRoman"/>
      <w:lvlText w:val="%3."/>
      <w:lvlJc w:val="right"/>
      <w:pPr>
        <w:ind w:left="2276" w:hanging="180"/>
      </w:pPr>
    </w:lvl>
    <w:lvl w:ilvl="3" w:tplc="0405000F" w:tentative="1">
      <w:start w:val="1"/>
      <w:numFmt w:val="decimal"/>
      <w:lvlText w:val="%4."/>
      <w:lvlJc w:val="left"/>
      <w:pPr>
        <w:ind w:left="2996" w:hanging="360"/>
      </w:pPr>
    </w:lvl>
    <w:lvl w:ilvl="4" w:tplc="04050019" w:tentative="1">
      <w:start w:val="1"/>
      <w:numFmt w:val="lowerLetter"/>
      <w:lvlText w:val="%5."/>
      <w:lvlJc w:val="left"/>
      <w:pPr>
        <w:ind w:left="3716" w:hanging="360"/>
      </w:pPr>
    </w:lvl>
    <w:lvl w:ilvl="5" w:tplc="0405001B" w:tentative="1">
      <w:start w:val="1"/>
      <w:numFmt w:val="lowerRoman"/>
      <w:lvlText w:val="%6."/>
      <w:lvlJc w:val="right"/>
      <w:pPr>
        <w:ind w:left="4436" w:hanging="180"/>
      </w:pPr>
    </w:lvl>
    <w:lvl w:ilvl="6" w:tplc="0405000F" w:tentative="1">
      <w:start w:val="1"/>
      <w:numFmt w:val="decimal"/>
      <w:lvlText w:val="%7."/>
      <w:lvlJc w:val="left"/>
      <w:pPr>
        <w:ind w:left="5156" w:hanging="360"/>
      </w:pPr>
    </w:lvl>
    <w:lvl w:ilvl="7" w:tplc="04050019" w:tentative="1">
      <w:start w:val="1"/>
      <w:numFmt w:val="lowerLetter"/>
      <w:lvlText w:val="%8."/>
      <w:lvlJc w:val="left"/>
      <w:pPr>
        <w:ind w:left="5876" w:hanging="360"/>
      </w:pPr>
    </w:lvl>
    <w:lvl w:ilvl="8" w:tplc="0405001B" w:tentative="1">
      <w:start w:val="1"/>
      <w:numFmt w:val="lowerRoman"/>
      <w:lvlText w:val="%9."/>
      <w:lvlJc w:val="right"/>
      <w:pPr>
        <w:ind w:left="6596" w:hanging="180"/>
      </w:pPr>
    </w:lvl>
  </w:abstractNum>
  <w:abstractNum w:abstractNumId="5" w15:restartNumberingAfterBreak="0">
    <w:nsid w:val="379D30A0"/>
    <w:multiLevelType w:val="hybridMultilevel"/>
    <w:tmpl w:val="63AC3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565C01"/>
    <w:multiLevelType w:val="hybridMultilevel"/>
    <w:tmpl w:val="B3AA3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DBF6654"/>
    <w:multiLevelType w:val="hybridMultilevel"/>
    <w:tmpl w:val="FB2EC6C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7F7803AC"/>
    <w:multiLevelType w:val="multilevel"/>
    <w:tmpl w:val="0122D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8"/>
  </w:num>
  <w:num w:numId="4">
    <w:abstractNumId w:val="0"/>
  </w:num>
  <w:num w:numId="5">
    <w:abstractNumId w:val="7"/>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Libor">
    <w15:presenceInfo w15:providerId="AD" w15:userId="S-1-5-21-770070720-3945125243-2690725130-18611"/>
  </w15:person>
  <w15:person w15:author="*">
    <w15:presenceInfo w15:providerId="None" w15:userI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E8"/>
    <w:rsid w:val="000114B4"/>
    <w:rsid w:val="0002200B"/>
    <w:rsid w:val="000258C7"/>
    <w:rsid w:val="00052FF8"/>
    <w:rsid w:val="00085BBD"/>
    <w:rsid w:val="00097EE7"/>
    <w:rsid w:val="000A2523"/>
    <w:rsid w:val="000E2690"/>
    <w:rsid w:val="000E3BA4"/>
    <w:rsid w:val="000E67B6"/>
    <w:rsid w:val="000F5C91"/>
    <w:rsid w:val="001365E8"/>
    <w:rsid w:val="00141B7D"/>
    <w:rsid w:val="00184330"/>
    <w:rsid w:val="001E52C0"/>
    <w:rsid w:val="001F0CC1"/>
    <w:rsid w:val="001F4F95"/>
    <w:rsid w:val="0021045E"/>
    <w:rsid w:val="002533E2"/>
    <w:rsid w:val="00291412"/>
    <w:rsid w:val="0029462F"/>
    <w:rsid w:val="003217DB"/>
    <w:rsid w:val="00334E6B"/>
    <w:rsid w:val="0034382C"/>
    <w:rsid w:val="00351A86"/>
    <w:rsid w:val="00395915"/>
    <w:rsid w:val="003C05AC"/>
    <w:rsid w:val="003C3A88"/>
    <w:rsid w:val="003D18B9"/>
    <w:rsid w:val="003E2443"/>
    <w:rsid w:val="003F4106"/>
    <w:rsid w:val="003F428A"/>
    <w:rsid w:val="003F5D02"/>
    <w:rsid w:val="003F603F"/>
    <w:rsid w:val="00415835"/>
    <w:rsid w:val="004162D3"/>
    <w:rsid w:val="00437170"/>
    <w:rsid w:val="0046505E"/>
    <w:rsid w:val="004707A6"/>
    <w:rsid w:val="00481424"/>
    <w:rsid w:val="00495CAA"/>
    <w:rsid w:val="004A2CD2"/>
    <w:rsid w:val="004A4351"/>
    <w:rsid w:val="004D11A7"/>
    <w:rsid w:val="004E2658"/>
    <w:rsid w:val="004E3B0D"/>
    <w:rsid w:val="004F6DEC"/>
    <w:rsid w:val="00531D77"/>
    <w:rsid w:val="005577C1"/>
    <w:rsid w:val="005B4E23"/>
    <w:rsid w:val="00614436"/>
    <w:rsid w:val="006527F5"/>
    <w:rsid w:val="00664FBB"/>
    <w:rsid w:val="006A1606"/>
    <w:rsid w:val="006A34EA"/>
    <w:rsid w:val="006B49D5"/>
    <w:rsid w:val="006B7154"/>
    <w:rsid w:val="006D5FC7"/>
    <w:rsid w:val="006E48DD"/>
    <w:rsid w:val="006F4120"/>
    <w:rsid w:val="006F5442"/>
    <w:rsid w:val="00735AD2"/>
    <w:rsid w:val="0076412E"/>
    <w:rsid w:val="00770BD8"/>
    <w:rsid w:val="00785B21"/>
    <w:rsid w:val="007913C2"/>
    <w:rsid w:val="007A2539"/>
    <w:rsid w:val="007D0883"/>
    <w:rsid w:val="007D6A78"/>
    <w:rsid w:val="007E1240"/>
    <w:rsid w:val="007F2403"/>
    <w:rsid w:val="00806C65"/>
    <w:rsid w:val="0081721C"/>
    <w:rsid w:val="00817B00"/>
    <w:rsid w:val="00824C4D"/>
    <w:rsid w:val="00832BA1"/>
    <w:rsid w:val="00832D64"/>
    <w:rsid w:val="0083770E"/>
    <w:rsid w:val="008566A5"/>
    <w:rsid w:val="008B45F7"/>
    <w:rsid w:val="008C5178"/>
    <w:rsid w:val="008D7825"/>
    <w:rsid w:val="00913668"/>
    <w:rsid w:val="00955A7F"/>
    <w:rsid w:val="00980FB3"/>
    <w:rsid w:val="009850F6"/>
    <w:rsid w:val="009A21A6"/>
    <w:rsid w:val="009C12ED"/>
    <w:rsid w:val="009C5606"/>
    <w:rsid w:val="009D32E1"/>
    <w:rsid w:val="009E3618"/>
    <w:rsid w:val="00A03D37"/>
    <w:rsid w:val="00A54355"/>
    <w:rsid w:val="00A84294"/>
    <w:rsid w:val="00AB19F7"/>
    <w:rsid w:val="00AC6F71"/>
    <w:rsid w:val="00BB656B"/>
    <w:rsid w:val="00BB79AE"/>
    <w:rsid w:val="00BD1AAC"/>
    <w:rsid w:val="00BF489E"/>
    <w:rsid w:val="00C0774F"/>
    <w:rsid w:val="00C15D57"/>
    <w:rsid w:val="00C50498"/>
    <w:rsid w:val="00CA4E79"/>
    <w:rsid w:val="00D30BA8"/>
    <w:rsid w:val="00D66C1D"/>
    <w:rsid w:val="00D670EE"/>
    <w:rsid w:val="00DA27D9"/>
    <w:rsid w:val="00DB2AAA"/>
    <w:rsid w:val="00DE7C98"/>
    <w:rsid w:val="00E16448"/>
    <w:rsid w:val="00E216AB"/>
    <w:rsid w:val="00E2569A"/>
    <w:rsid w:val="00E25EBC"/>
    <w:rsid w:val="00E60D8D"/>
    <w:rsid w:val="00E6469B"/>
    <w:rsid w:val="00E70529"/>
    <w:rsid w:val="00E856B7"/>
    <w:rsid w:val="00E96165"/>
    <w:rsid w:val="00EA1D07"/>
    <w:rsid w:val="00EF21DD"/>
    <w:rsid w:val="00F16B28"/>
    <w:rsid w:val="00F270A6"/>
    <w:rsid w:val="00F35168"/>
    <w:rsid w:val="00F41E30"/>
    <w:rsid w:val="00F41EF3"/>
    <w:rsid w:val="00F46044"/>
    <w:rsid w:val="00F5639F"/>
    <w:rsid w:val="00F90037"/>
    <w:rsid w:val="00F96C24"/>
    <w:rsid w:val="00FB4E78"/>
    <w:rsid w:val="00FF2795"/>
    <w:rsid w:val="00FF6E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7E1BBB-C23A-40B9-9922-B9B094F57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65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3F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428A"/>
    <w:rPr>
      <w:rFonts w:ascii="Tahoma" w:hAnsi="Tahoma" w:cs="Tahoma"/>
      <w:sz w:val="16"/>
      <w:szCs w:val="16"/>
    </w:rPr>
  </w:style>
  <w:style w:type="paragraph" w:styleId="Odstavecseseznamem">
    <w:name w:val="List Paragraph"/>
    <w:basedOn w:val="Normln"/>
    <w:uiPriority w:val="1"/>
    <w:qFormat/>
    <w:rsid w:val="003F428A"/>
    <w:pPr>
      <w:ind w:left="720"/>
      <w:contextualSpacing/>
    </w:pPr>
  </w:style>
  <w:style w:type="paragraph" w:styleId="Zpat">
    <w:name w:val="footer"/>
    <w:basedOn w:val="Normln"/>
    <w:link w:val="ZpatChar"/>
    <w:uiPriority w:val="99"/>
    <w:rsid w:val="003F428A"/>
    <w:pPr>
      <w:tabs>
        <w:tab w:val="center" w:pos="4536"/>
        <w:tab w:val="right" w:pos="9072"/>
      </w:tabs>
      <w:spacing w:after="0" w:line="240" w:lineRule="auto"/>
    </w:pPr>
    <w:rPr>
      <w:rFonts w:ascii="Calibri" w:eastAsia="Times New Roman" w:hAnsi="Calibri" w:cs="Times New Roman"/>
      <w:sz w:val="20"/>
      <w:szCs w:val="20"/>
      <w:lang w:eastAsia="cs-CZ"/>
    </w:rPr>
  </w:style>
  <w:style w:type="character" w:customStyle="1" w:styleId="ZpatChar">
    <w:name w:val="Zápatí Char"/>
    <w:basedOn w:val="Standardnpsmoodstavce"/>
    <w:link w:val="Zpat"/>
    <w:uiPriority w:val="99"/>
    <w:rsid w:val="003F428A"/>
    <w:rPr>
      <w:rFonts w:ascii="Calibri" w:eastAsia="Times New Roman" w:hAnsi="Calibri" w:cs="Times New Roman"/>
      <w:sz w:val="20"/>
      <w:szCs w:val="20"/>
      <w:lang w:eastAsia="cs-CZ"/>
    </w:rPr>
  </w:style>
  <w:style w:type="paragraph" w:styleId="Zhlav">
    <w:name w:val="header"/>
    <w:basedOn w:val="Normln"/>
    <w:link w:val="ZhlavChar"/>
    <w:uiPriority w:val="99"/>
    <w:unhideWhenUsed/>
    <w:rsid w:val="00DA27D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7D9"/>
  </w:style>
  <w:style w:type="table" w:styleId="Mkatabulky">
    <w:name w:val="Table Grid"/>
    <w:basedOn w:val="Normlntabulka"/>
    <w:uiPriority w:val="59"/>
    <w:rsid w:val="00DA27D9"/>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B2AAA"/>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DB2AAA"/>
    <w:rPr>
      <w:rFonts w:ascii="Calibri" w:eastAsia="Calibri" w:hAnsi="Calibri" w:cs="Times New Roman"/>
      <w:sz w:val="20"/>
      <w:szCs w:val="20"/>
    </w:rPr>
  </w:style>
  <w:style w:type="character" w:styleId="Znakapoznpodarou">
    <w:name w:val="footnote reference"/>
    <w:uiPriority w:val="99"/>
    <w:semiHidden/>
    <w:unhideWhenUsed/>
    <w:rsid w:val="00DB2AAA"/>
    <w:rPr>
      <w:vertAlign w:val="superscript"/>
    </w:rPr>
  </w:style>
  <w:style w:type="character" w:styleId="Siln">
    <w:name w:val="Strong"/>
    <w:basedOn w:val="Standardnpsmoodstavce"/>
    <w:uiPriority w:val="22"/>
    <w:qFormat/>
    <w:rsid w:val="00DB2AAA"/>
    <w:rPr>
      <w:b/>
      <w:bCs/>
    </w:rPr>
  </w:style>
  <w:style w:type="character" w:styleId="Hypertextovodkaz">
    <w:name w:val="Hyperlink"/>
    <w:basedOn w:val="Standardnpsmoodstavce"/>
    <w:uiPriority w:val="99"/>
    <w:unhideWhenUsed/>
    <w:rsid w:val="006144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212094">
      <w:bodyDiv w:val="1"/>
      <w:marLeft w:val="0"/>
      <w:marRight w:val="0"/>
      <w:marTop w:val="0"/>
      <w:marBottom w:val="0"/>
      <w:divBdr>
        <w:top w:val="none" w:sz="0" w:space="0" w:color="auto"/>
        <w:left w:val="none" w:sz="0" w:space="0" w:color="auto"/>
        <w:bottom w:val="none" w:sz="0" w:space="0" w:color="auto"/>
        <w:right w:val="none" w:sz="0" w:space="0" w:color="auto"/>
      </w:divBdr>
    </w:div>
    <w:div w:id="565338008">
      <w:bodyDiv w:val="1"/>
      <w:marLeft w:val="0"/>
      <w:marRight w:val="0"/>
      <w:marTop w:val="0"/>
      <w:marBottom w:val="0"/>
      <w:divBdr>
        <w:top w:val="none" w:sz="0" w:space="0" w:color="auto"/>
        <w:left w:val="none" w:sz="0" w:space="0" w:color="auto"/>
        <w:bottom w:val="none" w:sz="0" w:space="0" w:color="auto"/>
        <w:right w:val="none" w:sz="0" w:space="0" w:color="auto"/>
      </w:divBdr>
    </w:div>
    <w:div w:id="1387873389">
      <w:bodyDiv w:val="1"/>
      <w:marLeft w:val="0"/>
      <w:marRight w:val="0"/>
      <w:marTop w:val="0"/>
      <w:marBottom w:val="0"/>
      <w:divBdr>
        <w:top w:val="none" w:sz="0" w:space="0" w:color="auto"/>
        <w:left w:val="none" w:sz="0" w:space="0" w:color="auto"/>
        <w:bottom w:val="none" w:sz="0" w:space="0" w:color="auto"/>
        <w:right w:val="none" w:sz="0" w:space="0" w:color="auto"/>
      </w:divBdr>
    </w:div>
    <w:div w:id="1692418370">
      <w:bodyDiv w:val="1"/>
      <w:marLeft w:val="0"/>
      <w:marRight w:val="0"/>
      <w:marTop w:val="0"/>
      <w:marBottom w:val="0"/>
      <w:divBdr>
        <w:top w:val="none" w:sz="0" w:space="0" w:color="auto"/>
        <w:left w:val="none" w:sz="0" w:space="0" w:color="auto"/>
        <w:bottom w:val="none" w:sz="0" w:space="0" w:color="auto"/>
        <w:right w:val="none" w:sz="0" w:space="0" w:color="auto"/>
      </w:divBdr>
    </w:div>
    <w:div w:id="196306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eknihy.knihovna.cz/kniha/elektronicke-informacni-zdroje"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digilib.k.utb.cz" TargetMode="External"/><Relationship Id="rId7" Type="http://schemas.openxmlformats.org/officeDocument/2006/relationships/endnotes" Target="endnotes.xml"/><Relationship Id="rId12" Type="http://schemas.openxmlformats.org/officeDocument/2006/relationships/hyperlink" Target="https://fhs.utb.cz/o-fakulte/uredni-deska/vnitrni-normy-a-predpisy/vnitrni-predpisy-utb-a-fhs/" TargetMode="External"/><Relationship Id="rId17" Type="http://schemas.openxmlformats.org/officeDocument/2006/relationships/hyperlink" Target="http://www.nusl.cz/ntk/nusl-200844" TargetMode="External"/><Relationship Id="rId25" Type="http://schemas.openxmlformats.org/officeDocument/2006/relationships/hyperlink" Target="http://portal.k.utb.cz" TargetMode="External"/><Relationship Id="rId2" Type="http://schemas.openxmlformats.org/officeDocument/2006/relationships/numbering" Target="numbering.xml"/><Relationship Id="rId16" Type="http://schemas.openxmlformats.org/officeDocument/2006/relationships/hyperlink" Target="http://texty.jinonice.cuni.cz/studijni-texty" TargetMode="External"/><Relationship Id="rId20" Type="http://schemas.openxmlformats.org/officeDocument/2006/relationships/hyperlink" Target="https://stag.utb.cz/porta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tb.cz/univerzita/uredni-deska/vnitrni-normy-a-predpisy/vnitrni-predpisy/" TargetMode="External"/><Relationship Id="rId24" Type="http://schemas.openxmlformats.org/officeDocument/2006/relationships/hyperlink" Target="http://portal.k.utb.cz/databases/alphabetical/" TargetMode="External"/><Relationship Id="rId5" Type="http://schemas.openxmlformats.org/officeDocument/2006/relationships/webSettings" Target="webSettings.xml"/><Relationship Id="rId15" Type="http://schemas.openxmlformats.org/officeDocument/2006/relationships/hyperlink" Target="http://jaroslavbalvin.eu/wp-content/uploads/2014/07/InteRRa-15-.pdf" TargetMode="External"/><Relationship Id="rId23" Type="http://schemas.openxmlformats.org/officeDocument/2006/relationships/hyperlink" Target="http://portal.k.utb.cz" TargetMode="External"/><Relationship Id="rId28" Type="http://schemas.openxmlformats.org/officeDocument/2006/relationships/fontTable" Target="fontTable.xml"/><Relationship Id="rId10" Type="http://schemas.openxmlformats.org/officeDocument/2006/relationships/hyperlink" Target="https://fhs.utb.cz/o-fakulte/uredni-deska/akreditace/" TargetMode="External"/><Relationship Id="rId19" Type="http://schemas.openxmlformats.org/officeDocument/2006/relationships/hyperlink" Target="http://www.inforum.cz/sbornik/2016/7" TargetMode="External"/><Relationship Id="rId4" Type="http://schemas.openxmlformats.org/officeDocument/2006/relationships/settings" Target="settings.xml"/><Relationship Id="rId9" Type="http://schemas.openxmlformats.org/officeDocument/2006/relationships/hyperlink" Target="https://fhs.utb.cz/wp-login.php" TargetMode="External"/><Relationship Id="rId14" Type="http://schemas.openxmlformats.org/officeDocument/2006/relationships/footer" Target="footer2.xml"/><Relationship Id="rId22" Type="http://schemas.openxmlformats.org/officeDocument/2006/relationships/hyperlink" Target="http://publikace.k.utb.cz"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9C906-E76B-486E-AD09-DB53FF05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83</Pages>
  <Words>31750</Words>
  <Characters>187329</Characters>
  <Application>Microsoft Office Word</Application>
  <DocSecurity>0</DocSecurity>
  <Lines>1561</Lines>
  <Paragraphs>437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Marek Libor</cp:lastModifiedBy>
  <cp:revision>21</cp:revision>
  <cp:lastPrinted>2017-11-29T08:44:00Z</cp:lastPrinted>
  <dcterms:created xsi:type="dcterms:W3CDTF">2018-08-21T06:07:00Z</dcterms:created>
  <dcterms:modified xsi:type="dcterms:W3CDTF">2018-08-30T23:15:00Z</dcterms:modified>
</cp:coreProperties>
</file>